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70"/>
        <w:gridCol w:w="4056"/>
        <w:gridCol w:w="2299"/>
      </w:tblGrid>
      <w:tr w:rsidR="00E02572" w:rsidRPr="00E50767" w:rsidTr="007D5C9B">
        <w:trPr>
          <w:trHeight w:val="1287"/>
          <w:jc w:val="center"/>
        </w:trPr>
        <w:tc>
          <w:tcPr>
            <w:tcW w:w="2903" w:type="dxa"/>
            <w:tcBorders>
              <w:top w:val="nil"/>
              <w:bottom w:val="nil"/>
              <w:right w:val="nil"/>
            </w:tcBorders>
            <w:hideMark/>
          </w:tcPr>
          <w:p w:rsidR="00E02572" w:rsidRPr="00E50767" w:rsidRDefault="004C1987" w:rsidP="007D5C9B">
            <w:pPr>
              <w:ind w:hanging="10"/>
            </w:pPr>
            <w:bookmarkStart w:id="0" w:name="_GoBack" w:colFirst="2" w:colLast="2"/>
            <w:r>
              <w:rPr>
                <w:noProof/>
                <w:lang w:val="nb-NO" w:eastAsia="nb-NO"/>
              </w:rPr>
              <w:pict>
                <v:line id="Line 10" o:spid="_x0000_s1026" style="position:absolute;flip:y;z-index:251663360;visibility:visible;mso-wrap-distance-top:-6e-5mm;mso-wrap-distance-bottom:-6e-5mm"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DONUyGgIAADMEAAAOAAAAAAAAAAAAAAAAAC4CAABkcnMvZTJvRG9jLnhtbFBLAQItABQA&#10;BgAIAAAAIQD9ADoS3QAAAAkBAAAPAAAAAAAAAAAAAAAAAHQEAABkcnMvZG93bnJldi54bWxQSwUG&#10;AAAAAAQABADzAAAAfgUAAAAA&#10;"/>
              </w:pict>
            </w:r>
          </w:p>
        </w:tc>
        <w:tc>
          <w:tcPr>
            <w:tcW w:w="3655" w:type="dxa"/>
            <w:tcBorders>
              <w:left w:val="nil"/>
              <w:right w:val="nil"/>
            </w:tcBorders>
            <w:hideMark/>
          </w:tcPr>
          <w:p w:rsidR="00E02572" w:rsidRPr="00E50767" w:rsidRDefault="00E02572" w:rsidP="007D5C9B">
            <w:r w:rsidRPr="00E50767">
              <w:rPr>
                <w:noProof/>
                <w:lang w:val="nl-NL" w:eastAsia="nl-NL"/>
              </w:rPr>
              <w:drawing>
                <wp:inline distT="0" distB="0" distL="0" distR="0">
                  <wp:extent cx="2438400" cy="704850"/>
                  <wp:effectExtent l="0" t="0" r="0" b="0"/>
                  <wp:docPr id="3"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38400" cy="704850"/>
                          </a:xfrm>
                          <a:prstGeom prst="rect">
                            <a:avLst/>
                          </a:prstGeom>
                          <a:noFill/>
                          <a:ln>
                            <a:noFill/>
                          </a:ln>
                        </pic:spPr>
                      </pic:pic>
                    </a:graphicData>
                  </a:graphic>
                </wp:inline>
              </w:drawing>
            </w:r>
          </w:p>
        </w:tc>
        <w:tc>
          <w:tcPr>
            <w:tcW w:w="2467" w:type="dxa"/>
            <w:tcBorders>
              <w:top w:val="nil"/>
              <w:left w:val="nil"/>
              <w:bottom w:val="nil"/>
            </w:tcBorders>
            <w:hideMark/>
          </w:tcPr>
          <w:p w:rsidR="00E02572" w:rsidRPr="00E50767" w:rsidRDefault="00E02572" w:rsidP="007D5C9B">
            <w:pPr>
              <w:jc w:val="right"/>
            </w:pPr>
            <w:r w:rsidRPr="00E50767">
              <w:rPr>
                <w:i/>
                <w:sz w:val="48"/>
                <w:szCs w:val="48"/>
              </w:rPr>
              <w:t>E</w:t>
            </w:r>
          </w:p>
        </w:tc>
      </w:tr>
      <w:bookmarkEnd w:id="0"/>
    </w:tbl>
    <w:p w:rsidR="00E02572" w:rsidRPr="007E4260" w:rsidRDefault="00E02572" w:rsidP="00E02572"/>
    <w:tbl>
      <w:tblPr>
        <w:tblW w:w="0" w:type="auto"/>
        <w:tblInd w:w="60" w:type="dxa"/>
        <w:tblLayout w:type="fixed"/>
        <w:tblCellMar>
          <w:left w:w="60" w:type="dxa"/>
          <w:right w:w="60" w:type="dxa"/>
        </w:tblCellMar>
        <w:tblLook w:val="0000" w:firstRow="0" w:lastRow="0" w:firstColumn="0" w:lastColumn="0" w:noHBand="0" w:noVBand="0"/>
      </w:tblPr>
      <w:tblGrid>
        <w:gridCol w:w="4692"/>
        <w:gridCol w:w="4428"/>
      </w:tblGrid>
      <w:tr w:rsidR="00E02572" w:rsidRPr="007E4260" w:rsidTr="007D5C9B">
        <w:tc>
          <w:tcPr>
            <w:tcW w:w="4692" w:type="dxa"/>
          </w:tcPr>
          <w:p w:rsidR="00E02572" w:rsidRPr="007E4260" w:rsidRDefault="00E02572" w:rsidP="007D5C9B">
            <w:pPr>
              <w:spacing w:line="120" w:lineRule="exact"/>
            </w:pPr>
          </w:p>
          <w:p w:rsidR="00E02572" w:rsidRPr="007E4260" w:rsidRDefault="00E02572" w:rsidP="007D5C9B">
            <w:pPr>
              <w:tabs>
                <w:tab w:val="left" w:pos="720"/>
                <w:tab w:val="left" w:pos="1440"/>
                <w:tab w:val="left" w:pos="2160"/>
                <w:tab w:val="left" w:pos="2880"/>
              </w:tabs>
            </w:pPr>
            <w:bookmarkStart w:id="1" w:name="sub_committee"/>
            <w:bookmarkStart w:id="2" w:name="session"/>
            <w:bookmarkEnd w:id="1"/>
            <w:bookmarkEnd w:id="2"/>
            <w:r w:rsidRPr="007E4260">
              <w:t>MARITIME SAFETY COMMITTE</w:t>
            </w:r>
          </w:p>
          <w:p w:rsidR="00E02572" w:rsidRPr="007E4260" w:rsidRDefault="00E02572" w:rsidP="007D5C9B">
            <w:pPr>
              <w:tabs>
                <w:tab w:val="left" w:pos="720"/>
                <w:tab w:val="left" w:pos="1440"/>
                <w:tab w:val="left" w:pos="2160"/>
                <w:tab w:val="left" w:pos="2880"/>
              </w:tabs>
            </w:pPr>
            <w:r w:rsidRPr="007E4260">
              <w:t>95</w:t>
            </w:r>
            <w:r w:rsidRPr="007E4260">
              <w:rPr>
                <w:vertAlign w:val="superscript"/>
              </w:rPr>
              <w:t>th</w:t>
            </w:r>
            <w:r w:rsidRPr="007E4260">
              <w:t xml:space="preserve"> session </w:t>
            </w:r>
          </w:p>
          <w:p w:rsidR="00E02572" w:rsidRPr="007E4260" w:rsidRDefault="00E02572" w:rsidP="007D5C9B">
            <w:pPr>
              <w:tabs>
                <w:tab w:val="left" w:pos="720"/>
                <w:tab w:val="left" w:pos="1440"/>
                <w:tab w:val="left" w:pos="2160"/>
                <w:tab w:val="left" w:pos="2880"/>
              </w:tabs>
              <w:spacing w:after="58"/>
            </w:pPr>
            <w:r w:rsidRPr="007E4260">
              <w:t xml:space="preserve">Agenda item </w:t>
            </w:r>
            <w:bookmarkStart w:id="3" w:name="agenda"/>
            <w:bookmarkEnd w:id="3"/>
            <w:r w:rsidRPr="007E4260">
              <w:t>19</w:t>
            </w:r>
          </w:p>
        </w:tc>
        <w:tc>
          <w:tcPr>
            <w:tcW w:w="4428" w:type="dxa"/>
          </w:tcPr>
          <w:p w:rsidR="00E02572" w:rsidRPr="007E4260" w:rsidRDefault="00E02572" w:rsidP="007D5C9B">
            <w:pPr>
              <w:spacing w:line="120" w:lineRule="exact"/>
              <w:jc w:val="right"/>
            </w:pPr>
          </w:p>
          <w:p w:rsidR="00E02572" w:rsidRPr="007E4260" w:rsidRDefault="00E02572" w:rsidP="007D5C9B">
            <w:pPr>
              <w:tabs>
                <w:tab w:val="right" w:pos="4572"/>
              </w:tabs>
              <w:jc w:val="right"/>
            </w:pPr>
            <w:bookmarkStart w:id="4" w:name="symbol"/>
            <w:bookmarkEnd w:id="4"/>
            <w:r w:rsidRPr="007E4260">
              <w:t>MSC 95/19/xx</w:t>
            </w:r>
          </w:p>
          <w:p w:rsidR="00E02572" w:rsidRPr="007E4260" w:rsidRDefault="00E02572" w:rsidP="007D5C9B">
            <w:pPr>
              <w:tabs>
                <w:tab w:val="right" w:pos="4572"/>
              </w:tabs>
              <w:jc w:val="right"/>
            </w:pPr>
            <w:r w:rsidRPr="007E4260">
              <w:tab/>
            </w:r>
            <w:bookmarkStart w:id="5" w:name="date"/>
            <w:bookmarkEnd w:id="5"/>
            <w:r w:rsidR="00CF312C" w:rsidRPr="007E4260">
              <w:t>3 March</w:t>
            </w:r>
            <w:r w:rsidRPr="007E4260">
              <w:t xml:space="preserve"> 2015   2</w:t>
            </w:r>
          </w:p>
          <w:p w:rsidR="00E02572" w:rsidRPr="007E4260" w:rsidRDefault="00E02572" w:rsidP="007D5C9B">
            <w:pPr>
              <w:tabs>
                <w:tab w:val="right" w:pos="4572"/>
              </w:tabs>
              <w:spacing w:after="58"/>
              <w:jc w:val="right"/>
            </w:pPr>
            <w:r w:rsidRPr="007E4260">
              <w:t xml:space="preserve"> </w:t>
            </w:r>
            <w:bookmarkStart w:id="6" w:name="language"/>
            <w:bookmarkEnd w:id="6"/>
            <w:r w:rsidRPr="007E4260">
              <w:t>Original:  ENGLISH</w:t>
            </w:r>
          </w:p>
        </w:tc>
      </w:tr>
    </w:tbl>
    <w:p w:rsidR="00E02572" w:rsidRPr="007E4260" w:rsidRDefault="00E02572" w:rsidP="003073F7">
      <w:pPr>
        <w:jc w:val="center"/>
        <w:rPr>
          <w:rFonts w:cs="Arial"/>
          <w:b/>
        </w:rPr>
      </w:pPr>
    </w:p>
    <w:p w:rsidR="00C75B8C" w:rsidRPr="007E4260" w:rsidRDefault="00C75B8C" w:rsidP="003073F7">
      <w:pPr>
        <w:jc w:val="center"/>
        <w:rPr>
          <w:rFonts w:cs="Arial"/>
          <w:b/>
        </w:rPr>
      </w:pPr>
      <w:r w:rsidRPr="007E4260">
        <w:rPr>
          <w:rFonts w:cs="Arial"/>
          <w:b/>
        </w:rPr>
        <w:t>WORK PROGRAMME</w:t>
      </w:r>
    </w:p>
    <w:p w:rsidR="00C75B8C" w:rsidRPr="007E4260" w:rsidRDefault="00C75B8C" w:rsidP="003073F7">
      <w:pPr>
        <w:jc w:val="center"/>
        <w:rPr>
          <w:rFonts w:cs="Arial"/>
          <w:b/>
        </w:rPr>
      </w:pPr>
    </w:p>
    <w:p w:rsidR="00515934" w:rsidRPr="007E4260" w:rsidRDefault="009F3478" w:rsidP="003073F7">
      <w:pPr>
        <w:jc w:val="center"/>
        <w:rPr>
          <w:rFonts w:cs="Arial"/>
          <w:b/>
        </w:rPr>
      </w:pPr>
      <w:r w:rsidRPr="007E4260">
        <w:rPr>
          <w:rFonts w:cs="Arial"/>
          <w:b/>
        </w:rPr>
        <w:t xml:space="preserve">Implementing e-navigation to </w:t>
      </w:r>
      <w:r w:rsidR="00C75B8C" w:rsidRPr="007E4260">
        <w:rPr>
          <w:rFonts w:cs="Arial"/>
          <w:b/>
        </w:rPr>
        <w:t xml:space="preserve">enhance the safety of navigation and protection of the marine environment </w:t>
      </w:r>
    </w:p>
    <w:p w:rsidR="00C75B8C" w:rsidRPr="007E4260" w:rsidRDefault="00C75B8C" w:rsidP="003073F7">
      <w:pPr>
        <w:jc w:val="center"/>
        <w:rPr>
          <w:rFonts w:cs="Arial"/>
          <w:b/>
        </w:rPr>
      </w:pPr>
    </w:p>
    <w:p w:rsidR="0008291C" w:rsidRPr="007E4260" w:rsidRDefault="00C75B8C" w:rsidP="003073F7">
      <w:pPr>
        <w:jc w:val="center"/>
        <w:rPr>
          <w:rFonts w:eastAsia="Arial" w:cs="Arial"/>
          <w:b/>
          <w:bCs/>
          <w:spacing w:val="-6"/>
        </w:rPr>
      </w:pPr>
      <w:r w:rsidRPr="007E4260">
        <w:rPr>
          <w:rFonts w:cs="Arial"/>
          <w:b/>
        </w:rPr>
        <w:t>Submitted by</w:t>
      </w:r>
      <w:r w:rsidR="007D2907" w:rsidRPr="007E4260">
        <w:rPr>
          <w:rFonts w:eastAsia="Arial" w:cs="Arial"/>
          <w:b/>
          <w:bCs/>
          <w:spacing w:val="-6"/>
        </w:rPr>
        <w:t xml:space="preserve"> </w:t>
      </w:r>
      <w:r w:rsidR="002A23EA">
        <w:rPr>
          <w:rFonts w:eastAsia="Arial" w:cs="Arial"/>
          <w:b/>
          <w:bCs/>
          <w:spacing w:val="-6"/>
        </w:rPr>
        <w:t>Australia,</w:t>
      </w:r>
      <w:r w:rsidR="00DA6C3F">
        <w:rPr>
          <w:rFonts w:eastAsia="Arial" w:cs="Arial"/>
          <w:b/>
          <w:bCs/>
          <w:spacing w:val="-6"/>
        </w:rPr>
        <w:t xml:space="preserve"> Denmark,</w:t>
      </w:r>
      <w:r w:rsidR="002A23EA">
        <w:rPr>
          <w:rFonts w:eastAsia="Arial" w:cs="Arial"/>
          <w:b/>
          <w:bCs/>
          <w:spacing w:val="-6"/>
        </w:rPr>
        <w:t xml:space="preserve"> </w:t>
      </w:r>
      <w:r w:rsidR="003D7829" w:rsidRPr="007E4260">
        <w:rPr>
          <w:rFonts w:eastAsia="Arial" w:cs="Arial"/>
          <w:b/>
          <w:bCs/>
          <w:spacing w:val="-6"/>
        </w:rPr>
        <w:t>Finland,</w:t>
      </w:r>
      <w:r w:rsidR="00806E54" w:rsidRPr="007E4260">
        <w:rPr>
          <w:rFonts w:eastAsia="Arial" w:cs="Arial"/>
          <w:b/>
          <w:bCs/>
          <w:spacing w:val="-6"/>
        </w:rPr>
        <w:t xml:space="preserve"> </w:t>
      </w:r>
      <w:r w:rsidR="00A95A0B" w:rsidRPr="007E4260">
        <w:rPr>
          <w:rFonts w:eastAsia="Arial" w:cs="Arial"/>
          <w:b/>
          <w:bCs/>
          <w:spacing w:val="-6"/>
        </w:rPr>
        <w:t>Germany</w:t>
      </w:r>
      <w:r w:rsidR="00DA6C3F">
        <w:rPr>
          <w:rFonts w:eastAsia="Arial" w:cs="Arial"/>
          <w:b/>
          <w:bCs/>
          <w:spacing w:val="-6"/>
        </w:rPr>
        <w:t xml:space="preserve">, </w:t>
      </w:r>
      <w:r w:rsidR="00973F89">
        <w:rPr>
          <w:rFonts w:eastAsia="Arial" w:cs="Arial"/>
          <w:b/>
          <w:bCs/>
          <w:spacing w:val="-6"/>
        </w:rPr>
        <w:t xml:space="preserve">the </w:t>
      </w:r>
      <w:r w:rsidR="00FC561A">
        <w:rPr>
          <w:rFonts w:eastAsia="Arial" w:cs="Arial"/>
          <w:b/>
          <w:bCs/>
          <w:spacing w:val="-6"/>
        </w:rPr>
        <w:t xml:space="preserve">Netherlands, </w:t>
      </w:r>
      <w:r w:rsidR="00776BEF" w:rsidRPr="007E4260">
        <w:rPr>
          <w:rFonts w:eastAsia="Arial" w:cs="Arial"/>
          <w:b/>
          <w:bCs/>
          <w:spacing w:val="-6"/>
        </w:rPr>
        <w:t>Norway,</w:t>
      </w:r>
      <w:r w:rsidR="00495C2F">
        <w:rPr>
          <w:rFonts w:eastAsia="Arial" w:cs="Arial"/>
          <w:b/>
          <w:bCs/>
          <w:spacing w:val="-6"/>
        </w:rPr>
        <w:br/>
      </w:r>
      <w:r w:rsidR="00715EE6" w:rsidRPr="007E4260">
        <w:rPr>
          <w:rFonts w:eastAsia="Arial" w:cs="Arial"/>
          <w:b/>
          <w:bCs/>
          <w:spacing w:val="-6"/>
        </w:rPr>
        <w:t xml:space="preserve">Republic of Korea, </w:t>
      </w:r>
      <w:r w:rsidR="001265D9">
        <w:rPr>
          <w:rFonts w:eastAsia="Arial" w:cs="Arial"/>
          <w:b/>
          <w:bCs/>
          <w:spacing w:val="-6"/>
        </w:rPr>
        <w:t>BIMCO, CLIA,</w:t>
      </w:r>
      <w:r w:rsidR="00CF312C" w:rsidRPr="007E4260">
        <w:rPr>
          <w:rFonts w:eastAsia="Arial" w:cs="Arial"/>
          <w:b/>
          <w:bCs/>
          <w:spacing w:val="-6"/>
        </w:rPr>
        <w:t xml:space="preserve"> </w:t>
      </w:r>
      <w:r w:rsidR="00967FFE">
        <w:rPr>
          <w:rFonts w:eastAsia="Arial" w:cs="Arial"/>
          <w:b/>
          <w:bCs/>
          <w:spacing w:val="-6"/>
        </w:rPr>
        <w:t xml:space="preserve">IALA, </w:t>
      </w:r>
      <w:r w:rsidR="00547682">
        <w:rPr>
          <w:rFonts w:eastAsia="Arial" w:cs="Arial"/>
          <w:b/>
          <w:bCs/>
          <w:spacing w:val="-6"/>
        </w:rPr>
        <w:t>IC</w:t>
      </w:r>
      <w:r w:rsidR="00770F00">
        <w:rPr>
          <w:rFonts w:eastAsia="Arial" w:cs="Arial"/>
          <w:b/>
          <w:bCs/>
          <w:spacing w:val="-6"/>
        </w:rPr>
        <w:t xml:space="preserve">S, </w:t>
      </w:r>
      <w:proofErr w:type="spellStart"/>
      <w:r w:rsidR="00606337" w:rsidRPr="007E4260">
        <w:rPr>
          <w:rFonts w:eastAsia="Arial" w:cs="Arial"/>
          <w:b/>
          <w:bCs/>
          <w:spacing w:val="-6"/>
        </w:rPr>
        <w:t>InterManager</w:t>
      </w:r>
      <w:proofErr w:type="spellEnd"/>
      <w:r w:rsidR="00EA72B8" w:rsidRPr="007E4260">
        <w:rPr>
          <w:rFonts w:eastAsia="Arial" w:cs="Arial"/>
          <w:b/>
          <w:bCs/>
          <w:spacing w:val="-6"/>
        </w:rPr>
        <w:t xml:space="preserve"> </w:t>
      </w:r>
      <w:r w:rsidR="001265D9">
        <w:rPr>
          <w:rFonts w:eastAsia="Arial" w:cs="Arial"/>
          <w:b/>
          <w:bCs/>
          <w:spacing w:val="-6"/>
        </w:rPr>
        <w:t>and</w:t>
      </w:r>
      <w:r w:rsidR="00967FFE">
        <w:rPr>
          <w:rFonts w:eastAsia="Arial" w:cs="Arial"/>
          <w:b/>
          <w:bCs/>
          <w:spacing w:val="-6"/>
        </w:rPr>
        <w:t xml:space="preserve"> the</w:t>
      </w:r>
      <w:r w:rsidR="001265D9">
        <w:rPr>
          <w:rFonts w:eastAsia="Arial" w:cs="Arial"/>
          <w:b/>
          <w:bCs/>
          <w:spacing w:val="-6"/>
        </w:rPr>
        <w:t xml:space="preserve"> </w:t>
      </w:r>
      <w:r w:rsidR="001265D9" w:rsidRPr="007E4260">
        <w:rPr>
          <w:rFonts w:eastAsia="Arial" w:cs="Arial"/>
          <w:b/>
          <w:bCs/>
          <w:spacing w:val="-6"/>
        </w:rPr>
        <w:t>Nautical Institute</w:t>
      </w:r>
    </w:p>
    <w:p w:rsidR="00CF312C" w:rsidRPr="007E4260" w:rsidRDefault="00CF312C" w:rsidP="003073F7">
      <w:pPr>
        <w:jc w:val="center"/>
        <w:rPr>
          <w:rFonts w:cs="Arial"/>
          <w:b/>
        </w:rPr>
      </w:pPr>
    </w:p>
    <w:tbl>
      <w:tblPr>
        <w:tblW w:w="8904" w:type="dxa"/>
        <w:tblInd w:w="173"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1E0" w:firstRow="1" w:lastRow="1" w:firstColumn="1" w:lastColumn="1" w:noHBand="0" w:noVBand="0"/>
      </w:tblPr>
      <w:tblGrid>
        <w:gridCol w:w="2268"/>
        <w:gridCol w:w="6636"/>
      </w:tblGrid>
      <w:tr w:rsidR="007D2907" w:rsidRPr="007E4260" w:rsidTr="00744593">
        <w:trPr>
          <w:trHeight w:hRule="exact" w:val="500"/>
        </w:trPr>
        <w:tc>
          <w:tcPr>
            <w:tcW w:w="8904" w:type="dxa"/>
            <w:gridSpan w:val="2"/>
          </w:tcPr>
          <w:p w:rsidR="007D2907" w:rsidRPr="007E4260" w:rsidRDefault="007D2907" w:rsidP="003073F7">
            <w:pPr>
              <w:spacing w:before="5" w:line="110" w:lineRule="exact"/>
              <w:rPr>
                <w:rFonts w:cs="Arial"/>
              </w:rPr>
            </w:pPr>
          </w:p>
          <w:p w:rsidR="007D2907" w:rsidRPr="007E4260" w:rsidRDefault="007D2907" w:rsidP="00744593">
            <w:pPr>
              <w:jc w:val="center"/>
              <w:rPr>
                <w:rFonts w:eastAsia="Arial" w:cs="Arial"/>
              </w:rPr>
            </w:pPr>
            <w:r w:rsidRPr="007E4260">
              <w:rPr>
                <w:rFonts w:eastAsia="Arial" w:cs="Arial"/>
                <w:b/>
                <w:bCs/>
                <w:spacing w:val="-1"/>
              </w:rPr>
              <w:t>SU</w:t>
            </w:r>
            <w:r w:rsidRPr="007E4260">
              <w:rPr>
                <w:rFonts w:eastAsia="Arial" w:cs="Arial"/>
                <w:b/>
                <w:bCs/>
                <w:spacing w:val="1"/>
              </w:rPr>
              <w:t>M</w:t>
            </w:r>
            <w:r w:rsidRPr="007E4260">
              <w:rPr>
                <w:rFonts w:eastAsia="Arial" w:cs="Arial"/>
                <w:b/>
                <w:bCs/>
                <w:spacing w:val="3"/>
              </w:rPr>
              <w:t>M</w:t>
            </w:r>
            <w:r w:rsidR="00744593" w:rsidRPr="007E4260">
              <w:rPr>
                <w:rFonts w:eastAsia="Arial" w:cs="Arial"/>
                <w:b/>
                <w:bCs/>
                <w:spacing w:val="1"/>
              </w:rPr>
              <w:t>AR</w:t>
            </w:r>
            <w:r w:rsidRPr="007E4260">
              <w:rPr>
                <w:rFonts w:eastAsia="Arial" w:cs="Arial"/>
                <w:b/>
                <w:bCs/>
              </w:rPr>
              <w:t>Y</w:t>
            </w:r>
          </w:p>
        </w:tc>
      </w:tr>
      <w:tr w:rsidR="007D2907" w:rsidRPr="007E4260" w:rsidTr="00744593">
        <w:trPr>
          <w:trHeight w:hRule="exact" w:val="1102"/>
        </w:trPr>
        <w:tc>
          <w:tcPr>
            <w:tcW w:w="2268" w:type="dxa"/>
          </w:tcPr>
          <w:p w:rsidR="007D2907" w:rsidRPr="007E4260" w:rsidRDefault="007D2907" w:rsidP="003073F7">
            <w:pPr>
              <w:spacing w:before="9" w:line="100" w:lineRule="exact"/>
              <w:rPr>
                <w:rFonts w:cs="Arial"/>
              </w:rPr>
            </w:pPr>
          </w:p>
          <w:p w:rsidR="007D2907" w:rsidRPr="007E4260" w:rsidRDefault="007D2907" w:rsidP="003073F7">
            <w:pPr>
              <w:ind w:left="102" w:right="-20"/>
              <w:rPr>
                <w:rFonts w:eastAsia="Arial" w:cs="Arial"/>
              </w:rPr>
            </w:pPr>
            <w:r w:rsidRPr="007E4260">
              <w:rPr>
                <w:rFonts w:eastAsia="Arial" w:cs="Arial"/>
                <w:i/>
                <w:spacing w:val="-1"/>
              </w:rPr>
              <w:t>E</w:t>
            </w:r>
            <w:r w:rsidRPr="007E4260">
              <w:rPr>
                <w:rFonts w:eastAsia="Arial" w:cs="Arial"/>
                <w:i/>
              </w:rPr>
              <w:t>xec</w:t>
            </w:r>
            <w:r w:rsidRPr="007E4260">
              <w:rPr>
                <w:rFonts w:eastAsia="Arial" w:cs="Arial"/>
                <w:i/>
                <w:spacing w:val="-1"/>
              </w:rPr>
              <w:t>u</w:t>
            </w:r>
            <w:r w:rsidRPr="007E4260">
              <w:rPr>
                <w:rFonts w:eastAsia="Arial" w:cs="Arial"/>
                <w:i/>
                <w:spacing w:val="1"/>
              </w:rPr>
              <w:t>t</w:t>
            </w:r>
            <w:r w:rsidRPr="007E4260">
              <w:rPr>
                <w:rFonts w:eastAsia="Arial" w:cs="Arial"/>
                <w:i/>
                <w:spacing w:val="-1"/>
              </w:rPr>
              <w:t>i</w:t>
            </w:r>
            <w:r w:rsidRPr="007E4260">
              <w:rPr>
                <w:rFonts w:eastAsia="Arial" w:cs="Arial"/>
                <w:i/>
              </w:rPr>
              <w:t>ve</w:t>
            </w:r>
            <w:r w:rsidRPr="007E4260">
              <w:rPr>
                <w:rFonts w:eastAsia="Arial" w:cs="Arial"/>
                <w:i/>
                <w:spacing w:val="1"/>
              </w:rPr>
              <w:t xml:space="preserve"> </w:t>
            </w:r>
            <w:r w:rsidRPr="007E4260">
              <w:rPr>
                <w:rFonts w:eastAsia="Arial" w:cs="Arial"/>
                <w:i/>
              </w:rPr>
              <w:t>s</w:t>
            </w:r>
            <w:r w:rsidRPr="007E4260">
              <w:rPr>
                <w:rFonts w:eastAsia="Arial" w:cs="Arial"/>
                <w:i/>
                <w:spacing w:val="-3"/>
              </w:rPr>
              <w:t>u</w:t>
            </w:r>
            <w:r w:rsidRPr="007E4260">
              <w:rPr>
                <w:rFonts w:eastAsia="Arial" w:cs="Arial"/>
                <w:i/>
                <w:spacing w:val="-2"/>
              </w:rPr>
              <w:t>m</w:t>
            </w:r>
            <w:r w:rsidRPr="007E4260">
              <w:rPr>
                <w:rFonts w:eastAsia="Arial" w:cs="Arial"/>
                <w:i/>
                <w:spacing w:val="1"/>
              </w:rPr>
              <w:t>m</w:t>
            </w:r>
            <w:r w:rsidRPr="007E4260">
              <w:rPr>
                <w:rFonts w:eastAsia="Arial" w:cs="Arial"/>
                <w:i/>
              </w:rPr>
              <w:t>ar</w:t>
            </w:r>
            <w:r w:rsidRPr="007E4260">
              <w:rPr>
                <w:rFonts w:eastAsia="Arial" w:cs="Arial"/>
                <w:i/>
                <w:spacing w:val="-2"/>
              </w:rPr>
              <w:t>y</w:t>
            </w:r>
            <w:r w:rsidRPr="007E4260">
              <w:rPr>
                <w:rFonts w:eastAsia="Arial" w:cs="Arial"/>
                <w:i/>
              </w:rPr>
              <w:t>:</w:t>
            </w:r>
          </w:p>
        </w:tc>
        <w:tc>
          <w:tcPr>
            <w:tcW w:w="6636" w:type="dxa"/>
          </w:tcPr>
          <w:p w:rsidR="007D2907" w:rsidRPr="007E4260" w:rsidRDefault="007D2907" w:rsidP="003073F7">
            <w:pPr>
              <w:spacing w:before="9" w:line="100" w:lineRule="exact"/>
              <w:rPr>
                <w:rFonts w:cs="Arial"/>
              </w:rPr>
            </w:pPr>
          </w:p>
          <w:p w:rsidR="007D2907" w:rsidRPr="007E4260" w:rsidRDefault="00184764" w:rsidP="009F3478">
            <w:pPr>
              <w:ind w:left="180" w:right="42"/>
              <w:rPr>
                <w:rFonts w:eastAsia="Arial" w:cs="Arial"/>
              </w:rPr>
            </w:pPr>
            <w:r w:rsidRPr="007E4260">
              <w:rPr>
                <w:rFonts w:eastAsia="Arial" w:cs="Arial"/>
                <w:spacing w:val="1"/>
              </w:rPr>
              <w:t xml:space="preserve">This document </w:t>
            </w:r>
            <w:r w:rsidR="00365DA2" w:rsidRPr="007E4260">
              <w:rPr>
                <w:rFonts w:eastAsia="Arial" w:cs="Arial"/>
                <w:spacing w:val="1"/>
              </w:rPr>
              <w:t>proposes</w:t>
            </w:r>
            <w:r w:rsidR="001623A0" w:rsidRPr="007E4260">
              <w:rPr>
                <w:rFonts w:eastAsia="Arial" w:cs="Arial"/>
                <w:spacing w:val="1"/>
              </w:rPr>
              <w:t xml:space="preserve"> six </w:t>
            </w:r>
            <w:r w:rsidR="00C45ED8" w:rsidRPr="007E4260">
              <w:rPr>
                <w:rFonts w:eastAsia="Arial" w:cs="Arial"/>
                <w:spacing w:val="1"/>
              </w:rPr>
              <w:t>outputs on e-navigation as well as</w:t>
            </w:r>
            <w:r w:rsidR="009547F0" w:rsidRPr="007E4260">
              <w:rPr>
                <w:rFonts w:eastAsia="Arial" w:cs="Arial"/>
                <w:spacing w:val="1"/>
              </w:rPr>
              <w:t xml:space="preserve"> </w:t>
            </w:r>
            <w:r w:rsidR="009547F0" w:rsidRPr="007E4260">
              <w:rPr>
                <w:rFonts w:cs="Arial"/>
              </w:rPr>
              <w:t>a</w:t>
            </w:r>
            <w:r w:rsidR="00C45ED8" w:rsidRPr="007E4260">
              <w:rPr>
                <w:rFonts w:cs="Arial"/>
              </w:rPr>
              <w:t xml:space="preserve">n amended High-level Action </w:t>
            </w:r>
            <w:r w:rsidR="009F3478" w:rsidRPr="007E4260">
              <w:rPr>
                <w:rFonts w:cs="Arial"/>
              </w:rPr>
              <w:t xml:space="preserve">5.2.6, </w:t>
            </w:r>
            <w:r w:rsidR="00C45ED8" w:rsidRPr="007E4260">
              <w:rPr>
                <w:rFonts w:cs="Arial"/>
              </w:rPr>
              <w:t>“</w:t>
            </w:r>
            <w:r w:rsidR="004E4181" w:rsidRPr="007E4260">
              <w:t>Development and implementation of e-navigation.</w:t>
            </w:r>
            <w:r w:rsidR="00087E4E" w:rsidRPr="007E4260">
              <w:rPr>
                <w:rFonts w:cs="Arial"/>
              </w:rPr>
              <w:t>”</w:t>
            </w:r>
          </w:p>
        </w:tc>
      </w:tr>
      <w:tr w:rsidR="007D2907" w:rsidRPr="007E4260" w:rsidTr="00744593">
        <w:trPr>
          <w:trHeight w:hRule="exact" w:val="493"/>
        </w:trPr>
        <w:tc>
          <w:tcPr>
            <w:tcW w:w="2268" w:type="dxa"/>
          </w:tcPr>
          <w:p w:rsidR="007D2907" w:rsidRPr="007E4260" w:rsidRDefault="007D2907" w:rsidP="003073F7">
            <w:pPr>
              <w:spacing w:before="8" w:line="100" w:lineRule="exact"/>
              <w:rPr>
                <w:rFonts w:cs="Arial"/>
              </w:rPr>
            </w:pPr>
          </w:p>
          <w:p w:rsidR="007D2907" w:rsidRPr="007E4260" w:rsidRDefault="007D2907" w:rsidP="003073F7">
            <w:pPr>
              <w:ind w:left="102" w:right="-20"/>
              <w:rPr>
                <w:rFonts w:eastAsia="Arial" w:cs="Arial"/>
              </w:rPr>
            </w:pPr>
            <w:r w:rsidRPr="007E4260">
              <w:rPr>
                <w:rFonts w:eastAsia="Arial" w:cs="Arial"/>
                <w:i/>
                <w:spacing w:val="-1"/>
              </w:rPr>
              <w:t>S</w:t>
            </w:r>
            <w:r w:rsidRPr="007E4260">
              <w:rPr>
                <w:rFonts w:eastAsia="Arial" w:cs="Arial"/>
                <w:i/>
                <w:spacing w:val="1"/>
              </w:rPr>
              <w:t>tr</w:t>
            </w:r>
            <w:r w:rsidRPr="007E4260">
              <w:rPr>
                <w:rFonts w:eastAsia="Arial" w:cs="Arial"/>
                <w:i/>
              </w:rPr>
              <w:t>ateg</w:t>
            </w:r>
            <w:r w:rsidRPr="007E4260">
              <w:rPr>
                <w:rFonts w:eastAsia="Arial" w:cs="Arial"/>
                <w:i/>
                <w:spacing w:val="-1"/>
              </w:rPr>
              <w:t>i</w:t>
            </w:r>
            <w:r w:rsidRPr="007E4260">
              <w:rPr>
                <w:rFonts w:eastAsia="Arial" w:cs="Arial"/>
                <w:i/>
              </w:rPr>
              <w:t>c</w:t>
            </w:r>
            <w:r w:rsidRPr="007E4260">
              <w:rPr>
                <w:rFonts w:eastAsia="Arial" w:cs="Arial"/>
                <w:i/>
                <w:spacing w:val="-1"/>
              </w:rPr>
              <w:t xml:space="preserve"> </w:t>
            </w:r>
            <w:r w:rsidRPr="007E4260">
              <w:rPr>
                <w:rFonts w:eastAsia="Arial" w:cs="Arial"/>
                <w:i/>
              </w:rPr>
              <w:t>d</w:t>
            </w:r>
            <w:r w:rsidRPr="007E4260">
              <w:rPr>
                <w:rFonts w:eastAsia="Arial" w:cs="Arial"/>
                <w:i/>
                <w:spacing w:val="-1"/>
              </w:rPr>
              <w:t>i</w:t>
            </w:r>
            <w:r w:rsidRPr="007E4260">
              <w:rPr>
                <w:rFonts w:eastAsia="Arial" w:cs="Arial"/>
                <w:i/>
                <w:spacing w:val="1"/>
              </w:rPr>
              <w:t>r</w:t>
            </w:r>
            <w:r w:rsidRPr="007E4260">
              <w:rPr>
                <w:rFonts w:eastAsia="Arial" w:cs="Arial"/>
                <w:i/>
              </w:rPr>
              <w:t>e</w:t>
            </w:r>
            <w:r w:rsidRPr="007E4260">
              <w:rPr>
                <w:rFonts w:eastAsia="Arial" w:cs="Arial"/>
                <w:i/>
                <w:spacing w:val="-3"/>
              </w:rPr>
              <w:t>c</w:t>
            </w:r>
            <w:r w:rsidRPr="007E4260">
              <w:rPr>
                <w:rFonts w:eastAsia="Arial" w:cs="Arial"/>
                <w:i/>
                <w:spacing w:val="1"/>
              </w:rPr>
              <w:t>t</w:t>
            </w:r>
            <w:r w:rsidRPr="007E4260">
              <w:rPr>
                <w:rFonts w:eastAsia="Arial" w:cs="Arial"/>
                <w:i/>
                <w:spacing w:val="-1"/>
              </w:rPr>
              <w:t>i</w:t>
            </w:r>
            <w:r w:rsidRPr="007E4260">
              <w:rPr>
                <w:rFonts w:eastAsia="Arial" w:cs="Arial"/>
                <w:i/>
              </w:rPr>
              <w:t>o</w:t>
            </w:r>
            <w:r w:rsidRPr="007E4260">
              <w:rPr>
                <w:rFonts w:eastAsia="Arial" w:cs="Arial"/>
                <w:i/>
                <w:spacing w:val="-1"/>
              </w:rPr>
              <w:t>n</w:t>
            </w:r>
            <w:r w:rsidRPr="007E4260">
              <w:rPr>
                <w:rFonts w:eastAsia="Arial" w:cs="Arial"/>
                <w:i/>
              </w:rPr>
              <w:t>:</w:t>
            </w:r>
          </w:p>
        </w:tc>
        <w:tc>
          <w:tcPr>
            <w:tcW w:w="6636" w:type="dxa"/>
          </w:tcPr>
          <w:p w:rsidR="007D2907" w:rsidRPr="007E4260" w:rsidRDefault="007D2907" w:rsidP="003073F7">
            <w:pPr>
              <w:spacing w:before="8" w:line="100" w:lineRule="exact"/>
              <w:rPr>
                <w:rFonts w:cs="Arial"/>
              </w:rPr>
            </w:pPr>
          </w:p>
          <w:p w:rsidR="007D2907" w:rsidRPr="007E4260" w:rsidRDefault="007D2907" w:rsidP="003073F7">
            <w:pPr>
              <w:ind w:left="180" w:right="-20"/>
              <w:rPr>
                <w:rFonts w:eastAsia="Arial" w:cs="Arial"/>
              </w:rPr>
            </w:pPr>
            <w:r w:rsidRPr="007E4260">
              <w:rPr>
                <w:rFonts w:eastAsia="Arial" w:cs="Arial"/>
              </w:rPr>
              <w:t>5.2</w:t>
            </w:r>
          </w:p>
        </w:tc>
      </w:tr>
      <w:tr w:rsidR="007D2907" w:rsidRPr="007E4260" w:rsidTr="00744593">
        <w:trPr>
          <w:trHeight w:hRule="exact" w:val="493"/>
        </w:trPr>
        <w:tc>
          <w:tcPr>
            <w:tcW w:w="2268" w:type="dxa"/>
          </w:tcPr>
          <w:p w:rsidR="007D2907" w:rsidRPr="007E4260" w:rsidRDefault="007D2907" w:rsidP="003073F7">
            <w:pPr>
              <w:spacing w:before="9" w:line="100" w:lineRule="exact"/>
              <w:rPr>
                <w:rFonts w:cs="Arial"/>
              </w:rPr>
            </w:pPr>
          </w:p>
          <w:p w:rsidR="007D2907" w:rsidRPr="007E4260" w:rsidRDefault="007D2907" w:rsidP="003073F7">
            <w:pPr>
              <w:ind w:left="102" w:right="-20"/>
              <w:rPr>
                <w:rFonts w:eastAsia="Arial" w:cs="Arial"/>
              </w:rPr>
            </w:pPr>
            <w:r w:rsidRPr="007E4260">
              <w:rPr>
                <w:rFonts w:eastAsia="Arial" w:cs="Arial"/>
                <w:i/>
                <w:spacing w:val="-1"/>
              </w:rPr>
              <w:t>Hi</w:t>
            </w:r>
            <w:r w:rsidRPr="007E4260">
              <w:rPr>
                <w:rFonts w:eastAsia="Arial" w:cs="Arial"/>
                <w:i/>
              </w:rPr>
              <w:t>g</w:t>
            </w:r>
            <w:r w:rsidRPr="007E4260">
              <w:rPr>
                <w:rFonts w:eastAsia="Arial" w:cs="Arial"/>
                <w:i/>
                <w:spacing w:val="-1"/>
              </w:rPr>
              <w:t>h</w:t>
            </w:r>
            <w:r w:rsidRPr="007E4260">
              <w:rPr>
                <w:rFonts w:eastAsia="Arial" w:cs="Arial"/>
                <w:i/>
                <w:spacing w:val="1"/>
              </w:rPr>
              <w:t>-</w:t>
            </w:r>
            <w:r w:rsidRPr="007E4260">
              <w:rPr>
                <w:rFonts w:eastAsia="Arial" w:cs="Arial"/>
                <w:i/>
                <w:spacing w:val="-1"/>
              </w:rPr>
              <w:t>l</w:t>
            </w:r>
            <w:r w:rsidRPr="007E4260">
              <w:rPr>
                <w:rFonts w:eastAsia="Arial" w:cs="Arial"/>
                <w:i/>
              </w:rPr>
              <w:t>ev</w:t>
            </w:r>
            <w:r w:rsidRPr="007E4260">
              <w:rPr>
                <w:rFonts w:eastAsia="Arial" w:cs="Arial"/>
                <w:i/>
                <w:spacing w:val="-1"/>
              </w:rPr>
              <w:t>e</w:t>
            </w:r>
            <w:r w:rsidRPr="007E4260">
              <w:rPr>
                <w:rFonts w:eastAsia="Arial" w:cs="Arial"/>
                <w:i/>
              </w:rPr>
              <w:t>l acti</w:t>
            </w:r>
            <w:r w:rsidRPr="007E4260">
              <w:rPr>
                <w:rFonts w:eastAsia="Arial" w:cs="Arial"/>
                <w:i/>
                <w:spacing w:val="-1"/>
              </w:rPr>
              <w:t>o</w:t>
            </w:r>
            <w:r w:rsidRPr="007E4260">
              <w:rPr>
                <w:rFonts w:eastAsia="Arial" w:cs="Arial"/>
                <w:i/>
              </w:rPr>
              <w:t>n:</w:t>
            </w:r>
          </w:p>
        </w:tc>
        <w:tc>
          <w:tcPr>
            <w:tcW w:w="6636" w:type="dxa"/>
          </w:tcPr>
          <w:p w:rsidR="007D2907" w:rsidRPr="007E4260" w:rsidRDefault="007D2907" w:rsidP="003073F7">
            <w:pPr>
              <w:spacing w:before="9" w:line="100" w:lineRule="exact"/>
              <w:rPr>
                <w:rFonts w:cs="Arial"/>
              </w:rPr>
            </w:pPr>
          </w:p>
          <w:p w:rsidR="007D2907" w:rsidRPr="007E4260" w:rsidRDefault="007D2907" w:rsidP="003073F7">
            <w:pPr>
              <w:ind w:left="180" w:right="-20"/>
              <w:rPr>
                <w:rFonts w:eastAsia="Arial" w:cs="Arial"/>
              </w:rPr>
            </w:pPr>
            <w:r w:rsidRPr="007E4260">
              <w:rPr>
                <w:rFonts w:eastAsia="Arial" w:cs="Arial"/>
              </w:rPr>
              <w:t>5.2</w:t>
            </w:r>
            <w:r w:rsidRPr="007E4260">
              <w:rPr>
                <w:rFonts w:eastAsia="Arial" w:cs="Arial"/>
                <w:spacing w:val="2"/>
              </w:rPr>
              <w:t>.</w:t>
            </w:r>
            <w:r w:rsidRPr="007E4260">
              <w:rPr>
                <w:rFonts w:eastAsia="Arial" w:cs="Arial"/>
              </w:rPr>
              <w:t>6</w:t>
            </w:r>
          </w:p>
        </w:tc>
      </w:tr>
      <w:tr w:rsidR="007D2907" w:rsidRPr="007E4260" w:rsidTr="00744593">
        <w:trPr>
          <w:trHeight w:hRule="exact" w:val="493"/>
        </w:trPr>
        <w:tc>
          <w:tcPr>
            <w:tcW w:w="2268" w:type="dxa"/>
          </w:tcPr>
          <w:p w:rsidR="007D2907" w:rsidRPr="007E4260" w:rsidRDefault="007D2907" w:rsidP="003073F7">
            <w:pPr>
              <w:spacing w:before="8" w:line="100" w:lineRule="exact"/>
              <w:rPr>
                <w:rFonts w:cs="Arial"/>
              </w:rPr>
            </w:pPr>
          </w:p>
          <w:p w:rsidR="007D2907" w:rsidRPr="007E4260" w:rsidRDefault="007D2907" w:rsidP="003073F7">
            <w:pPr>
              <w:ind w:left="102" w:right="-20"/>
              <w:rPr>
                <w:rFonts w:eastAsia="Arial" w:cs="Arial"/>
              </w:rPr>
            </w:pPr>
            <w:r w:rsidRPr="007E4260">
              <w:rPr>
                <w:rFonts w:eastAsia="Arial" w:cs="Arial"/>
                <w:i/>
                <w:spacing w:val="-1"/>
              </w:rPr>
              <w:t>Pl</w:t>
            </w:r>
            <w:r w:rsidRPr="007E4260">
              <w:rPr>
                <w:rFonts w:eastAsia="Arial" w:cs="Arial"/>
                <w:i/>
              </w:rPr>
              <w:t>a</w:t>
            </w:r>
            <w:r w:rsidRPr="007E4260">
              <w:rPr>
                <w:rFonts w:eastAsia="Arial" w:cs="Arial"/>
                <w:i/>
                <w:spacing w:val="-1"/>
              </w:rPr>
              <w:t>n</w:t>
            </w:r>
            <w:r w:rsidRPr="007E4260">
              <w:rPr>
                <w:rFonts w:eastAsia="Arial" w:cs="Arial"/>
                <w:i/>
              </w:rPr>
              <w:t>n</w:t>
            </w:r>
            <w:r w:rsidRPr="007E4260">
              <w:rPr>
                <w:rFonts w:eastAsia="Arial" w:cs="Arial"/>
                <w:i/>
                <w:spacing w:val="-1"/>
              </w:rPr>
              <w:t>e</w:t>
            </w:r>
            <w:r w:rsidRPr="007E4260">
              <w:rPr>
                <w:rFonts w:eastAsia="Arial" w:cs="Arial"/>
                <w:i/>
              </w:rPr>
              <w:t>d ou</w:t>
            </w:r>
            <w:r w:rsidRPr="007E4260">
              <w:rPr>
                <w:rFonts w:eastAsia="Arial" w:cs="Arial"/>
                <w:i/>
                <w:spacing w:val="1"/>
              </w:rPr>
              <w:t>t</w:t>
            </w:r>
            <w:r w:rsidRPr="007E4260">
              <w:rPr>
                <w:rFonts w:eastAsia="Arial" w:cs="Arial"/>
                <w:i/>
              </w:rPr>
              <w:t>p</w:t>
            </w:r>
            <w:r w:rsidRPr="007E4260">
              <w:rPr>
                <w:rFonts w:eastAsia="Arial" w:cs="Arial"/>
                <w:i/>
                <w:spacing w:val="-1"/>
              </w:rPr>
              <w:t>ut</w:t>
            </w:r>
            <w:r w:rsidRPr="007E4260">
              <w:rPr>
                <w:rFonts w:eastAsia="Arial" w:cs="Arial"/>
                <w:i/>
              </w:rPr>
              <w:t>:</w:t>
            </w:r>
          </w:p>
        </w:tc>
        <w:tc>
          <w:tcPr>
            <w:tcW w:w="6636" w:type="dxa"/>
          </w:tcPr>
          <w:p w:rsidR="007D2907" w:rsidRPr="007E4260" w:rsidRDefault="007D2907" w:rsidP="003073F7">
            <w:pPr>
              <w:spacing w:before="8" w:line="100" w:lineRule="exact"/>
              <w:rPr>
                <w:rFonts w:cs="Arial"/>
              </w:rPr>
            </w:pPr>
          </w:p>
          <w:p w:rsidR="007D2907" w:rsidRPr="007E4260" w:rsidRDefault="007D2907" w:rsidP="003073F7">
            <w:pPr>
              <w:ind w:left="180" w:right="-20"/>
              <w:rPr>
                <w:rFonts w:eastAsia="Arial" w:cs="Arial"/>
              </w:rPr>
            </w:pPr>
            <w:r w:rsidRPr="007E4260">
              <w:rPr>
                <w:rFonts w:eastAsia="Arial" w:cs="Arial"/>
                <w:spacing w:val="-1"/>
              </w:rPr>
              <w:t>N</w:t>
            </w:r>
            <w:r w:rsidRPr="007E4260">
              <w:rPr>
                <w:rFonts w:eastAsia="Arial" w:cs="Arial"/>
              </w:rPr>
              <w:t xml:space="preserve">o </w:t>
            </w:r>
            <w:r w:rsidRPr="007E4260">
              <w:rPr>
                <w:rFonts w:eastAsia="Arial" w:cs="Arial"/>
                <w:spacing w:val="1"/>
              </w:rPr>
              <w:t>r</w:t>
            </w:r>
            <w:r w:rsidRPr="007E4260">
              <w:rPr>
                <w:rFonts w:eastAsia="Arial" w:cs="Arial"/>
              </w:rPr>
              <w:t>elated</w:t>
            </w:r>
            <w:r w:rsidRPr="007E4260">
              <w:rPr>
                <w:rFonts w:eastAsia="Arial" w:cs="Arial"/>
                <w:spacing w:val="-1"/>
              </w:rPr>
              <w:t xml:space="preserve"> </w:t>
            </w:r>
            <w:r w:rsidRPr="007E4260">
              <w:rPr>
                <w:rFonts w:eastAsia="Arial" w:cs="Arial"/>
              </w:rPr>
              <w:t>pro</w:t>
            </w:r>
            <w:r w:rsidRPr="007E4260">
              <w:rPr>
                <w:rFonts w:eastAsia="Arial" w:cs="Arial"/>
                <w:spacing w:val="-2"/>
              </w:rPr>
              <w:t>v</w:t>
            </w:r>
            <w:r w:rsidRPr="007E4260">
              <w:rPr>
                <w:rFonts w:eastAsia="Arial" w:cs="Arial"/>
                <w:spacing w:val="-1"/>
              </w:rPr>
              <w:t>i</w:t>
            </w:r>
            <w:r w:rsidRPr="007E4260">
              <w:rPr>
                <w:rFonts w:eastAsia="Arial" w:cs="Arial"/>
              </w:rPr>
              <w:t>s</w:t>
            </w:r>
            <w:r w:rsidRPr="007E4260">
              <w:rPr>
                <w:rFonts w:eastAsia="Arial" w:cs="Arial"/>
                <w:spacing w:val="-1"/>
              </w:rPr>
              <w:t>i</w:t>
            </w:r>
            <w:r w:rsidRPr="007E4260">
              <w:rPr>
                <w:rFonts w:eastAsia="Arial" w:cs="Arial"/>
              </w:rPr>
              <w:t>o</w:t>
            </w:r>
            <w:r w:rsidRPr="007E4260">
              <w:rPr>
                <w:rFonts w:eastAsia="Arial" w:cs="Arial"/>
                <w:spacing w:val="-1"/>
              </w:rPr>
              <w:t>n</w:t>
            </w:r>
            <w:r w:rsidRPr="007E4260">
              <w:rPr>
                <w:rFonts w:eastAsia="Arial" w:cs="Arial"/>
              </w:rPr>
              <w:t>s</w:t>
            </w:r>
          </w:p>
        </w:tc>
      </w:tr>
      <w:tr w:rsidR="007D2907" w:rsidRPr="007E4260" w:rsidTr="00744593">
        <w:trPr>
          <w:trHeight w:hRule="exact" w:val="493"/>
        </w:trPr>
        <w:tc>
          <w:tcPr>
            <w:tcW w:w="2268" w:type="dxa"/>
          </w:tcPr>
          <w:p w:rsidR="007D2907" w:rsidRPr="007E4260" w:rsidRDefault="007D2907" w:rsidP="003073F7">
            <w:pPr>
              <w:spacing w:before="9" w:line="100" w:lineRule="exact"/>
              <w:rPr>
                <w:rFonts w:cs="Arial"/>
              </w:rPr>
            </w:pPr>
          </w:p>
          <w:p w:rsidR="007D2907" w:rsidRPr="007E4260" w:rsidRDefault="007D2907" w:rsidP="003073F7">
            <w:pPr>
              <w:ind w:left="102" w:right="-20"/>
              <w:rPr>
                <w:rFonts w:eastAsia="Arial" w:cs="Arial"/>
              </w:rPr>
            </w:pPr>
            <w:r w:rsidRPr="007E4260">
              <w:rPr>
                <w:rFonts w:eastAsia="Arial" w:cs="Arial"/>
                <w:i/>
                <w:spacing w:val="-1"/>
              </w:rPr>
              <w:t>A</w:t>
            </w:r>
            <w:r w:rsidRPr="007E4260">
              <w:rPr>
                <w:rFonts w:eastAsia="Arial" w:cs="Arial"/>
                <w:i/>
              </w:rPr>
              <w:t>c</w:t>
            </w:r>
            <w:r w:rsidRPr="007E4260">
              <w:rPr>
                <w:rFonts w:eastAsia="Arial" w:cs="Arial"/>
                <w:i/>
                <w:spacing w:val="1"/>
              </w:rPr>
              <w:t>t</w:t>
            </w:r>
            <w:r w:rsidRPr="007E4260">
              <w:rPr>
                <w:rFonts w:eastAsia="Arial" w:cs="Arial"/>
                <w:i/>
                <w:spacing w:val="-1"/>
              </w:rPr>
              <w:t>i</w:t>
            </w:r>
            <w:r w:rsidRPr="007E4260">
              <w:rPr>
                <w:rFonts w:eastAsia="Arial" w:cs="Arial"/>
                <w:i/>
              </w:rPr>
              <w:t xml:space="preserve">on </w:t>
            </w:r>
            <w:r w:rsidRPr="007E4260">
              <w:rPr>
                <w:rFonts w:eastAsia="Arial" w:cs="Arial"/>
                <w:i/>
                <w:spacing w:val="1"/>
              </w:rPr>
              <w:t>t</w:t>
            </w:r>
            <w:r w:rsidRPr="007E4260">
              <w:rPr>
                <w:rFonts w:eastAsia="Arial" w:cs="Arial"/>
                <w:i/>
              </w:rPr>
              <w:t>o</w:t>
            </w:r>
            <w:r w:rsidRPr="007E4260">
              <w:rPr>
                <w:rFonts w:eastAsia="Arial" w:cs="Arial"/>
                <w:i/>
                <w:spacing w:val="-2"/>
              </w:rPr>
              <w:t xml:space="preserve"> </w:t>
            </w:r>
            <w:r w:rsidRPr="007E4260">
              <w:rPr>
                <w:rFonts w:eastAsia="Arial" w:cs="Arial"/>
                <w:i/>
              </w:rPr>
              <w:t>be</w:t>
            </w:r>
            <w:r w:rsidRPr="007E4260">
              <w:rPr>
                <w:rFonts w:eastAsia="Arial" w:cs="Arial"/>
                <w:i/>
                <w:spacing w:val="-2"/>
              </w:rPr>
              <w:t xml:space="preserve"> </w:t>
            </w:r>
            <w:r w:rsidRPr="007E4260">
              <w:rPr>
                <w:rFonts w:eastAsia="Arial" w:cs="Arial"/>
                <w:i/>
                <w:spacing w:val="1"/>
              </w:rPr>
              <w:t>t</w:t>
            </w:r>
            <w:r w:rsidRPr="007E4260">
              <w:rPr>
                <w:rFonts w:eastAsia="Arial" w:cs="Arial"/>
                <w:i/>
              </w:rPr>
              <w:t>ak</w:t>
            </w:r>
            <w:r w:rsidRPr="007E4260">
              <w:rPr>
                <w:rFonts w:eastAsia="Arial" w:cs="Arial"/>
                <w:i/>
                <w:spacing w:val="-1"/>
              </w:rPr>
              <w:t>e</w:t>
            </w:r>
            <w:r w:rsidRPr="007E4260">
              <w:rPr>
                <w:rFonts w:eastAsia="Arial" w:cs="Arial"/>
                <w:i/>
                <w:spacing w:val="-3"/>
              </w:rPr>
              <w:t>n</w:t>
            </w:r>
            <w:r w:rsidRPr="007E4260">
              <w:rPr>
                <w:rFonts w:eastAsia="Arial" w:cs="Arial"/>
                <w:i/>
              </w:rPr>
              <w:t>:</w:t>
            </w:r>
          </w:p>
        </w:tc>
        <w:tc>
          <w:tcPr>
            <w:tcW w:w="6636" w:type="dxa"/>
          </w:tcPr>
          <w:p w:rsidR="007D2907" w:rsidRPr="007E4260" w:rsidRDefault="007D2907" w:rsidP="003073F7">
            <w:pPr>
              <w:spacing w:before="9" w:line="100" w:lineRule="exact"/>
              <w:rPr>
                <w:rFonts w:cs="Arial"/>
              </w:rPr>
            </w:pPr>
          </w:p>
          <w:p w:rsidR="007D2907" w:rsidRPr="007E4260" w:rsidRDefault="007D2907" w:rsidP="003073F7">
            <w:pPr>
              <w:ind w:left="180" w:right="-20"/>
              <w:rPr>
                <w:rFonts w:eastAsia="Arial" w:cs="Arial"/>
              </w:rPr>
            </w:pPr>
            <w:r w:rsidRPr="007E4260">
              <w:rPr>
                <w:rFonts w:eastAsia="Arial" w:cs="Arial"/>
                <w:spacing w:val="-1"/>
              </w:rPr>
              <w:t>P</w:t>
            </w:r>
            <w:r w:rsidRPr="007E4260">
              <w:rPr>
                <w:rFonts w:eastAsia="Arial" w:cs="Arial"/>
              </w:rPr>
              <w:t>aragraph</w:t>
            </w:r>
            <w:r w:rsidRPr="007E4260">
              <w:rPr>
                <w:rFonts w:eastAsia="Arial" w:cs="Arial"/>
                <w:spacing w:val="1"/>
              </w:rPr>
              <w:t xml:space="preserve"> </w:t>
            </w:r>
            <w:r w:rsidR="000802DE">
              <w:rPr>
                <w:rFonts w:eastAsia="Arial" w:cs="Arial"/>
              </w:rPr>
              <w:t>27</w:t>
            </w:r>
          </w:p>
        </w:tc>
      </w:tr>
      <w:tr w:rsidR="007D2907" w:rsidRPr="007E4260" w:rsidTr="004E4181">
        <w:trPr>
          <w:trHeight w:hRule="exact" w:val="1180"/>
        </w:trPr>
        <w:tc>
          <w:tcPr>
            <w:tcW w:w="2268" w:type="dxa"/>
          </w:tcPr>
          <w:p w:rsidR="007D2907" w:rsidRPr="007E4260" w:rsidRDefault="007D2907" w:rsidP="003073F7">
            <w:pPr>
              <w:spacing w:before="8" w:line="100" w:lineRule="exact"/>
              <w:rPr>
                <w:rFonts w:cs="Arial"/>
              </w:rPr>
            </w:pPr>
          </w:p>
          <w:p w:rsidR="007D2907" w:rsidRPr="007E4260" w:rsidRDefault="007D2907" w:rsidP="003073F7">
            <w:pPr>
              <w:ind w:left="102" w:right="-20"/>
              <w:rPr>
                <w:rFonts w:eastAsia="Arial" w:cs="Arial"/>
              </w:rPr>
            </w:pPr>
            <w:r w:rsidRPr="007E4260">
              <w:rPr>
                <w:rFonts w:eastAsia="Arial" w:cs="Arial"/>
                <w:i/>
                <w:spacing w:val="-1"/>
              </w:rPr>
              <w:t>R</w:t>
            </w:r>
            <w:r w:rsidRPr="007E4260">
              <w:rPr>
                <w:rFonts w:eastAsia="Arial" w:cs="Arial"/>
                <w:i/>
              </w:rPr>
              <w:t>e</w:t>
            </w:r>
            <w:r w:rsidRPr="007E4260">
              <w:rPr>
                <w:rFonts w:eastAsia="Arial" w:cs="Arial"/>
                <w:i/>
                <w:spacing w:val="-1"/>
              </w:rPr>
              <w:t>l</w:t>
            </w:r>
            <w:r w:rsidRPr="007E4260">
              <w:rPr>
                <w:rFonts w:eastAsia="Arial" w:cs="Arial"/>
                <w:i/>
              </w:rPr>
              <w:t>ated</w:t>
            </w:r>
            <w:r w:rsidRPr="007E4260">
              <w:rPr>
                <w:rFonts w:eastAsia="Arial" w:cs="Arial"/>
                <w:i/>
                <w:spacing w:val="1"/>
              </w:rPr>
              <w:t xml:space="preserve"> </w:t>
            </w:r>
            <w:r w:rsidRPr="007E4260">
              <w:rPr>
                <w:rFonts w:eastAsia="Arial" w:cs="Arial"/>
                <w:i/>
              </w:rPr>
              <w:t>d</w:t>
            </w:r>
            <w:r w:rsidRPr="007E4260">
              <w:rPr>
                <w:rFonts w:eastAsia="Arial" w:cs="Arial"/>
                <w:i/>
                <w:spacing w:val="-1"/>
              </w:rPr>
              <w:t>o</w:t>
            </w:r>
            <w:r w:rsidRPr="007E4260">
              <w:rPr>
                <w:rFonts w:eastAsia="Arial" w:cs="Arial"/>
                <w:i/>
              </w:rPr>
              <w:t>cume</w:t>
            </w:r>
            <w:r w:rsidRPr="007E4260">
              <w:rPr>
                <w:rFonts w:eastAsia="Arial" w:cs="Arial"/>
                <w:i/>
                <w:spacing w:val="-3"/>
              </w:rPr>
              <w:t>n</w:t>
            </w:r>
            <w:r w:rsidRPr="007E4260">
              <w:rPr>
                <w:rFonts w:eastAsia="Arial" w:cs="Arial"/>
                <w:i/>
                <w:spacing w:val="1"/>
              </w:rPr>
              <w:t>t</w:t>
            </w:r>
            <w:r w:rsidRPr="007E4260">
              <w:rPr>
                <w:rFonts w:eastAsia="Arial" w:cs="Arial"/>
                <w:i/>
                <w:spacing w:val="-2"/>
              </w:rPr>
              <w:t>s</w:t>
            </w:r>
            <w:r w:rsidRPr="007E4260">
              <w:rPr>
                <w:rFonts w:eastAsia="Arial" w:cs="Arial"/>
                <w:i/>
              </w:rPr>
              <w:t>:</w:t>
            </w:r>
          </w:p>
        </w:tc>
        <w:tc>
          <w:tcPr>
            <w:tcW w:w="6636" w:type="dxa"/>
          </w:tcPr>
          <w:p w:rsidR="007D2907" w:rsidRPr="007E4260" w:rsidRDefault="007D2907" w:rsidP="003073F7">
            <w:pPr>
              <w:spacing w:before="8" w:line="100" w:lineRule="exact"/>
              <w:rPr>
                <w:rFonts w:cs="Arial"/>
              </w:rPr>
            </w:pPr>
          </w:p>
          <w:p w:rsidR="007D2907" w:rsidRPr="007E4260" w:rsidRDefault="007D2907" w:rsidP="004E4181">
            <w:pPr>
              <w:ind w:left="180" w:right="43"/>
              <w:rPr>
                <w:rFonts w:eastAsia="Arial" w:cs="Arial"/>
              </w:rPr>
            </w:pPr>
            <w:r w:rsidRPr="007E4260">
              <w:rPr>
                <w:rFonts w:eastAsia="Arial" w:cs="Arial"/>
                <w:spacing w:val="-1"/>
              </w:rPr>
              <w:t>R</w:t>
            </w:r>
            <w:r w:rsidRPr="007E4260">
              <w:rPr>
                <w:rFonts w:eastAsia="Arial" w:cs="Arial"/>
              </w:rPr>
              <w:t>es</w:t>
            </w:r>
            <w:r w:rsidRPr="007E4260">
              <w:rPr>
                <w:rFonts w:eastAsia="Arial" w:cs="Arial"/>
                <w:spacing w:val="-1"/>
              </w:rPr>
              <w:t>ol</w:t>
            </w:r>
            <w:r w:rsidRPr="007E4260">
              <w:rPr>
                <w:rFonts w:eastAsia="Arial" w:cs="Arial"/>
              </w:rPr>
              <w:t>uti</w:t>
            </w:r>
            <w:r w:rsidRPr="007E4260">
              <w:rPr>
                <w:rFonts w:eastAsia="Arial" w:cs="Arial"/>
                <w:spacing w:val="-1"/>
              </w:rPr>
              <w:t>o</w:t>
            </w:r>
            <w:r w:rsidRPr="007E4260">
              <w:rPr>
                <w:rFonts w:eastAsia="Arial" w:cs="Arial"/>
              </w:rPr>
              <w:t>n</w:t>
            </w:r>
            <w:r w:rsidRPr="007E4260">
              <w:rPr>
                <w:rFonts w:eastAsia="Arial" w:cs="Arial"/>
                <w:spacing w:val="2"/>
              </w:rPr>
              <w:t xml:space="preserve"> </w:t>
            </w:r>
            <w:r w:rsidRPr="007E4260">
              <w:rPr>
                <w:rFonts w:eastAsia="Arial" w:cs="Arial"/>
                <w:spacing w:val="-1"/>
              </w:rPr>
              <w:t>A</w:t>
            </w:r>
            <w:r w:rsidRPr="007E4260">
              <w:rPr>
                <w:rFonts w:eastAsia="Arial" w:cs="Arial"/>
                <w:spacing w:val="1"/>
              </w:rPr>
              <w:t>.</w:t>
            </w:r>
            <w:r w:rsidRPr="007E4260">
              <w:rPr>
                <w:rFonts w:eastAsia="Arial" w:cs="Arial"/>
              </w:rPr>
              <w:t>1</w:t>
            </w:r>
            <w:r w:rsidRPr="007E4260">
              <w:rPr>
                <w:rFonts w:eastAsia="Arial" w:cs="Arial"/>
                <w:spacing w:val="-1"/>
              </w:rPr>
              <w:t>0</w:t>
            </w:r>
            <w:r w:rsidRPr="007E4260">
              <w:rPr>
                <w:rFonts w:eastAsia="Arial" w:cs="Arial"/>
              </w:rPr>
              <w:t>6</w:t>
            </w:r>
            <w:r w:rsidRPr="007E4260">
              <w:rPr>
                <w:rFonts w:eastAsia="Arial" w:cs="Arial"/>
                <w:spacing w:val="-1"/>
              </w:rPr>
              <w:t>1</w:t>
            </w:r>
            <w:r w:rsidRPr="007E4260">
              <w:rPr>
                <w:rFonts w:eastAsia="Arial" w:cs="Arial"/>
                <w:spacing w:val="1"/>
              </w:rPr>
              <w:t>(</w:t>
            </w:r>
            <w:r w:rsidRPr="007E4260">
              <w:rPr>
                <w:rFonts w:eastAsia="Arial" w:cs="Arial"/>
              </w:rPr>
              <w:t>2</w:t>
            </w:r>
            <w:r w:rsidRPr="007E4260">
              <w:rPr>
                <w:rFonts w:eastAsia="Arial" w:cs="Arial"/>
                <w:spacing w:val="-1"/>
              </w:rPr>
              <w:t>8</w:t>
            </w:r>
            <w:r w:rsidRPr="007E4260">
              <w:rPr>
                <w:rFonts w:eastAsia="Arial" w:cs="Arial"/>
                <w:spacing w:val="1"/>
              </w:rPr>
              <w:t>)</w:t>
            </w:r>
            <w:r w:rsidR="004E4181" w:rsidRPr="007E4260">
              <w:rPr>
                <w:rFonts w:eastAsia="Arial" w:cs="Arial"/>
              </w:rPr>
              <w:t xml:space="preserve"> and A.1062(28);</w:t>
            </w:r>
            <w:r w:rsidRPr="007E4260">
              <w:rPr>
                <w:rFonts w:eastAsia="Arial" w:cs="Arial"/>
              </w:rPr>
              <w:t xml:space="preserve"> </w:t>
            </w:r>
            <w:r w:rsidRPr="007E4260">
              <w:rPr>
                <w:rFonts w:eastAsia="Arial" w:cs="Arial"/>
                <w:spacing w:val="-2"/>
              </w:rPr>
              <w:t>M</w:t>
            </w:r>
            <w:r w:rsidRPr="007E4260">
              <w:rPr>
                <w:rFonts w:eastAsia="Arial" w:cs="Arial"/>
                <w:spacing w:val="-1"/>
              </w:rPr>
              <w:t>SC</w:t>
            </w:r>
            <w:r w:rsidRPr="007E4260">
              <w:rPr>
                <w:rFonts w:eastAsia="Arial" w:cs="Arial"/>
                <w:spacing w:val="3"/>
              </w:rPr>
              <w:t>-</w:t>
            </w:r>
            <w:r w:rsidRPr="007E4260">
              <w:rPr>
                <w:rFonts w:eastAsia="Arial" w:cs="Arial"/>
                <w:spacing w:val="-4"/>
              </w:rPr>
              <w:t>M</w:t>
            </w:r>
            <w:r w:rsidRPr="007E4260">
              <w:rPr>
                <w:rFonts w:eastAsia="Arial" w:cs="Arial"/>
                <w:spacing w:val="-1"/>
              </w:rPr>
              <w:t>EPC</w:t>
            </w:r>
            <w:r w:rsidRPr="007E4260">
              <w:rPr>
                <w:rFonts w:eastAsia="Arial" w:cs="Arial"/>
                <w:spacing w:val="1"/>
              </w:rPr>
              <w:t>.</w:t>
            </w:r>
            <w:r w:rsidRPr="007E4260">
              <w:rPr>
                <w:rFonts w:eastAsia="Arial" w:cs="Arial"/>
              </w:rPr>
              <w:t>1</w:t>
            </w:r>
            <w:r w:rsidRPr="007E4260">
              <w:rPr>
                <w:rFonts w:eastAsia="Arial" w:cs="Arial"/>
                <w:spacing w:val="1"/>
              </w:rPr>
              <w:t>/</w:t>
            </w:r>
            <w:r w:rsidRPr="007E4260">
              <w:rPr>
                <w:rFonts w:eastAsia="Arial" w:cs="Arial"/>
                <w:spacing w:val="-1"/>
              </w:rPr>
              <w:t>Ci</w:t>
            </w:r>
            <w:r w:rsidRPr="007E4260">
              <w:rPr>
                <w:rFonts w:eastAsia="Arial" w:cs="Arial"/>
                <w:spacing w:val="1"/>
              </w:rPr>
              <w:t>r</w:t>
            </w:r>
            <w:r w:rsidRPr="007E4260">
              <w:rPr>
                <w:rFonts w:eastAsia="Arial" w:cs="Arial"/>
              </w:rPr>
              <w:t>c</w:t>
            </w:r>
            <w:r w:rsidRPr="007E4260">
              <w:rPr>
                <w:rFonts w:eastAsia="Arial" w:cs="Arial"/>
                <w:spacing w:val="1"/>
              </w:rPr>
              <w:t>.</w:t>
            </w:r>
            <w:r w:rsidRPr="007E4260">
              <w:rPr>
                <w:rFonts w:eastAsia="Arial" w:cs="Arial"/>
              </w:rPr>
              <w:t>4/R</w:t>
            </w:r>
            <w:r w:rsidRPr="007E4260">
              <w:rPr>
                <w:rFonts w:eastAsia="Arial" w:cs="Arial"/>
                <w:spacing w:val="-3"/>
              </w:rPr>
              <w:t>e</w:t>
            </w:r>
            <w:r w:rsidRPr="007E4260">
              <w:rPr>
                <w:rFonts w:eastAsia="Arial" w:cs="Arial"/>
                <w:spacing w:val="-2"/>
              </w:rPr>
              <w:t>v</w:t>
            </w:r>
            <w:r w:rsidRPr="007E4260">
              <w:rPr>
                <w:rFonts w:eastAsia="Arial" w:cs="Arial"/>
                <w:spacing w:val="1"/>
              </w:rPr>
              <w:t>.</w:t>
            </w:r>
            <w:r w:rsidRPr="007E4260">
              <w:rPr>
                <w:rFonts w:eastAsia="Arial" w:cs="Arial"/>
              </w:rPr>
              <w:t>2;</w:t>
            </w:r>
            <w:r w:rsidRPr="007E4260">
              <w:rPr>
                <w:rFonts w:eastAsia="Arial" w:cs="Arial"/>
                <w:spacing w:val="2"/>
              </w:rPr>
              <w:t xml:space="preserve"> </w:t>
            </w:r>
            <w:r w:rsidRPr="007E4260">
              <w:rPr>
                <w:rFonts w:eastAsia="Arial" w:cs="Arial"/>
                <w:spacing w:val="-2"/>
              </w:rPr>
              <w:t>M</w:t>
            </w:r>
            <w:r w:rsidRPr="007E4260">
              <w:rPr>
                <w:rFonts w:eastAsia="Arial" w:cs="Arial"/>
                <w:spacing w:val="-1"/>
              </w:rPr>
              <w:t>S</w:t>
            </w:r>
            <w:r w:rsidRPr="007E4260">
              <w:rPr>
                <w:rFonts w:eastAsia="Arial" w:cs="Arial"/>
              </w:rPr>
              <w:t>C</w:t>
            </w:r>
            <w:r w:rsidRPr="007E4260">
              <w:rPr>
                <w:rFonts w:eastAsia="Arial" w:cs="Arial"/>
                <w:spacing w:val="1"/>
              </w:rPr>
              <w:t xml:space="preserve"> </w:t>
            </w:r>
            <w:r w:rsidRPr="007E4260">
              <w:rPr>
                <w:rFonts w:eastAsia="Arial" w:cs="Arial"/>
              </w:rPr>
              <w:t>8</w:t>
            </w:r>
            <w:r w:rsidRPr="007E4260">
              <w:rPr>
                <w:rFonts w:eastAsia="Arial" w:cs="Arial"/>
                <w:spacing w:val="-1"/>
              </w:rPr>
              <w:t>1</w:t>
            </w:r>
            <w:r w:rsidRPr="007E4260">
              <w:rPr>
                <w:rFonts w:eastAsia="Arial" w:cs="Arial"/>
                <w:spacing w:val="1"/>
              </w:rPr>
              <w:t>/</w:t>
            </w:r>
            <w:r w:rsidRPr="007E4260">
              <w:rPr>
                <w:rFonts w:eastAsia="Arial" w:cs="Arial"/>
              </w:rPr>
              <w:t>2</w:t>
            </w:r>
            <w:r w:rsidRPr="007E4260">
              <w:rPr>
                <w:rFonts w:eastAsia="Arial" w:cs="Arial"/>
                <w:spacing w:val="-1"/>
              </w:rPr>
              <w:t>3</w:t>
            </w:r>
            <w:r w:rsidRPr="007E4260">
              <w:rPr>
                <w:rFonts w:eastAsia="Arial" w:cs="Arial"/>
                <w:spacing w:val="1"/>
              </w:rPr>
              <w:t>/</w:t>
            </w:r>
            <w:r w:rsidRPr="007E4260">
              <w:rPr>
                <w:rFonts w:eastAsia="Arial" w:cs="Arial"/>
              </w:rPr>
              <w:t>1</w:t>
            </w:r>
            <w:r w:rsidRPr="007E4260">
              <w:rPr>
                <w:rFonts w:eastAsia="Arial" w:cs="Arial"/>
                <w:spacing w:val="-1"/>
              </w:rPr>
              <w:t>0</w:t>
            </w:r>
            <w:r w:rsidRPr="007E4260">
              <w:rPr>
                <w:rFonts w:eastAsia="Arial" w:cs="Arial"/>
              </w:rPr>
              <w:t xml:space="preserve">; </w:t>
            </w:r>
            <w:r w:rsidRPr="007E4260">
              <w:rPr>
                <w:rFonts w:eastAsia="Arial" w:cs="Arial"/>
                <w:spacing w:val="-2"/>
              </w:rPr>
              <w:t>M</w:t>
            </w:r>
            <w:r w:rsidRPr="007E4260">
              <w:rPr>
                <w:rFonts w:eastAsia="Arial" w:cs="Arial"/>
                <w:spacing w:val="-1"/>
              </w:rPr>
              <w:t>S</w:t>
            </w:r>
            <w:r w:rsidR="004E4181" w:rsidRPr="007E4260">
              <w:rPr>
                <w:rFonts w:eastAsia="Arial" w:cs="Arial"/>
              </w:rPr>
              <w:t xml:space="preserve">C </w:t>
            </w:r>
            <w:r w:rsidRPr="007E4260">
              <w:rPr>
                <w:rFonts w:eastAsia="Arial" w:cs="Arial"/>
              </w:rPr>
              <w:t>8</w:t>
            </w:r>
            <w:r w:rsidRPr="007E4260">
              <w:rPr>
                <w:rFonts w:eastAsia="Arial" w:cs="Arial"/>
                <w:spacing w:val="-1"/>
              </w:rPr>
              <w:t>5</w:t>
            </w:r>
            <w:r w:rsidRPr="007E4260">
              <w:rPr>
                <w:rFonts w:eastAsia="Arial" w:cs="Arial"/>
                <w:spacing w:val="1"/>
              </w:rPr>
              <w:t>/</w:t>
            </w:r>
            <w:r w:rsidRPr="007E4260">
              <w:rPr>
                <w:rFonts w:eastAsia="Arial" w:cs="Arial"/>
              </w:rPr>
              <w:t>2</w:t>
            </w:r>
            <w:r w:rsidRPr="007E4260">
              <w:rPr>
                <w:rFonts w:eastAsia="Arial" w:cs="Arial"/>
                <w:spacing w:val="-1"/>
              </w:rPr>
              <w:t>6</w:t>
            </w:r>
            <w:r w:rsidRPr="007E4260">
              <w:rPr>
                <w:rFonts w:eastAsia="Arial" w:cs="Arial"/>
                <w:spacing w:val="1"/>
              </w:rPr>
              <w:t>/</w:t>
            </w:r>
            <w:r w:rsidRPr="007E4260">
              <w:rPr>
                <w:rFonts w:eastAsia="Arial" w:cs="Arial"/>
                <w:spacing w:val="-1"/>
              </w:rPr>
              <w:t>A</w:t>
            </w:r>
            <w:r w:rsidRPr="007E4260">
              <w:rPr>
                <w:rFonts w:eastAsia="Arial" w:cs="Arial"/>
              </w:rPr>
              <w:t>d</w:t>
            </w:r>
            <w:r w:rsidRPr="007E4260">
              <w:rPr>
                <w:rFonts w:eastAsia="Arial" w:cs="Arial"/>
                <w:spacing w:val="-1"/>
              </w:rPr>
              <w:t>d</w:t>
            </w:r>
            <w:r w:rsidRPr="007E4260">
              <w:rPr>
                <w:rFonts w:eastAsia="Arial" w:cs="Arial"/>
                <w:spacing w:val="1"/>
              </w:rPr>
              <w:t>.</w:t>
            </w:r>
            <w:r w:rsidR="004E4181" w:rsidRPr="007E4260">
              <w:rPr>
                <w:rFonts w:eastAsia="Arial" w:cs="Arial"/>
              </w:rPr>
              <w:t>1;</w:t>
            </w:r>
            <w:r w:rsidR="004E4181" w:rsidRPr="007E4260">
              <w:rPr>
                <w:rFonts w:eastAsia="Arial" w:cs="Arial"/>
                <w:spacing w:val="41"/>
              </w:rPr>
              <w:t xml:space="preserve"> </w:t>
            </w:r>
            <w:r w:rsidRPr="007E4260">
              <w:rPr>
                <w:rFonts w:eastAsia="Arial" w:cs="Arial"/>
                <w:spacing w:val="-4"/>
              </w:rPr>
              <w:t>M</w:t>
            </w:r>
            <w:r w:rsidRPr="007E4260">
              <w:rPr>
                <w:rFonts w:eastAsia="Arial" w:cs="Arial"/>
                <w:spacing w:val="-1"/>
              </w:rPr>
              <w:t>S</w:t>
            </w:r>
            <w:r w:rsidR="004E4181" w:rsidRPr="007E4260">
              <w:rPr>
                <w:rFonts w:eastAsia="Arial" w:cs="Arial"/>
              </w:rPr>
              <w:t xml:space="preserve">C </w:t>
            </w:r>
            <w:r w:rsidRPr="007E4260">
              <w:rPr>
                <w:rFonts w:eastAsia="Arial" w:cs="Arial"/>
              </w:rPr>
              <w:t>9</w:t>
            </w:r>
            <w:r w:rsidR="004E4181" w:rsidRPr="007E4260">
              <w:rPr>
                <w:rFonts w:eastAsia="Arial" w:cs="Arial"/>
                <w:spacing w:val="-1"/>
              </w:rPr>
              <w:t>4</w:t>
            </w:r>
            <w:r w:rsidRPr="007E4260">
              <w:rPr>
                <w:rFonts w:eastAsia="Arial" w:cs="Arial"/>
                <w:spacing w:val="1"/>
              </w:rPr>
              <w:t>/</w:t>
            </w:r>
            <w:r w:rsidRPr="007E4260">
              <w:rPr>
                <w:rFonts w:eastAsia="Arial" w:cs="Arial"/>
              </w:rPr>
              <w:t>2</w:t>
            </w:r>
            <w:r w:rsidR="004E4181" w:rsidRPr="007E4260">
              <w:rPr>
                <w:rFonts w:eastAsia="Arial" w:cs="Arial"/>
                <w:spacing w:val="-1"/>
              </w:rPr>
              <w:t>1</w:t>
            </w:r>
            <w:r w:rsidR="004E4181" w:rsidRPr="007E4260">
              <w:rPr>
                <w:rFonts w:eastAsia="Arial" w:cs="Arial"/>
              </w:rPr>
              <w:t xml:space="preserve">; MSC 94/18/8; MSC 94/18/10; </w:t>
            </w:r>
            <w:r w:rsidR="00CF6C8D" w:rsidRPr="007E4260">
              <w:rPr>
                <w:rFonts w:eastAsia="Arial" w:cs="Arial"/>
              </w:rPr>
              <w:t xml:space="preserve">MSC 94/28; </w:t>
            </w:r>
            <w:r w:rsidRPr="007E4260">
              <w:rPr>
                <w:rFonts w:eastAsia="Arial" w:cs="Arial"/>
                <w:spacing w:val="-1"/>
              </w:rPr>
              <w:t>NA</w:t>
            </w:r>
            <w:r w:rsidR="004E4181" w:rsidRPr="007E4260">
              <w:rPr>
                <w:rFonts w:eastAsia="Arial" w:cs="Arial"/>
              </w:rPr>
              <w:t xml:space="preserve">V </w:t>
            </w:r>
            <w:r w:rsidRPr="007E4260">
              <w:rPr>
                <w:rFonts w:eastAsia="Arial" w:cs="Arial"/>
              </w:rPr>
              <w:t>58</w:t>
            </w:r>
            <w:r w:rsidRPr="007E4260">
              <w:rPr>
                <w:rFonts w:eastAsia="Arial" w:cs="Arial"/>
                <w:spacing w:val="-1"/>
              </w:rPr>
              <w:t>/</w:t>
            </w:r>
            <w:r w:rsidR="004E4181" w:rsidRPr="007E4260">
              <w:rPr>
                <w:rFonts w:eastAsia="Arial" w:cs="Arial"/>
              </w:rPr>
              <w:t xml:space="preserve">14; </w:t>
            </w:r>
            <w:r w:rsidRPr="007E4260">
              <w:rPr>
                <w:rFonts w:eastAsia="Arial" w:cs="Arial"/>
                <w:spacing w:val="-1"/>
              </w:rPr>
              <w:t>NA</w:t>
            </w:r>
            <w:r w:rsidRPr="007E4260">
              <w:rPr>
                <w:rFonts w:eastAsia="Arial" w:cs="Arial"/>
              </w:rPr>
              <w:t>V</w:t>
            </w:r>
            <w:r w:rsidRPr="007E4260">
              <w:rPr>
                <w:rFonts w:eastAsia="Arial" w:cs="Arial"/>
                <w:spacing w:val="1"/>
              </w:rPr>
              <w:t xml:space="preserve"> </w:t>
            </w:r>
            <w:r w:rsidRPr="007E4260">
              <w:rPr>
                <w:rFonts w:eastAsia="Arial" w:cs="Arial"/>
              </w:rPr>
              <w:t>5</w:t>
            </w:r>
            <w:r w:rsidRPr="007E4260">
              <w:rPr>
                <w:rFonts w:eastAsia="Arial" w:cs="Arial"/>
                <w:spacing w:val="-1"/>
              </w:rPr>
              <w:t>9/</w:t>
            </w:r>
            <w:r w:rsidRPr="007E4260">
              <w:rPr>
                <w:rFonts w:eastAsia="Arial" w:cs="Arial"/>
                <w:spacing w:val="1"/>
              </w:rPr>
              <w:t>I</w:t>
            </w:r>
            <w:r w:rsidRPr="007E4260">
              <w:rPr>
                <w:rFonts w:eastAsia="Arial" w:cs="Arial"/>
                <w:spacing w:val="-1"/>
              </w:rPr>
              <w:t>N</w:t>
            </w:r>
            <w:r w:rsidRPr="007E4260">
              <w:rPr>
                <w:rFonts w:eastAsia="Arial" w:cs="Arial"/>
              </w:rPr>
              <w:t>F.</w:t>
            </w:r>
            <w:r w:rsidRPr="007E4260">
              <w:rPr>
                <w:rFonts w:eastAsia="Arial" w:cs="Arial"/>
                <w:spacing w:val="-2"/>
              </w:rPr>
              <w:t>8</w:t>
            </w:r>
            <w:r w:rsidRPr="007E4260">
              <w:rPr>
                <w:rFonts w:eastAsia="Arial" w:cs="Arial"/>
              </w:rPr>
              <w:t xml:space="preserve">; </w:t>
            </w:r>
            <w:r w:rsidRPr="007E4260">
              <w:rPr>
                <w:rFonts w:eastAsia="Arial" w:cs="Arial"/>
                <w:spacing w:val="-1"/>
              </w:rPr>
              <w:t>NCS</w:t>
            </w:r>
            <w:r w:rsidRPr="007E4260">
              <w:rPr>
                <w:rFonts w:eastAsia="Arial" w:cs="Arial"/>
              </w:rPr>
              <w:t>R</w:t>
            </w:r>
            <w:r w:rsidRPr="007E4260">
              <w:rPr>
                <w:rFonts w:eastAsia="Arial" w:cs="Arial"/>
                <w:spacing w:val="1"/>
              </w:rPr>
              <w:t xml:space="preserve"> </w:t>
            </w:r>
            <w:r w:rsidRPr="007E4260">
              <w:rPr>
                <w:rFonts w:eastAsia="Arial" w:cs="Arial"/>
              </w:rPr>
              <w:t>1/9</w:t>
            </w:r>
            <w:r w:rsidRPr="007E4260">
              <w:rPr>
                <w:rFonts w:eastAsia="Arial" w:cs="Arial"/>
                <w:spacing w:val="2"/>
              </w:rPr>
              <w:t xml:space="preserve"> </w:t>
            </w:r>
            <w:r w:rsidRPr="007E4260">
              <w:rPr>
                <w:rFonts w:eastAsia="Arial" w:cs="Arial"/>
              </w:rPr>
              <w:t>a</w:t>
            </w:r>
            <w:r w:rsidRPr="007E4260">
              <w:rPr>
                <w:rFonts w:eastAsia="Arial" w:cs="Arial"/>
                <w:spacing w:val="-1"/>
              </w:rPr>
              <w:t>n</w:t>
            </w:r>
            <w:r w:rsidRPr="007E4260">
              <w:rPr>
                <w:rFonts w:eastAsia="Arial" w:cs="Arial"/>
              </w:rPr>
              <w:t>d N</w:t>
            </w:r>
            <w:r w:rsidRPr="007E4260">
              <w:rPr>
                <w:rFonts w:eastAsia="Arial" w:cs="Arial"/>
                <w:spacing w:val="-1"/>
              </w:rPr>
              <w:t>CS</w:t>
            </w:r>
            <w:r w:rsidRPr="007E4260">
              <w:rPr>
                <w:rFonts w:eastAsia="Arial" w:cs="Arial"/>
              </w:rPr>
              <w:t xml:space="preserve">R </w:t>
            </w:r>
            <w:r w:rsidRPr="007E4260">
              <w:rPr>
                <w:rFonts w:eastAsia="Arial" w:cs="Arial"/>
                <w:spacing w:val="-3"/>
              </w:rPr>
              <w:t>1</w:t>
            </w:r>
            <w:r w:rsidRPr="007E4260">
              <w:rPr>
                <w:rFonts w:eastAsia="Arial" w:cs="Arial"/>
                <w:spacing w:val="-1"/>
              </w:rPr>
              <w:t>/</w:t>
            </w:r>
            <w:r w:rsidRPr="007E4260">
              <w:rPr>
                <w:rFonts w:eastAsia="Arial" w:cs="Arial"/>
              </w:rPr>
              <w:t xml:space="preserve">9/1; and </w:t>
            </w:r>
            <w:r w:rsidR="004E4181" w:rsidRPr="007E4260">
              <w:rPr>
                <w:rFonts w:eastAsia="Arial" w:cs="Arial"/>
              </w:rPr>
              <w:t>NCSR 1/28</w:t>
            </w:r>
          </w:p>
        </w:tc>
      </w:tr>
    </w:tbl>
    <w:p w:rsidR="007D2907" w:rsidRPr="007E4260" w:rsidRDefault="007D2907" w:rsidP="003073F7">
      <w:pPr>
        <w:rPr>
          <w:rFonts w:cs="Arial"/>
        </w:rPr>
      </w:pPr>
    </w:p>
    <w:p w:rsidR="00C23F04" w:rsidRPr="007E4260" w:rsidRDefault="00C23F04" w:rsidP="003073F7">
      <w:pPr>
        <w:jc w:val="both"/>
        <w:rPr>
          <w:rFonts w:cs="Arial"/>
          <w:b/>
        </w:rPr>
      </w:pPr>
      <w:r w:rsidRPr="007E4260">
        <w:rPr>
          <w:rFonts w:cs="Arial"/>
          <w:b/>
        </w:rPr>
        <w:t>Introduction</w:t>
      </w:r>
    </w:p>
    <w:p w:rsidR="0008061F" w:rsidRPr="007E4260" w:rsidRDefault="0008061F" w:rsidP="003073F7">
      <w:pPr>
        <w:jc w:val="both"/>
        <w:rPr>
          <w:rFonts w:cs="Arial"/>
        </w:rPr>
      </w:pPr>
    </w:p>
    <w:p w:rsidR="00A47063" w:rsidRPr="007E4260" w:rsidRDefault="00F90B94" w:rsidP="003073F7">
      <w:pPr>
        <w:pStyle w:val="ListParagraph"/>
        <w:autoSpaceDE w:val="0"/>
        <w:autoSpaceDN w:val="0"/>
        <w:adjustRightInd w:val="0"/>
        <w:ind w:left="0"/>
        <w:jc w:val="both"/>
        <w:rPr>
          <w:rFonts w:cs="Arial"/>
        </w:rPr>
      </w:pPr>
      <w:r w:rsidRPr="007E4260">
        <w:rPr>
          <w:rFonts w:cs="Arial"/>
        </w:rPr>
        <w:t>1</w:t>
      </w:r>
      <w:r w:rsidRPr="007E4260">
        <w:rPr>
          <w:rFonts w:cs="Arial"/>
        </w:rPr>
        <w:tab/>
      </w:r>
      <w:r w:rsidR="00C75B8C" w:rsidRPr="007E4260">
        <w:rPr>
          <w:rFonts w:cs="Arial"/>
        </w:rPr>
        <w:t xml:space="preserve">This document proposes </w:t>
      </w:r>
      <w:r w:rsidR="001623A0" w:rsidRPr="007E4260">
        <w:rPr>
          <w:rFonts w:cs="Arial"/>
        </w:rPr>
        <w:t>six</w:t>
      </w:r>
      <w:r w:rsidR="007D44DD" w:rsidRPr="007E4260">
        <w:rPr>
          <w:rFonts w:cs="Arial"/>
        </w:rPr>
        <w:t xml:space="preserve"> outputs for inclusion in the High-level Action Plan for the following two biennia (2016-17 and 2018-19). It also proposes to amend</w:t>
      </w:r>
      <w:r w:rsidR="00C75B8C" w:rsidRPr="007E4260">
        <w:rPr>
          <w:rFonts w:cs="Arial"/>
        </w:rPr>
        <w:t xml:space="preserve"> </w:t>
      </w:r>
      <w:r w:rsidR="00976F5F" w:rsidRPr="007E4260">
        <w:rPr>
          <w:rFonts w:cs="Arial"/>
        </w:rPr>
        <w:t>High-level Action</w:t>
      </w:r>
      <w:r w:rsidR="007D44DD" w:rsidRPr="007E4260">
        <w:rPr>
          <w:rFonts w:cs="Arial"/>
        </w:rPr>
        <w:t xml:space="preserve"> 5.2.6 in order </w:t>
      </w:r>
      <w:r w:rsidR="00C75B8C" w:rsidRPr="007E4260">
        <w:rPr>
          <w:rFonts w:cs="Arial"/>
        </w:rPr>
        <w:t xml:space="preserve">to </w:t>
      </w:r>
      <w:r w:rsidR="006661AB" w:rsidRPr="007E4260">
        <w:rPr>
          <w:rFonts w:cs="Arial"/>
        </w:rPr>
        <w:t>ensure that</w:t>
      </w:r>
      <w:r w:rsidR="00AA5A18" w:rsidRPr="007E4260">
        <w:rPr>
          <w:rFonts w:cs="Arial"/>
        </w:rPr>
        <w:t xml:space="preserve"> the </w:t>
      </w:r>
      <w:r w:rsidR="00385AE2" w:rsidRPr="007E4260">
        <w:rPr>
          <w:rFonts w:cs="Arial"/>
        </w:rPr>
        <w:t>Organization</w:t>
      </w:r>
      <w:r w:rsidR="00C75B8C" w:rsidRPr="007E4260">
        <w:rPr>
          <w:rFonts w:cs="Arial"/>
        </w:rPr>
        <w:t xml:space="preserve"> </w:t>
      </w:r>
      <w:r w:rsidR="00AA5A18" w:rsidRPr="007E4260">
        <w:rPr>
          <w:rFonts w:cs="Arial"/>
        </w:rPr>
        <w:t xml:space="preserve">maintains </w:t>
      </w:r>
      <w:r w:rsidR="008C3619" w:rsidRPr="007E4260">
        <w:rPr>
          <w:rFonts w:cs="Arial"/>
        </w:rPr>
        <w:t xml:space="preserve">leadership and </w:t>
      </w:r>
      <w:r w:rsidR="00C75B8C" w:rsidRPr="007E4260">
        <w:rPr>
          <w:rFonts w:cs="Arial"/>
        </w:rPr>
        <w:t>coordination of e-navigation.</w:t>
      </w:r>
      <w:r w:rsidR="00976F5F" w:rsidRPr="007E4260">
        <w:rPr>
          <w:rFonts w:cs="Arial"/>
        </w:rPr>
        <w:t xml:space="preserve"> </w:t>
      </w:r>
      <w:r w:rsidR="00FE7B5B" w:rsidRPr="007E4260">
        <w:rPr>
          <w:rFonts w:cs="Arial"/>
        </w:rPr>
        <w:t xml:space="preserve"> </w:t>
      </w:r>
    </w:p>
    <w:p w:rsidR="00EC6FAD" w:rsidRPr="007E4260" w:rsidRDefault="00EC6FAD" w:rsidP="003073F7">
      <w:pPr>
        <w:autoSpaceDE w:val="0"/>
        <w:autoSpaceDN w:val="0"/>
        <w:adjustRightInd w:val="0"/>
        <w:jc w:val="both"/>
        <w:rPr>
          <w:rFonts w:cs="Arial"/>
        </w:rPr>
      </w:pPr>
    </w:p>
    <w:p w:rsidR="00C058DA" w:rsidRPr="007E4260" w:rsidRDefault="00F90B94" w:rsidP="003073F7">
      <w:pPr>
        <w:pStyle w:val="ListParagraph"/>
        <w:autoSpaceDE w:val="0"/>
        <w:autoSpaceDN w:val="0"/>
        <w:adjustRightInd w:val="0"/>
        <w:ind w:left="0"/>
        <w:jc w:val="both"/>
        <w:rPr>
          <w:rFonts w:cs="Arial"/>
        </w:rPr>
      </w:pPr>
      <w:r w:rsidRPr="007E4260">
        <w:rPr>
          <w:rFonts w:cs="Arial"/>
          <w:lang w:val="en-AU"/>
        </w:rPr>
        <w:t>2</w:t>
      </w:r>
      <w:r w:rsidRPr="007E4260">
        <w:rPr>
          <w:rFonts w:cs="Arial"/>
          <w:lang w:val="en-AU"/>
        </w:rPr>
        <w:tab/>
        <w:t>e</w:t>
      </w:r>
      <w:r w:rsidR="007D4DB7" w:rsidRPr="007E4260">
        <w:rPr>
          <w:rFonts w:cs="Arial"/>
          <w:lang w:val="en-AU"/>
        </w:rPr>
        <w:t xml:space="preserve">-navigation aims to provide needed information, in electronic format, to a ship’s bridge team to enhance the safety and efficiency of marine navigation.  This will involve the integration of new and existing bridge technologies and equipment to enable the provision of globally </w:t>
      </w:r>
      <w:r w:rsidR="00AC49C7" w:rsidRPr="007E4260">
        <w:rPr>
          <w:rFonts w:cs="Arial"/>
          <w:lang w:val="en-AU"/>
        </w:rPr>
        <w:t xml:space="preserve">harmonised maritime services. </w:t>
      </w:r>
      <w:proofErr w:type="gramStart"/>
      <w:r w:rsidR="00AC49C7" w:rsidRPr="007E4260">
        <w:rPr>
          <w:rFonts w:cs="Arial"/>
          <w:lang w:val="en-AU"/>
        </w:rPr>
        <w:t>e</w:t>
      </w:r>
      <w:r w:rsidR="007D4DB7" w:rsidRPr="007E4260">
        <w:rPr>
          <w:rFonts w:cs="Arial"/>
          <w:lang w:val="en-AU"/>
        </w:rPr>
        <w:t>-navigation</w:t>
      </w:r>
      <w:proofErr w:type="gramEnd"/>
      <w:r w:rsidR="007D4DB7" w:rsidRPr="007E4260">
        <w:rPr>
          <w:rFonts w:cs="Arial"/>
          <w:lang w:val="en-AU"/>
        </w:rPr>
        <w:t xml:space="preserve"> will also help </w:t>
      </w:r>
      <w:r w:rsidR="00C058DA" w:rsidRPr="007E4260">
        <w:rPr>
          <w:rFonts w:cs="Arial"/>
        </w:rPr>
        <w:t>simplify the exchange of information between systems on board</w:t>
      </w:r>
      <w:r w:rsidR="00CF312C" w:rsidRPr="007E4260">
        <w:rPr>
          <w:rFonts w:cs="Arial"/>
        </w:rPr>
        <w:t xml:space="preserve"> ships, ships and shore </w:t>
      </w:r>
      <w:r w:rsidR="00AA5A18" w:rsidRPr="007E4260">
        <w:rPr>
          <w:rFonts w:cs="Arial"/>
        </w:rPr>
        <w:t>and on shore.</w:t>
      </w:r>
    </w:p>
    <w:p w:rsidR="00EC6FAD" w:rsidRPr="007E4260" w:rsidRDefault="00EC6FAD" w:rsidP="00313FBD">
      <w:pPr>
        <w:autoSpaceDE w:val="0"/>
        <w:autoSpaceDN w:val="0"/>
        <w:adjustRightInd w:val="0"/>
        <w:jc w:val="both"/>
        <w:rPr>
          <w:rFonts w:cs="Arial"/>
        </w:rPr>
      </w:pPr>
    </w:p>
    <w:p w:rsidR="009C7C21" w:rsidRPr="007E4260" w:rsidRDefault="00F90B94" w:rsidP="003073F7">
      <w:pPr>
        <w:pStyle w:val="ListParagraph"/>
        <w:autoSpaceDE w:val="0"/>
        <w:autoSpaceDN w:val="0"/>
        <w:adjustRightInd w:val="0"/>
        <w:ind w:left="0"/>
        <w:jc w:val="both"/>
        <w:rPr>
          <w:rFonts w:cs="Arial"/>
        </w:rPr>
      </w:pPr>
      <w:r w:rsidRPr="007E4260">
        <w:rPr>
          <w:rFonts w:cs="Arial"/>
        </w:rPr>
        <w:t>3</w:t>
      </w:r>
      <w:r w:rsidRPr="007E4260">
        <w:rPr>
          <w:rFonts w:cs="Arial"/>
        </w:rPr>
        <w:tab/>
      </w:r>
      <w:r w:rsidR="009C7C21" w:rsidRPr="007E4260">
        <w:rPr>
          <w:rFonts w:cs="Arial"/>
        </w:rPr>
        <w:t>During its development, it was well recognized that e-navigation, through its technical and operational service capabilities (particularly the provision of reliable and timely data and information along with enhanced interaction between ship</w:t>
      </w:r>
      <w:r w:rsidR="00C10E86" w:rsidRPr="007E4260">
        <w:rPr>
          <w:rFonts w:cs="Arial"/>
        </w:rPr>
        <w:t xml:space="preserve"> and shore) could contribute to:</w:t>
      </w:r>
    </w:p>
    <w:p w:rsidR="00B012F4" w:rsidRPr="007E4260" w:rsidRDefault="00B012F4" w:rsidP="003073F7">
      <w:pPr>
        <w:pStyle w:val="ListParagraph"/>
        <w:autoSpaceDE w:val="0"/>
        <w:autoSpaceDN w:val="0"/>
        <w:adjustRightInd w:val="0"/>
        <w:ind w:left="0"/>
        <w:jc w:val="both"/>
        <w:rPr>
          <w:rFonts w:cs="Arial"/>
        </w:rPr>
      </w:pPr>
    </w:p>
    <w:p w:rsidR="009C7C21" w:rsidRPr="007E4260" w:rsidRDefault="009C7C21" w:rsidP="003073F7">
      <w:pPr>
        <w:pStyle w:val="ListParagraph"/>
        <w:numPr>
          <w:ilvl w:val="0"/>
          <w:numId w:val="18"/>
        </w:numPr>
        <w:autoSpaceDE w:val="0"/>
        <w:autoSpaceDN w:val="0"/>
        <w:adjustRightInd w:val="0"/>
        <w:spacing w:after="27"/>
        <w:jc w:val="both"/>
        <w:rPr>
          <w:rFonts w:cs="Arial"/>
          <w:color w:val="000000"/>
          <w:lang w:val="en-AU"/>
        </w:rPr>
      </w:pPr>
      <w:r w:rsidRPr="007E4260">
        <w:rPr>
          <w:rFonts w:cs="Arial"/>
          <w:color w:val="000000"/>
          <w:lang w:val="en-AU"/>
        </w:rPr>
        <w:lastRenderedPageBreak/>
        <w:t>enh</w:t>
      </w:r>
      <w:r w:rsidR="00CF312C" w:rsidRPr="007E4260">
        <w:rPr>
          <w:rFonts w:cs="Arial"/>
          <w:color w:val="000000"/>
          <w:lang w:val="en-AU"/>
        </w:rPr>
        <w:t xml:space="preserve">anced </w:t>
      </w:r>
      <w:r w:rsidR="00D20EF3" w:rsidRPr="007E4260">
        <w:rPr>
          <w:rFonts w:cs="Arial"/>
          <w:color w:val="000000"/>
          <w:lang w:val="en-AU"/>
        </w:rPr>
        <w:t>safety of navigation, security and protection of the environment;</w:t>
      </w:r>
      <w:r w:rsidRPr="007E4260">
        <w:rPr>
          <w:rFonts w:cs="Arial"/>
          <w:color w:val="000000"/>
          <w:lang w:val="en-AU"/>
        </w:rPr>
        <w:t xml:space="preserve"> </w:t>
      </w:r>
    </w:p>
    <w:p w:rsidR="009C7C21" w:rsidRPr="007E4260" w:rsidRDefault="009C7C21" w:rsidP="003073F7">
      <w:pPr>
        <w:pStyle w:val="ListParagraph"/>
        <w:numPr>
          <w:ilvl w:val="0"/>
          <w:numId w:val="18"/>
        </w:numPr>
        <w:autoSpaceDE w:val="0"/>
        <w:autoSpaceDN w:val="0"/>
        <w:adjustRightInd w:val="0"/>
        <w:spacing w:after="27"/>
        <w:jc w:val="both"/>
        <w:rPr>
          <w:rFonts w:cs="Arial"/>
          <w:color w:val="000000"/>
          <w:lang w:val="en-AU"/>
        </w:rPr>
      </w:pPr>
      <w:r w:rsidRPr="007E4260">
        <w:rPr>
          <w:rFonts w:cs="Arial"/>
          <w:color w:val="000000"/>
          <w:lang w:val="en-AU"/>
        </w:rPr>
        <w:t>improv</w:t>
      </w:r>
      <w:r w:rsidR="00CF312C" w:rsidRPr="007E4260">
        <w:rPr>
          <w:rFonts w:cs="Arial"/>
          <w:color w:val="000000"/>
          <w:lang w:val="en-AU"/>
        </w:rPr>
        <w:t xml:space="preserve">ed </w:t>
      </w:r>
      <w:r w:rsidRPr="007E4260">
        <w:rPr>
          <w:rFonts w:cs="Arial"/>
          <w:color w:val="000000"/>
          <w:lang w:val="en-AU"/>
        </w:rPr>
        <w:t xml:space="preserve">efficiency of shipping; </w:t>
      </w:r>
    </w:p>
    <w:p w:rsidR="00A47063" w:rsidRPr="007E4260" w:rsidRDefault="00D20EF3" w:rsidP="003073F7">
      <w:pPr>
        <w:pStyle w:val="ListParagraph"/>
        <w:numPr>
          <w:ilvl w:val="0"/>
          <w:numId w:val="18"/>
        </w:numPr>
        <w:autoSpaceDE w:val="0"/>
        <w:autoSpaceDN w:val="0"/>
        <w:adjustRightInd w:val="0"/>
        <w:spacing w:after="27"/>
        <w:jc w:val="both"/>
        <w:rPr>
          <w:rFonts w:cs="Arial"/>
          <w:color w:val="000000"/>
          <w:lang w:val="en-AU"/>
        </w:rPr>
      </w:pPr>
      <w:r w:rsidRPr="007E4260">
        <w:rPr>
          <w:rFonts w:cs="Arial"/>
          <w:color w:val="000000"/>
          <w:lang w:val="en-AU"/>
        </w:rPr>
        <w:t>improved</w:t>
      </w:r>
      <w:r w:rsidR="009C7C21" w:rsidRPr="007E4260">
        <w:rPr>
          <w:rFonts w:cs="Arial"/>
          <w:color w:val="000000"/>
          <w:lang w:val="en-AU"/>
        </w:rPr>
        <w:t xml:space="preserve"> access to sea areas and ports; and </w:t>
      </w:r>
    </w:p>
    <w:p w:rsidR="00EC6FAD" w:rsidRPr="007E4260" w:rsidRDefault="009C7C21" w:rsidP="003073F7">
      <w:pPr>
        <w:pStyle w:val="ListParagraph"/>
        <w:numPr>
          <w:ilvl w:val="0"/>
          <w:numId w:val="18"/>
        </w:numPr>
        <w:autoSpaceDE w:val="0"/>
        <w:autoSpaceDN w:val="0"/>
        <w:adjustRightInd w:val="0"/>
        <w:jc w:val="both"/>
        <w:rPr>
          <w:rFonts w:cs="Arial"/>
          <w:color w:val="000000"/>
          <w:lang w:val="en-AU"/>
        </w:rPr>
      </w:pPr>
      <w:proofErr w:type="gramStart"/>
      <w:r w:rsidRPr="007E4260">
        <w:rPr>
          <w:rFonts w:cs="Arial"/>
          <w:color w:val="000000"/>
          <w:lang w:val="en-AU"/>
        </w:rPr>
        <w:t>further</w:t>
      </w:r>
      <w:proofErr w:type="gramEnd"/>
      <w:r w:rsidRPr="007E4260">
        <w:rPr>
          <w:rFonts w:cs="Arial"/>
          <w:color w:val="000000"/>
          <w:lang w:val="en-AU"/>
        </w:rPr>
        <w:t xml:space="preserve"> development of a, sustainable</w:t>
      </w:r>
      <w:r w:rsidR="00EC6FAD" w:rsidRPr="007E4260">
        <w:rPr>
          <w:rFonts w:cs="Arial"/>
          <w:color w:val="000000"/>
          <w:lang w:val="en-AU"/>
        </w:rPr>
        <w:t xml:space="preserve"> </w:t>
      </w:r>
      <w:r w:rsidR="008C3619" w:rsidRPr="007E4260">
        <w:rPr>
          <w:rFonts w:cs="Arial"/>
          <w:color w:val="000000"/>
          <w:lang w:val="en-AU"/>
        </w:rPr>
        <w:t xml:space="preserve">global </w:t>
      </w:r>
      <w:r w:rsidR="00EC6FAD" w:rsidRPr="007E4260">
        <w:rPr>
          <w:rFonts w:cs="Arial"/>
          <w:color w:val="000000"/>
          <w:lang w:val="en-AU"/>
        </w:rPr>
        <w:t>maritime transportation system</w:t>
      </w:r>
      <w:r w:rsidR="009B628D" w:rsidRPr="007E4260">
        <w:rPr>
          <w:rFonts w:cs="Arial"/>
          <w:color w:val="000000"/>
          <w:lang w:val="en-AU"/>
        </w:rPr>
        <w:t>.</w:t>
      </w:r>
    </w:p>
    <w:p w:rsidR="00EC6FAD" w:rsidRPr="007E4260" w:rsidRDefault="00EC6FAD" w:rsidP="003073F7">
      <w:pPr>
        <w:pStyle w:val="ListParagraph"/>
        <w:autoSpaceDE w:val="0"/>
        <w:autoSpaceDN w:val="0"/>
        <w:adjustRightInd w:val="0"/>
        <w:ind w:left="512"/>
        <w:jc w:val="both"/>
        <w:rPr>
          <w:rFonts w:cs="Arial"/>
          <w:color w:val="000000"/>
          <w:lang w:val="en-AU"/>
        </w:rPr>
      </w:pPr>
    </w:p>
    <w:p w:rsidR="00C058DA" w:rsidRPr="007E4260" w:rsidRDefault="00F90B94" w:rsidP="003073F7">
      <w:pPr>
        <w:pStyle w:val="ListParagraph"/>
        <w:autoSpaceDE w:val="0"/>
        <w:autoSpaceDN w:val="0"/>
        <w:adjustRightInd w:val="0"/>
        <w:ind w:left="0"/>
        <w:jc w:val="both"/>
        <w:rPr>
          <w:rFonts w:cs="Arial"/>
        </w:rPr>
      </w:pPr>
      <w:r w:rsidRPr="007E4260">
        <w:rPr>
          <w:rFonts w:cs="Arial"/>
        </w:rPr>
        <w:t>4</w:t>
      </w:r>
      <w:r w:rsidRPr="007E4260">
        <w:rPr>
          <w:rFonts w:cs="Arial"/>
        </w:rPr>
        <w:tab/>
      </w:r>
      <w:r w:rsidR="00C058DA" w:rsidRPr="007E4260">
        <w:rPr>
          <w:rFonts w:cs="Arial"/>
        </w:rPr>
        <w:t xml:space="preserve">The benefits of e-navigation, particularly the benefits to be gained from access to timely information through the transfer of data, will lead to increased </w:t>
      </w:r>
      <w:r w:rsidR="008C3619" w:rsidRPr="007E4260">
        <w:rPr>
          <w:rFonts w:cs="Arial"/>
        </w:rPr>
        <w:t xml:space="preserve">safety and </w:t>
      </w:r>
      <w:r w:rsidR="00C058DA" w:rsidRPr="007E4260">
        <w:rPr>
          <w:rFonts w:cs="Arial"/>
        </w:rPr>
        <w:t>efficiency and ultimately to safer ships and cleaner oceans.</w:t>
      </w:r>
      <w:r w:rsidR="00C150C8" w:rsidRPr="007E4260">
        <w:rPr>
          <w:rFonts w:cs="Arial"/>
        </w:rPr>
        <w:t xml:space="preserve">  </w:t>
      </w:r>
    </w:p>
    <w:p w:rsidR="0008291C" w:rsidRPr="007E4260" w:rsidRDefault="0008291C" w:rsidP="00313FBD">
      <w:pPr>
        <w:pStyle w:val="ListParagraph"/>
        <w:autoSpaceDE w:val="0"/>
        <w:autoSpaceDN w:val="0"/>
        <w:adjustRightInd w:val="0"/>
        <w:ind w:left="0"/>
        <w:jc w:val="both"/>
        <w:rPr>
          <w:rFonts w:cs="Arial"/>
        </w:rPr>
      </w:pPr>
    </w:p>
    <w:p w:rsidR="003855AC" w:rsidRPr="007E4260" w:rsidRDefault="00F90B94" w:rsidP="003073F7">
      <w:pPr>
        <w:pStyle w:val="ListParagraph"/>
        <w:autoSpaceDE w:val="0"/>
        <w:autoSpaceDN w:val="0"/>
        <w:adjustRightInd w:val="0"/>
        <w:ind w:left="0"/>
        <w:jc w:val="both"/>
        <w:rPr>
          <w:rFonts w:cs="Arial"/>
        </w:rPr>
      </w:pPr>
      <w:r w:rsidRPr="007E4260">
        <w:rPr>
          <w:rFonts w:cs="Arial"/>
        </w:rPr>
        <w:t>5</w:t>
      </w:r>
      <w:r w:rsidRPr="007E4260">
        <w:rPr>
          <w:rFonts w:cs="Arial"/>
        </w:rPr>
        <w:tab/>
      </w:r>
      <w:r w:rsidR="003855AC" w:rsidRPr="007E4260">
        <w:rPr>
          <w:rFonts w:cs="Arial"/>
        </w:rPr>
        <w:t>This document is submitted in accordance with the Guidelines on the organization and method of work of the Maritime Safety Committee and Marine Environment Protection Committee and their subsidiary</w:t>
      </w:r>
      <w:r w:rsidR="00EE178F" w:rsidRPr="007E4260">
        <w:rPr>
          <w:rFonts w:cs="Arial"/>
        </w:rPr>
        <w:t xml:space="preserve"> bodies (MSC-MEPC.1/Circ.4/Rev.3</w:t>
      </w:r>
      <w:r w:rsidR="003855AC" w:rsidRPr="007E4260">
        <w:rPr>
          <w:rFonts w:cs="Arial"/>
        </w:rPr>
        <w:t>).</w:t>
      </w:r>
    </w:p>
    <w:p w:rsidR="00C058DA" w:rsidRPr="007E4260" w:rsidRDefault="00C058DA" w:rsidP="003073F7">
      <w:pPr>
        <w:autoSpaceDE w:val="0"/>
        <w:autoSpaceDN w:val="0"/>
        <w:adjustRightInd w:val="0"/>
        <w:jc w:val="both"/>
        <w:rPr>
          <w:rFonts w:cs="Arial"/>
        </w:rPr>
      </w:pPr>
    </w:p>
    <w:p w:rsidR="00FE7B5B" w:rsidRPr="007E4260" w:rsidRDefault="00EC6FAD" w:rsidP="003073F7">
      <w:pPr>
        <w:jc w:val="both"/>
        <w:rPr>
          <w:rFonts w:cs="Arial"/>
          <w:b/>
        </w:rPr>
      </w:pPr>
      <w:r w:rsidRPr="007E4260">
        <w:rPr>
          <w:rFonts w:cs="Arial"/>
          <w:b/>
        </w:rPr>
        <w:t>Background</w:t>
      </w:r>
    </w:p>
    <w:p w:rsidR="00C058DA" w:rsidRPr="007E4260" w:rsidRDefault="00C058DA" w:rsidP="00313FBD">
      <w:pPr>
        <w:jc w:val="both"/>
        <w:rPr>
          <w:rFonts w:cs="Arial"/>
          <w:b/>
        </w:rPr>
      </w:pPr>
    </w:p>
    <w:p w:rsidR="006059FE" w:rsidRPr="007E4260" w:rsidRDefault="00F90B94" w:rsidP="003073F7">
      <w:pPr>
        <w:pStyle w:val="ListParagraph"/>
        <w:autoSpaceDE w:val="0"/>
        <w:autoSpaceDN w:val="0"/>
        <w:adjustRightInd w:val="0"/>
        <w:ind w:left="0"/>
        <w:jc w:val="both"/>
        <w:rPr>
          <w:rFonts w:cs="Arial"/>
        </w:rPr>
      </w:pPr>
      <w:r w:rsidRPr="007E4260">
        <w:rPr>
          <w:rFonts w:cs="Arial"/>
        </w:rPr>
        <w:t>6</w:t>
      </w:r>
      <w:r w:rsidRPr="007E4260">
        <w:rPr>
          <w:rFonts w:cs="Arial"/>
        </w:rPr>
        <w:tab/>
      </w:r>
      <w:r w:rsidR="00F03A7A" w:rsidRPr="007E4260">
        <w:rPr>
          <w:rFonts w:cs="Arial"/>
        </w:rPr>
        <w:t xml:space="preserve">MSC 94 </w:t>
      </w:r>
      <w:r w:rsidR="006059FE" w:rsidRPr="007E4260">
        <w:rPr>
          <w:rFonts w:cs="Arial"/>
        </w:rPr>
        <w:t>approved the e-navigation Strategy Implementation Plan (SIP), as set out in do</w:t>
      </w:r>
      <w:r w:rsidR="00AA5A18" w:rsidRPr="007E4260">
        <w:rPr>
          <w:rFonts w:cs="Arial"/>
        </w:rPr>
        <w:t>cument NCSR 1/28, A</w:t>
      </w:r>
      <w:r w:rsidR="006059FE" w:rsidRPr="007E4260">
        <w:rPr>
          <w:rFonts w:cs="Arial"/>
        </w:rPr>
        <w:t>nnex 7.  The Committee also considered document MSC 94/18/8, proposing the plan of work for the Organization for the harmonized implementation and future development of e-navigation, together with document MSC 94/18/10 (Norway), and, recognizing the importance of e-navigation and that the Organizatio</w:t>
      </w:r>
      <w:r w:rsidR="00AA5A18" w:rsidRPr="007E4260">
        <w:rPr>
          <w:rFonts w:cs="Arial"/>
        </w:rPr>
        <w:t xml:space="preserve">n should take a leading role, </w:t>
      </w:r>
      <w:r w:rsidR="00C10E86" w:rsidRPr="007E4260">
        <w:rPr>
          <w:rFonts w:cs="Arial"/>
        </w:rPr>
        <w:t>invited Member Governments to:</w:t>
      </w:r>
    </w:p>
    <w:p w:rsidR="006059FE" w:rsidRPr="007E4260" w:rsidRDefault="006059FE" w:rsidP="003073F7">
      <w:pPr>
        <w:pStyle w:val="Default"/>
        <w:ind w:left="1440"/>
        <w:jc w:val="both"/>
        <w:rPr>
          <w:sz w:val="22"/>
          <w:szCs w:val="22"/>
        </w:rPr>
      </w:pPr>
    </w:p>
    <w:p w:rsidR="006059FE" w:rsidRPr="007E4260" w:rsidRDefault="006059FE" w:rsidP="003073F7">
      <w:pPr>
        <w:pStyle w:val="Default"/>
        <w:ind w:left="1440" w:hanging="720"/>
        <w:jc w:val="both"/>
        <w:rPr>
          <w:sz w:val="22"/>
          <w:szCs w:val="22"/>
        </w:rPr>
      </w:pPr>
      <w:r w:rsidRPr="007E4260">
        <w:rPr>
          <w:sz w:val="22"/>
          <w:szCs w:val="22"/>
        </w:rPr>
        <w:t>.1</w:t>
      </w:r>
      <w:r w:rsidRPr="007E4260">
        <w:rPr>
          <w:sz w:val="22"/>
          <w:szCs w:val="22"/>
        </w:rPr>
        <w:tab/>
        <w:t>review each of the tasks listed in the SIP with a view to r</w:t>
      </w:r>
      <w:r w:rsidR="003073F7" w:rsidRPr="007E4260">
        <w:rPr>
          <w:sz w:val="22"/>
          <w:szCs w:val="22"/>
        </w:rPr>
        <w:t>educing the numbers of outputs;</w:t>
      </w:r>
    </w:p>
    <w:p w:rsidR="003855AC" w:rsidRPr="007E4260" w:rsidRDefault="003855AC" w:rsidP="003073F7">
      <w:pPr>
        <w:pStyle w:val="Default"/>
        <w:ind w:left="1440" w:hanging="720"/>
        <w:jc w:val="both"/>
        <w:rPr>
          <w:sz w:val="22"/>
          <w:szCs w:val="22"/>
        </w:rPr>
      </w:pPr>
    </w:p>
    <w:p w:rsidR="006059FE" w:rsidRPr="007E4260" w:rsidRDefault="006059FE" w:rsidP="003073F7">
      <w:pPr>
        <w:pStyle w:val="Default"/>
        <w:ind w:left="1440" w:hanging="720"/>
        <w:jc w:val="both"/>
        <w:rPr>
          <w:sz w:val="22"/>
          <w:szCs w:val="22"/>
        </w:rPr>
      </w:pPr>
      <w:r w:rsidRPr="007E4260">
        <w:rPr>
          <w:sz w:val="22"/>
          <w:szCs w:val="22"/>
        </w:rPr>
        <w:t>.2</w:t>
      </w:r>
      <w:r w:rsidRPr="007E4260">
        <w:rPr>
          <w:sz w:val="22"/>
          <w:szCs w:val="22"/>
        </w:rPr>
        <w:tab/>
        <w:t>prepare a full justification for each reviewed output in accordance wi</w:t>
      </w:r>
      <w:r w:rsidR="00CF6C8D" w:rsidRPr="007E4260">
        <w:rPr>
          <w:sz w:val="22"/>
          <w:szCs w:val="22"/>
        </w:rPr>
        <w:t>th the information required in A</w:t>
      </w:r>
      <w:r w:rsidRPr="007E4260">
        <w:rPr>
          <w:sz w:val="22"/>
          <w:szCs w:val="22"/>
        </w:rPr>
        <w:t xml:space="preserve">nnex 3 to resolution </w:t>
      </w:r>
      <w:proofErr w:type="gramStart"/>
      <w:r w:rsidRPr="007E4260">
        <w:rPr>
          <w:sz w:val="22"/>
          <w:szCs w:val="22"/>
        </w:rPr>
        <w:t>A.1062(</w:t>
      </w:r>
      <w:proofErr w:type="gramEnd"/>
      <w:r w:rsidRPr="007E4260">
        <w:rPr>
          <w:sz w:val="22"/>
          <w:szCs w:val="22"/>
        </w:rPr>
        <w:t xml:space="preserve">28); </w:t>
      </w:r>
    </w:p>
    <w:p w:rsidR="003855AC" w:rsidRPr="007E4260" w:rsidRDefault="003855AC" w:rsidP="003073F7">
      <w:pPr>
        <w:pStyle w:val="Default"/>
        <w:ind w:left="1440" w:hanging="720"/>
        <w:jc w:val="both"/>
        <w:rPr>
          <w:sz w:val="22"/>
          <w:szCs w:val="22"/>
        </w:rPr>
      </w:pPr>
    </w:p>
    <w:p w:rsidR="006059FE" w:rsidRPr="007E4260" w:rsidRDefault="006059FE" w:rsidP="003073F7">
      <w:pPr>
        <w:pStyle w:val="Default"/>
        <w:ind w:left="1440" w:hanging="720"/>
        <w:jc w:val="both"/>
        <w:rPr>
          <w:color w:val="auto"/>
          <w:sz w:val="22"/>
          <w:szCs w:val="22"/>
        </w:rPr>
      </w:pPr>
      <w:r w:rsidRPr="007E4260">
        <w:rPr>
          <w:color w:val="auto"/>
          <w:sz w:val="22"/>
          <w:szCs w:val="22"/>
        </w:rPr>
        <w:t xml:space="preserve">.3 </w:t>
      </w:r>
      <w:r w:rsidRPr="007E4260">
        <w:rPr>
          <w:color w:val="auto"/>
          <w:sz w:val="22"/>
          <w:szCs w:val="22"/>
        </w:rPr>
        <w:tab/>
        <w:t xml:space="preserve">prepare a comprehensive prioritized plan of work, which should include the time required for the completion of each output; and </w:t>
      </w:r>
    </w:p>
    <w:p w:rsidR="003855AC" w:rsidRPr="007E4260" w:rsidRDefault="003855AC" w:rsidP="003073F7">
      <w:pPr>
        <w:pStyle w:val="Default"/>
        <w:ind w:left="1440" w:hanging="720"/>
        <w:jc w:val="both"/>
        <w:rPr>
          <w:color w:val="auto"/>
          <w:sz w:val="22"/>
          <w:szCs w:val="22"/>
        </w:rPr>
      </w:pPr>
    </w:p>
    <w:p w:rsidR="00F03A7A" w:rsidRPr="007E4260" w:rsidRDefault="006059FE" w:rsidP="003073F7">
      <w:pPr>
        <w:autoSpaceDE w:val="0"/>
        <w:autoSpaceDN w:val="0"/>
        <w:adjustRightInd w:val="0"/>
        <w:ind w:left="1440" w:hanging="720"/>
        <w:jc w:val="both"/>
        <w:rPr>
          <w:rFonts w:cs="Arial"/>
        </w:rPr>
      </w:pPr>
      <w:r w:rsidRPr="007E4260">
        <w:rPr>
          <w:rFonts w:cs="Arial"/>
        </w:rPr>
        <w:t xml:space="preserve">.4 </w:t>
      </w:r>
      <w:r w:rsidRPr="007E4260">
        <w:rPr>
          <w:rFonts w:cs="Arial"/>
        </w:rPr>
        <w:tab/>
      </w:r>
      <w:proofErr w:type="gramStart"/>
      <w:r w:rsidRPr="007E4260">
        <w:rPr>
          <w:rFonts w:cs="Arial"/>
        </w:rPr>
        <w:t>submit</w:t>
      </w:r>
      <w:proofErr w:type="gramEnd"/>
      <w:r w:rsidRPr="007E4260">
        <w:rPr>
          <w:rFonts w:cs="Arial"/>
        </w:rPr>
        <w:t xml:space="preserve"> the information to MSC 95 for consideration with a view for inclusion in the post-biennial agenda of the Committee.</w:t>
      </w:r>
    </w:p>
    <w:p w:rsidR="001D3423" w:rsidRPr="007E4260" w:rsidRDefault="001D3423" w:rsidP="003073F7">
      <w:pPr>
        <w:jc w:val="both"/>
        <w:rPr>
          <w:rFonts w:cs="Arial"/>
        </w:rPr>
      </w:pPr>
    </w:p>
    <w:p w:rsidR="00215F3A" w:rsidRPr="007E4260" w:rsidRDefault="00215F3A" w:rsidP="003073F7">
      <w:pPr>
        <w:jc w:val="both"/>
        <w:rPr>
          <w:rFonts w:cs="Arial"/>
        </w:rPr>
      </w:pPr>
      <w:r w:rsidRPr="007E4260">
        <w:rPr>
          <w:rFonts w:cs="Arial"/>
          <w:b/>
        </w:rPr>
        <w:t>Outputs</w:t>
      </w:r>
      <w:r w:rsidRPr="007E4260">
        <w:rPr>
          <w:rFonts w:cs="Arial"/>
        </w:rPr>
        <w:t xml:space="preserve"> </w:t>
      </w:r>
    </w:p>
    <w:p w:rsidR="00215F3A" w:rsidRPr="007E4260" w:rsidRDefault="00215F3A" w:rsidP="003073F7">
      <w:pPr>
        <w:jc w:val="both"/>
        <w:rPr>
          <w:rFonts w:cs="Arial"/>
        </w:rPr>
      </w:pPr>
    </w:p>
    <w:p w:rsidR="001D3423" w:rsidRPr="007E4260" w:rsidRDefault="00AA5A18" w:rsidP="00215F3A">
      <w:pPr>
        <w:jc w:val="both"/>
        <w:rPr>
          <w:rFonts w:cs="Arial"/>
        </w:rPr>
      </w:pPr>
      <w:r w:rsidRPr="007E4260">
        <w:rPr>
          <w:rFonts w:cs="Arial"/>
        </w:rPr>
        <w:t>7</w:t>
      </w:r>
      <w:r w:rsidRPr="007E4260">
        <w:rPr>
          <w:rFonts w:cs="Arial"/>
        </w:rPr>
        <w:tab/>
        <w:t>The co-s</w:t>
      </w:r>
      <w:r w:rsidR="001D3423" w:rsidRPr="007E4260">
        <w:rPr>
          <w:rFonts w:cs="Arial"/>
        </w:rPr>
        <w:t>ponsors have reviewed each of the</w:t>
      </w:r>
      <w:r w:rsidR="00CF312C" w:rsidRPr="007E4260">
        <w:rPr>
          <w:rFonts w:cs="Arial"/>
        </w:rPr>
        <w:t xml:space="preserve"> 18</w:t>
      </w:r>
      <w:r w:rsidR="001D3423" w:rsidRPr="007E4260">
        <w:rPr>
          <w:rFonts w:cs="Arial"/>
        </w:rPr>
        <w:t xml:space="preserve"> tasks listed in the SIP with a view</w:t>
      </w:r>
      <w:r w:rsidR="005B2471" w:rsidRPr="007E4260">
        <w:rPr>
          <w:rFonts w:cs="Arial"/>
        </w:rPr>
        <w:t xml:space="preserve"> to reducing the number of </w:t>
      </w:r>
      <w:r w:rsidR="001D3423" w:rsidRPr="007E4260">
        <w:rPr>
          <w:rFonts w:cs="Arial"/>
        </w:rPr>
        <w:t>outputs.</w:t>
      </w:r>
      <w:r w:rsidR="003073F7" w:rsidRPr="007E4260">
        <w:rPr>
          <w:rFonts w:cs="Arial"/>
        </w:rPr>
        <w:t xml:space="preserve"> The </w:t>
      </w:r>
      <w:r w:rsidR="00AC49C7" w:rsidRPr="007E4260">
        <w:rPr>
          <w:rFonts w:cs="Arial"/>
        </w:rPr>
        <w:t xml:space="preserve">details of this review are </w:t>
      </w:r>
      <w:r w:rsidR="00BA731B" w:rsidRPr="007E4260">
        <w:rPr>
          <w:rFonts w:cs="Arial"/>
        </w:rPr>
        <w:t>shown in Annex 7</w:t>
      </w:r>
      <w:r w:rsidR="001D3423" w:rsidRPr="007E4260">
        <w:rPr>
          <w:rFonts w:cs="Arial"/>
        </w:rPr>
        <w:t>.</w:t>
      </w:r>
      <w:r w:rsidR="001D3423" w:rsidRPr="007E4260">
        <w:rPr>
          <w:rFonts w:cs="Arial"/>
        </w:rPr>
        <w:tab/>
      </w:r>
    </w:p>
    <w:p w:rsidR="001D3423" w:rsidRPr="007E4260" w:rsidRDefault="001D3423" w:rsidP="003073F7">
      <w:pPr>
        <w:pStyle w:val="ListParagraph"/>
        <w:autoSpaceDE w:val="0"/>
        <w:autoSpaceDN w:val="0"/>
        <w:adjustRightInd w:val="0"/>
        <w:ind w:left="0"/>
        <w:jc w:val="both"/>
        <w:rPr>
          <w:rFonts w:cs="Arial"/>
        </w:rPr>
      </w:pPr>
    </w:p>
    <w:p w:rsidR="001D3423" w:rsidRPr="007E4260" w:rsidRDefault="00C02D9A" w:rsidP="003073F7">
      <w:pPr>
        <w:pStyle w:val="ListParagraph"/>
        <w:autoSpaceDE w:val="0"/>
        <w:autoSpaceDN w:val="0"/>
        <w:adjustRightInd w:val="0"/>
        <w:ind w:left="0"/>
        <w:jc w:val="both"/>
        <w:rPr>
          <w:rFonts w:cs="Arial"/>
        </w:rPr>
      </w:pPr>
      <w:r w:rsidRPr="007E4260">
        <w:rPr>
          <w:rFonts w:cs="Arial"/>
        </w:rPr>
        <w:t>8</w:t>
      </w:r>
      <w:r w:rsidRPr="007E4260">
        <w:rPr>
          <w:rFonts w:cs="Arial"/>
        </w:rPr>
        <w:tab/>
        <w:t xml:space="preserve">Six </w:t>
      </w:r>
      <w:r w:rsidR="001D3423" w:rsidRPr="007E4260">
        <w:rPr>
          <w:rFonts w:cs="Arial"/>
        </w:rPr>
        <w:t>outputs</w:t>
      </w:r>
      <w:r w:rsidRPr="007E4260">
        <w:rPr>
          <w:rFonts w:cs="Arial"/>
        </w:rPr>
        <w:t xml:space="preserve"> have been identified and prioritised</w:t>
      </w:r>
      <w:r w:rsidR="00CF312C" w:rsidRPr="007E4260">
        <w:rPr>
          <w:rFonts w:cs="Arial"/>
        </w:rPr>
        <w:t>,</w:t>
      </w:r>
      <w:r w:rsidR="001D3423" w:rsidRPr="007E4260">
        <w:rPr>
          <w:rFonts w:cs="Arial"/>
        </w:rPr>
        <w:t xml:space="preserve"> based on the </w:t>
      </w:r>
      <w:r w:rsidR="005B2471" w:rsidRPr="007E4260">
        <w:rPr>
          <w:rFonts w:cs="Arial"/>
        </w:rPr>
        <w:t>original 18</w:t>
      </w:r>
      <w:r w:rsidRPr="007E4260">
        <w:rPr>
          <w:rFonts w:cs="Arial"/>
        </w:rPr>
        <w:t xml:space="preserve"> tasks for the </w:t>
      </w:r>
      <w:r w:rsidR="00CF312C" w:rsidRPr="007E4260">
        <w:rPr>
          <w:rFonts w:cs="Arial"/>
        </w:rPr>
        <w:t>five agreed s</w:t>
      </w:r>
      <w:r w:rsidR="00AC49C7" w:rsidRPr="007E4260">
        <w:rPr>
          <w:rFonts w:cs="Arial"/>
        </w:rPr>
        <w:t xml:space="preserve">olutions </w:t>
      </w:r>
      <w:r w:rsidR="005B2471" w:rsidRPr="007E4260">
        <w:rPr>
          <w:rFonts w:cs="Arial"/>
        </w:rPr>
        <w:t>from</w:t>
      </w:r>
      <w:r w:rsidR="009B0993" w:rsidRPr="007E4260">
        <w:rPr>
          <w:rFonts w:cs="Arial"/>
        </w:rPr>
        <w:t xml:space="preserve"> </w:t>
      </w:r>
      <w:r w:rsidR="001D3423" w:rsidRPr="007E4260">
        <w:rPr>
          <w:rFonts w:cs="Arial"/>
        </w:rPr>
        <w:t>the approved e-navigation SIP</w:t>
      </w:r>
      <w:r w:rsidR="00C10E86" w:rsidRPr="007E4260">
        <w:rPr>
          <w:rFonts w:cs="Arial"/>
        </w:rPr>
        <w:t xml:space="preserve">. The outputs </w:t>
      </w:r>
      <w:r w:rsidR="00CF312C" w:rsidRPr="007E4260">
        <w:rPr>
          <w:rFonts w:cs="Arial"/>
        </w:rPr>
        <w:t xml:space="preserve">proposed </w:t>
      </w:r>
      <w:r w:rsidR="00C10E86" w:rsidRPr="007E4260">
        <w:rPr>
          <w:rFonts w:cs="Arial"/>
        </w:rPr>
        <w:t>are</w:t>
      </w:r>
      <w:r w:rsidR="00D72F84" w:rsidRPr="007E4260">
        <w:rPr>
          <w:rFonts w:cs="Arial"/>
        </w:rPr>
        <w:t>:</w:t>
      </w:r>
      <w:r w:rsidR="00C10E86" w:rsidRPr="007E4260">
        <w:rPr>
          <w:rFonts w:cs="Arial"/>
        </w:rPr>
        <w:t xml:space="preserve"> </w:t>
      </w:r>
    </w:p>
    <w:p w:rsidR="00ED54C2" w:rsidRPr="007E4260" w:rsidRDefault="001D3423" w:rsidP="00D72F84">
      <w:pPr>
        <w:pStyle w:val="ListParagraph"/>
        <w:autoSpaceDE w:val="0"/>
        <w:autoSpaceDN w:val="0"/>
        <w:adjustRightInd w:val="0"/>
        <w:ind w:left="0"/>
        <w:jc w:val="both"/>
        <w:rPr>
          <w:rFonts w:cs="Arial"/>
        </w:rPr>
      </w:pPr>
      <w:r w:rsidRPr="007E4260">
        <w:rPr>
          <w:rFonts w:cs="Arial"/>
        </w:rPr>
        <w:t xml:space="preserve"> </w:t>
      </w:r>
    </w:p>
    <w:p w:rsidR="00ED54C2" w:rsidRPr="007E4260" w:rsidRDefault="00B62301" w:rsidP="00B62301">
      <w:pPr>
        <w:ind w:left="720"/>
        <w:jc w:val="both"/>
        <w:rPr>
          <w:rFonts w:cs="Arial"/>
          <w:color w:val="000000"/>
        </w:rPr>
      </w:pPr>
      <w:r w:rsidRPr="007E4260">
        <w:t>.1</w:t>
      </w:r>
      <w:r w:rsidRPr="007E4260">
        <w:tab/>
        <w:t>g</w:t>
      </w:r>
      <w:r w:rsidR="00ED54C2" w:rsidRPr="007E4260">
        <w:t>uidelines on standardized modes of operation (S-mode)</w:t>
      </w:r>
      <w:r w:rsidR="00D72F84" w:rsidRPr="007E4260">
        <w:t>;</w:t>
      </w:r>
    </w:p>
    <w:p w:rsidR="00ED54C2" w:rsidRPr="007E4260" w:rsidRDefault="00ED54C2" w:rsidP="00D72F84">
      <w:pPr>
        <w:jc w:val="both"/>
        <w:rPr>
          <w:rFonts w:cs="Arial"/>
          <w:lang w:val="en-US"/>
        </w:rPr>
      </w:pPr>
    </w:p>
    <w:p w:rsidR="00ED54C2" w:rsidRPr="007E4260" w:rsidRDefault="00B62301" w:rsidP="00D72F84">
      <w:pPr>
        <w:ind w:left="1440" w:hanging="720"/>
        <w:jc w:val="both"/>
      </w:pPr>
      <w:r w:rsidRPr="007E4260">
        <w:t>.2</w:t>
      </w:r>
      <w:r w:rsidRPr="007E4260">
        <w:tab/>
      </w:r>
      <w:proofErr w:type="gramStart"/>
      <w:r w:rsidR="00D72F84" w:rsidRPr="007E4260">
        <w:t>a</w:t>
      </w:r>
      <w:r w:rsidR="005D452B" w:rsidRPr="007E4260">
        <w:t>n</w:t>
      </w:r>
      <w:proofErr w:type="gramEnd"/>
      <w:r w:rsidR="005D452B" w:rsidRPr="007E4260">
        <w:t xml:space="preserve"> update,</w:t>
      </w:r>
      <w:r w:rsidR="00CE4593" w:rsidRPr="007E4260">
        <w:t xml:space="preserve"> </w:t>
      </w:r>
      <w:r w:rsidR="005D452B" w:rsidRPr="007E4260">
        <w:t xml:space="preserve">by adding new modules, to </w:t>
      </w:r>
      <w:r w:rsidR="008E6691" w:rsidRPr="007E4260">
        <w:t xml:space="preserve">the </w:t>
      </w:r>
      <w:r w:rsidR="00CE4593" w:rsidRPr="007E4260">
        <w:t>r</w:t>
      </w:r>
      <w:r w:rsidR="00ED54C2" w:rsidRPr="007E4260">
        <w:t>evised performance standards for Integrated Navigation Systems (INS) (resolution MSC.252(83))</w:t>
      </w:r>
      <w:r w:rsidR="000C5898" w:rsidRPr="007E4260">
        <w:t xml:space="preserve"> </w:t>
      </w:r>
      <w:r w:rsidR="00ED54C2" w:rsidRPr="007E4260">
        <w:t xml:space="preserve">relating to </w:t>
      </w:r>
      <w:r w:rsidR="008E6691" w:rsidRPr="007E4260">
        <w:t xml:space="preserve">the </w:t>
      </w:r>
      <w:r w:rsidR="00ED54C2" w:rsidRPr="007E4260">
        <w:t>harmonization of bridge design and display of information</w:t>
      </w:r>
      <w:r w:rsidR="00D72F84" w:rsidRPr="007E4260">
        <w:t>;</w:t>
      </w:r>
    </w:p>
    <w:p w:rsidR="008E6691" w:rsidRPr="007E4260" w:rsidRDefault="008E6691" w:rsidP="00D72F84">
      <w:pPr>
        <w:jc w:val="both"/>
        <w:rPr>
          <w:rFonts w:cs="Arial"/>
        </w:rPr>
      </w:pPr>
    </w:p>
    <w:p w:rsidR="008E6691" w:rsidRPr="007E4260" w:rsidRDefault="00606337" w:rsidP="00606337">
      <w:pPr>
        <w:ind w:left="1440" w:hanging="720"/>
        <w:jc w:val="both"/>
      </w:pPr>
      <w:r w:rsidRPr="007E4260">
        <w:t>.3</w:t>
      </w:r>
      <w:r w:rsidRPr="007E4260">
        <w:tab/>
      </w:r>
      <w:r w:rsidR="00D72F84" w:rsidRPr="007E4260">
        <w:t>a r</w:t>
      </w:r>
      <w:r w:rsidR="008E6691" w:rsidRPr="007E4260">
        <w:t xml:space="preserve">evision of the Guidelines and criteria for ship reporting systems (resolution MSC.43(64), as amended) relating to </w:t>
      </w:r>
      <w:r w:rsidR="008E6691" w:rsidRPr="007E4260">
        <w:rPr>
          <w:rFonts w:cs="Arial"/>
        </w:rPr>
        <w:t>standardised</w:t>
      </w:r>
      <w:r w:rsidR="008E6691" w:rsidRPr="007E4260">
        <w:t xml:space="preserve"> and harmonized electronic ship reporting and automated collection of onboard data for reporting</w:t>
      </w:r>
      <w:r w:rsidR="00CF312C" w:rsidRPr="007E4260">
        <w:t>;</w:t>
      </w:r>
    </w:p>
    <w:p w:rsidR="008E6691" w:rsidRPr="007E4260" w:rsidRDefault="008E6691" w:rsidP="003073F7">
      <w:pPr>
        <w:ind w:left="1440" w:hanging="720"/>
        <w:jc w:val="both"/>
        <w:rPr>
          <w:rFonts w:cs="Arial"/>
        </w:rPr>
      </w:pPr>
    </w:p>
    <w:p w:rsidR="001D3423" w:rsidRPr="007E4260" w:rsidRDefault="001D3423" w:rsidP="003073F7">
      <w:pPr>
        <w:ind w:left="1440" w:hanging="720"/>
        <w:jc w:val="both"/>
        <w:rPr>
          <w:rFonts w:cs="Arial"/>
        </w:rPr>
      </w:pPr>
    </w:p>
    <w:p w:rsidR="00B62301" w:rsidRPr="007E4260" w:rsidRDefault="00B62301" w:rsidP="003073F7">
      <w:pPr>
        <w:ind w:left="1440" w:hanging="720"/>
        <w:jc w:val="both"/>
        <w:rPr>
          <w:rFonts w:cs="Arial"/>
        </w:rPr>
      </w:pPr>
    </w:p>
    <w:p w:rsidR="00B62301" w:rsidRPr="007E4260" w:rsidRDefault="00606337" w:rsidP="00606337">
      <w:pPr>
        <w:ind w:left="1440" w:hanging="720"/>
        <w:jc w:val="both"/>
      </w:pPr>
      <w:r w:rsidRPr="007E4260">
        <w:lastRenderedPageBreak/>
        <w:t>.4</w:t>
      </w:r>
      <w:r w:rsidRPr="007E4260">
        <w:tab/>
      </w:r>
      <w:r w:rsidR="00D72F84" w:rsidRPr="007E4260">
        <w:t>a</w:t>
      </w:r>
      <w:r w:rsidR="00B62301" w:rsidRPr="007E4260">
        <w:t xml:space="preserve">mendments </w:t>
      </w:r>
      <w:r w:rsidR="00B62301" w:rsidRPr="007E4260">
        <w:rPr>
          <w:rFonts w:cs="Arial"/>
        </w:rPr>
        <w:t>to</w:t>
      </w:r>
      <w:r w:rsidR="00B62301" w:rsidRPr="007E4260">
        <w:t xml:space="preserve"> the General requirements for shipborne radio equipment forming part of the global maritime distress and safety system (GMDSS) and for electronic navigational aids (resolution A.694(17)) relating to Built In Integrity Testing </w:t>
      </w:r>
      <w:r w:rsidR="00D72F84" w:rsidRPr="007E4260">
        <w:t>(BIIT) for navigation equipment;</w:t>
      </w:r>
    </w:p>
    <w:p w:rsidR="00B62301" w:rsidRPr="007E4260" w:rsidRDefault="00B62301" w:rsidP="003073F7">
      <w:pPr>
        <w:ind w:left="1440" w:hanging="720"/>
        <w:jc w:val="both"/>
        <w:rPr>
          <w:rFonts w:cs="Arial"/>
        </w:rPr>
      </w:pPr>
    </w:p>
    <w:p w:rsidR="00B62301" w:rsidRPr="007E4260" w:rsidRDefault="00606337" w:rsidP="00606337">
      <w:pPr>
        <w:ind w:left="1440" w:hanging="720"/>
        <w:jc w:val="both"/>
      </w:pPr>
      <w:r w:rsidRPr="007E4260">
        <w:t>.5</w:t>
      </w:r>
      <w:r w:rsidRPr="007E4260">
        <w:tab/>
      </w:r>
      <w:r w:rsidR="00D72F84" w:rsidRPr="007E4260">
        <w:t>g</w:t>
      </w:r>
      <w:r w:rsidR="00B62301" w:rsidRPr="007E4260">
        <w:t xml:space="preserve">uidelines on </w:t>
      </w:r>
      <w:r w:rsidR="00FA2523" w:rsidRPr="007E4260">
        <w:rPr>
          <w:rFonts w:cs="Arial"/>
        </w:rPr>
        <w:t>h</w:t>
      </w:r>
      <w:r w:rsidR="00B62301" w:rsidRPr="007E4260">
        <w:rPr>
          <w:rFonts w:cs="Arial"/>
        </w:rPr>
        <w:t>armonized</w:t>
      </w:r>
      <w:r w:rsidR="00B62301" w:rsidRPr="007E4260">
        <w:t xml:space="preserve"> display of navigation information receiv</w:t>
      </w:r>
      <w:r w:rsidR="00D72F84" w:rsidRPr="007E4260">
        <w:t>ed via communications equipment; and</w:t>
      </w:r>
    </w:p>
    <w:p w:rsidR="00B62301" w:rsidRPr="007E4260" w:rsidRDefault="00B62301" w:rsidP="00D72F84">
      <w:pPr>
        <w:jc w:val="both"/>
        <w:rPr>
          <w:rFonts w:cs="Arial"/>
        </w:rPr>
      </w:pPr>
    </w:p>
    <w:p w:rsidR="00B62301" w:rsidRPr="007E4260" w:rsidRDefault="00606337" w:rsidP="00BA731B">
      <w:pPr>
        <w:ind w:left="1440" w:hanging="720"/>
        <w:jc w:val="both"/>
        <w:rPr>
          <w:rFonts w:cs="Arial"/>
        </w:rPr>
      </w:pPr>
      <w:r w:rsidRPr="007E4260">
        <w:t>.6</w:t>
      </w:r>
      <w:r w:rsidRPr="007E4260">
        <w:tab/>
      </w:r>
      <w:r w:rsidR="0034650A">
        <w:rPr>
          <w:rFonts w:cs="Arial"/>
        </w:rPr>
        <w:t>Consideration of reports on development and implementation of Maritime Service Portfolios (MSPs) (and other e-navigation reports)</w:t>
      </w:r>
      <w:r w:rsidRPr="007E4260">
        <w:t xml:space="preserve"> </w:t>
      </w:r>
      <w:r w:rsidR="00B62301" w:rsidRPr="007E4260">
        <w:t>by Member States and other international organizations</w:t>
      </w:r>
    </w:p>
    <w:p w:rsidR="007F0314" w:rsidRPr="007E4260" w:rsidRDefault="007F0314" w:rsidP="00BA731B">
      <w:pPr>
        <w:ind w:left="1440" w:hanging="720"/>
        <w:jc w:val="both"/>
        <w:rPr>
          <w:rFonts w:cs="Arial"/>
        </w:rPr>
      </w:pPr>
    </w:p>
    <w:p w:rsidR="00C02D9A" w:rsidRPr="007E4260" w:rsidRDefault="005B2471" w:rsidP="007F0314">
      <w:pPr>
        <w:ind w:left="720" w:hanging="720"/>
        <w:jc w:val="both"/>
        <w:rPr>
          <w:rFonts w:cs="Arial"/>
        </w:rPr>
      </w:pPr>
      <w:r w:rsidRPr="007E4260">
        <w:rPr>
          <w:rFonts w:cs="Arial"/>
        </w:rPr>
        <w:t>9</w:t>
      </w:r>
      <w:r w:rsidRPr="007E4260">
        <w:rPr>
          <w:rFonts w:cs="Arial"/>
        </w:rPr>
        <w:tab/>
        <w:t>Three</w:t>
      </w:r>
      <w:r w:rsidR="007F0314" w:rsidRPr="007E4260">
        <w:rPr>
          <w:rFonts w:cs="Arial"/>
        </w:rPr>
        <w:t xml:space="preserve"> outputs, </w:t>
      </w:r>
      <w:r w:rsidRPr="007E4260">
        <w:rPr>
          <w:rFonts w:cs="Arial"/>
        </w:rPr>
        <w:t xml:space="preserve">8.2 (INS modules), </w:t>
      </w:r>
      <w:r w:rsidR="007F0314" w:rsidRPr="007E4260">
        <w:rPr>
          <w:rFonts w:cs="Arial"/>
        </w:rPr>
        <w:t>8.3 (ship reporting Guidelines) and 8.5 (display Guidelines) are identified as high priority items.</w:t>
      </w:r>
      <w:r w:rsidR="00C02D9A" w:rsidRPr="007E4260">
        <w:rPr>
          <w:rFonts w:cs="Arial"/>
        </w:rPr>
        <w:tab/>
      </w:r>
      <w:r w:rsidR="00BA731B" w:rsidRPr="007E4260">
        <w:rPr>
          <w:rFonts w:cs="Arial"/>
        </w:rPr>
        <w:t xml:space="preserve"> </w:t>
      </w:r>
    </w:p>
    <w:p w:rsidR="001D3423" w:rsidRPr="007E4260" w:rsidRDefault="001D3423" w:rsidP="00C02D9A">
      <w:pPr>
        <w:jc w:val="both"/>
        <w:rPr>
          <w:rFonts w:cs="Arial"/>
        </w:rPr>
      </w:pPr>
    </w:p>
    <w:p w:rsidR="001D3423" w:rsidRPr="007E4260" w:rsidRDefault="001D3423" w:rsidP="003073F7">
      <w:pPr>
        <w:pStyle w:val="Default"/>
        <w:jc w:val="both"/>
        <w:rPr>
          <w:b/>
          <w:sz w:val="22"/>
          <w:szCs w:val="22"/>
        </w:rPr>
      </w:pPr>
      <w:r w:rsidRPr="007E4260">
        <w:rPr>
          <w:b/>
          <w:sz w:val="22"/>
          <w:szCs w:val="22"/>
        </w:rPr>
        <w:t>J</w:t>
      </w:r>
      <w:r w:rsidR="009547F0" w:rsidRPr="007E4260">
        <w:rPr>
          <w:b/>
          <w:sz w:val="22"/>
          <w:szCs w:val="22"/>
        </w:rPr>
        <w:t>ustifications</w:t>
      </w:r>
    </w:p>
    <w:p w:rsidR="001D3423" w:rsidRPr="007E4260" w:rsidRDefault="001D3423" w:rsidP="003073F7">
      <w:pPr>
        <w:pStyle w:val="Default"/>
        <w:jc w:val="both"/>
        <w:rPr>
          <w:sz w:val="22"/>
          <w:szCs w:val="22"/>
        </w:rPr>
      </w:pPr>
    </w:p>
    <w:p w:rsidR="001D3423" w:rsidRPr="007E4260" w:rsidRDefault="007F0314" w:rsidP="003073F7">
      <w:pPr>
        <w:pStyle w:val="Default"/>
        <w:jc w:val="both"/>
        <w:rPr>
          <w:sz w:val="22"/>
          <w:szCs w:val="22"/>
        </w:rPr>
      </w:pPr>
      <w:r w:rsidRPr="007E4260">
        <w:rPr>
          <w:sz w:val="22"/>
          <w:szCs w:val="22"/>
        </w:rPr>
        <w:t>10</w:t>
      </w:r>
      <w:r w:rsidR="001D3423" w:rsidRPr="007E4260">
        <w:rPr>
          <w:sz w:val="22"/>
          <w:szCs w:val="22"/>
        </w:rPr>
        <w:tab/>
        <w:t>Justification</w:t>
      </w:r>
      <w:r w:rsidR="00FE39F6" w:rsidRPr="007E4260">
        <w:rPr>
          <w:sz w:val="22"/>
          <w:szCs w:val="22"/>
        </w:rPr>
        <w:t xml:space="preserve"> for each proposed output in accordance</w:t>
      </w:r>
      <w:r w:rsidR="00CF6C8D" w:rsidRPr="007E4260">
        <w:rPr>
          <w:sz w:val="22"/>
          <w:szCs w:val="22"/>
        </w:rPr>
        <w:t xml:space="preserve"> with</w:t>
      </w:r>
      <w:r w:rsidR="00FE39F6" w:rsidRPr="007E4260">
        <w:rPr>
          <w:sz w:val="22"/>
          <w:szCs w:val="22"/>
        </w:rPr>
        <w:t xml:space="preserve"> A</w:t>
      </w:r>
      <w:r w:rsidR="001D3423" w:rsidRPr="007E4260">
        <w:rPr>
          <w:sz w:val="22"/>
          <w:szCs w:val="22"/>
        </w:rPr>
        <w:t>nnex 3 to resolution A.1062(28)</w:t>
      </w:r>
      <w:r w:rsidR="00CF312C" w:rsidRPr="007E4260">
        <w:rPr>
          <w:sz w:val="22"/>
          <w:szCs w:val="22"/>
        </w:rPr>
        <w:t>,</w:t>
      </w:r>
      <w:r w:rsidR="00D32F3F" w:rsidRPr="007E4260">
        <w:rPr>
          <w:sz w:val="22"/>
          <w:szCs w:val="22"/>
        </w:rPr>
        <w:t xml:space="preserve"> including SMART terms</w:t>
      </w:r>
      <w:r w:rsidR="00CF312C" w:rsidRPr="007E4260">
        <w:rPr>
          <w:sz w:val="22"/>
          <w:szCs w:val="22"/>
        </w:rPr>
        <w:t>,</w:t>
      </w:r>
      <w:r w:rsidR="00D32F3F" w:rsidRPr="007E4260">
        <w:rPr>
          <w:sz w:val="22"/>
          <w:szCs w:val="22"/>
        </w:rPr>
        <w:t xml:space="preserve"> are attached at Annex</w:t>
      </w:r>
      <w:r w:rsidR="00CF6C8D" w:rsidRPr="007E4260">
        <w:rPr>
          <w:sz w:val="22"/>
          <w:szCs w:val="22"/>
        </w:rPr>
        <w:t>es 1 to</w:t>
      </w:r>
      <w:r w:rsidR="00BA731B" w:rsidRPr="007E4260">
        <w:rPr>
          <w:sz w:val="22"/>
          <w:szCs w:val="22"/>
        </w:rPr>
        <w:t xml:space="preserve"> 6</w:t>
      </w:r>
      <w:r w:rsidR="00FE39F6" w:rsidRPr="007E4260">
        <w:rPr>
          <w:sz w:val="22"/>
          <w:szCs w:val="22"/>
        </w:rPr>
        <w:t>.</w:t>
      </w:r>
    </w:p>
    <w:p w:rsidR="001D3423" w:rsidRPr="007E4260" w:rsidRDefault="001D3423" w:rsidP="003073F7">
      <w:pPr>
        <w:pStyle w:val="Default"/>
        <w:jc w:val="both"/>
        <w:rPr>
          <w:sz w:val="22"/>
          <w:szCs w:val="22"/>
        </w:rPr>
      </w:pPr>
    </w:p>
    <w:p w:rsidR="00D32F3F" w:rsidRPr="007E4260" w:rsidRDefault="00D32F3F" w:rsidP="003073F7">
      <w:pPr>
        <w:pStyle w:val="Default"/>
        <w:jc w:val="both"/>
        <w:rPr>
          <w:b/>
          <w:sz w:val="22"/>
          <w:szCs w:val="22"/>
        </w:rPr>
      </w:pPr>
      <w:r w:rsidRPr="007E4260">
        <w:rPr>
          <w:b/>
          <w:sz w:val="22"/>
          <w:szCs w:val="22"/>
        </w:rPr>
        <w:t xml:space="preserve">Plan </w:t>
      </w:r>
      <w:r w:rsidR="00CA74CF" w:rsidRPr="007E4260">
        <w:rPr>
          <w:b/>
          <w:sz w:val="22"/>
          <w:szCs w:val="22"/>
        </w:rPr>
        <w:t xml:space="preserve">and Prioritization of the </w:t>
      </w:r>
      <w:r w:rsidRPr="007E4260">
        <w:rPr>
          <w:b/>
          <w:sz w:val="22"/>
          <w:szCs w:val="22"/>
        </w:rPr>
        <w:t>work</w:t>
      </w:r>
    </w:p>
    <w:p w:rsidR="00D32F3F" w:rsidRPr="007E4260" w:rsidRDefault="00D32F3F" w:rsidP="003073F7">
      <w:pPr>
        <w:pStyle w:val="Default"/>
        <w:jc w:val="both"/>
        <w:rPr>
          <w:sz w:val="22"/>
          <w:szCs w:val="22"/>
        </w:rPr>
      </w:pPr>
    </w:p>
    <w:p w:rsidR="00D32F3F" w:rsidRPr="007E4260" w:rsidRDefault="007F0314" w:rsidP="003073F7">
      <w:pPr>
        <w:pStyle w:val="Default"/>
        <w:jc w:val="both"/>
        <w:rPr>
          <w:color w:val="auto"/>
          <w:sz w:val="22"/>
          <w:szCs w:val="22"/>
        </w:rPr>
      </w:pPr>
      <w:r w:rsidRPr="007E4260">
        <w:rPr>
          <w:sz w:val="22"/>
          <w:szCs w:val="22"/>
        </w:rPr>
        <w:t>11</w:t>
      </w:r>
      <w:r w:rsidR="00D32F3F" w:rsidRPr="007E4260">
        <w:rPr>
          <w:sz w:val="22"/>
          <w:szCs w:val="22"/>
        </w:rPr>
        <w:tab/>
      </w:r>
      <w:r w:rsidR="00D32F3F" w:rsidRPr="007E4260">
        <w:rPr>
          <w:color w:val="auto"/>
          <w:sz w:val="22"/>
          <w:szCs w:val="22"/>
        </w:rPr>
        <w:t>Below is comprehensive</w:t>
      </w:r>
      <w:r w:rsidR="003D7829" w:rsidRPr="007E4260">
        <w:rPr>
          <w:color w:val="auto"/>
          <w:sz w:val="22"/>
          <w:szCs w:val="22"/>
        </w:rPr>
        <w:t xml:space="preserve"> summary of the</w:t>
      </w:r>
      <w:r w:rsidR="00D32F3F" w:rsidRPr="007E4260">
        <w:rPr>
          <w:color w:val="auto"/>
          <w:sz w:val="22"/>
          <w:szCs w:val="22"/>
        </w:rPr>
        <w:t xml:space="preserve"> prioritized plan of work, which includes the </w:t>
      </w:r>
      <w:proofErr w:type="gramStart"/>
      <w:r w:rsidR="00D32F3F" w:rsidRPr="007E4260">
        <w:rPr>
          <w:color w:val="auto"/>
          <w:sz w:val="22"/>
          <w:szCs w:val="22"/>
        </w:rPr>
        <w:t>time</w:t>
      </w:r>
      <w:proofErr w:type="gramEnd"/>
      <w:r w:rsidR="00D32F3F" w:rsidRPr="007E4260">
        <w:rPr>
          <w:color w:val="auto"/>
          <w:sz w:val="22"/>
          <w:szCs w:val="22"/>
        </w:rPr>
        <w:t xml:space="preserve"> required for the completion of each output.</w:t>
      </w:r>
      <w:r w:rsidR="004577E9" w:rsidRPr="007E4260">
        <w:rPr>
          <w:color w:val="auto"/>
          <w:sz w:val="22"/>
          <w:szCs w:val="22"/>
        </w:rPr>
        <w:t xml:space="preserve"> The detail plan for each output is contained in the appropriate Annex.</w:t>
      </w:r>
    </w:p>
    <w:p w:rsidR="00925446" w:rsidRPr="007E4260" w:rsidRDefault="00925446" w:rsidP="003073F7">
      <w:pPr>
        <w:pStyle w:val="Default"/>
        <w:jc w:val="both"/>
        <w:rPr>
          <w:color w:val="auto"/>
          <w:sz w:val="22"/>
          <w:szCs w:val="22"/>
        </w:rPr>
      </w:pPr>
    </w:p>
    <w:tbl>
      <w:tblPr>
        <w:tblStyle w:val="TableGrid"/>
        <w:tblW w:w="0" w:type="auto"/>
        <w:tblLayout w:type="fixed"/>
        <w:tblLook w:val="04A0" w:firstRow="1" w:lastRow="0" w:firstColumn="1" w:lastColumn="0" w:noHBand="0" w:noVBand="1"/>
      </w:tblPr>
      <w:tblGrid>
        <w:gridCol w:w="392"/>
        <w:gridCol w:w="425"/>
        <w:gridCol w:w="5245"/>
        <w:gridCol w:w="1984"/>
        <w:gridCol w:w="1240"/>
      </w:tblGrid>
      <w:tr w:rsidR="00925446" w:rsidRPr="007E4260" w:rsidTr="00916F37">
        <w:trPr>
          <w:tblHeader/>
        </w:trPr>
        <w:tc>
          <w:tcPr>
            <w:tcW w:w="6062" w:type="dxa"/>
            <w:gridSpan w:val="3"/>
            <w:vAlign w:val="center"/>
          </w:tcPr>
          <w:p w:rsidR="00925446" w:rsidRPr="007E4260" w:rsidRDefault="00A5721A" w:rsidP="00A5721A">
            <w:pPr>
              <w:pStyle w:val="Default"/>
              <w:jc w:val="center"/>
              <w:rPr>
                <w:b/>
                <w:sz w:val="22"/>
                <w:szCs w:val="22"/>
              </w:rPr>
            </w:pPr>
            <w:r w:rsidRPr="007E4260">
              <w:rPr>
                <w:b/>
                <w:sz w:val="22"/>
                <w:szCs w:val="22"/>
              </w:rPr>
              <w:t xml:space="preserve">Tasks for the </w:t>
            </w:r>
            <w:r w:rsidR="00925446" w:rsidRPr="007E4260">
              <w:rPr>
                <w:b/>
                <w:sz w:val="22"/>
                <w:szCs w:val="22"/>
              </w:rPr>
              <w:t>Committee</w:t>
            </w:r>
            <w:r w:rsidRPr="007E4260">
              <w:rPr>
                <w:b/>
                <w:sz w:val="22"/>
                <w:szCs w:val="22"/>
              </w:rPr>
              <w:t xml:space="preserve"> or Sub-Committee</w:t>
            </w:r>
          </w:p>
        </w:tc>
        <w:tc>
          <w:tcPr>
            <w:tcW w:w="1984" w:type="dxa"/>
            <w:vAlign w:val="center"/>
          </w:tcPr>
          <w:p w:rsidR="00925446" w:rsidRPr="007E4260" w:rsidRDefault="00A5721A" w:rsidP="00A5721A">
            <w:pPr>
              <w:pStyle w:val="Default"/>
              <w:jc w:val="center"/>
              <w:rPr>
                <w:b/>
                <w:sz w:val="22"/>
                <w:szCs w:val="22"/>
              </w:rPr>
            </w:pPr>
            <w:r w:rsidRPr="007E4260">
              <w:rPr>
                <w:b/>
                <w:sz w:val="22"/>
                <w:szCs w:val="22"/>
              </w:rPr>
              <w:t>Committee or</w:t>
            </w:r>
            <w:r w:rsidRPr="007E4260">
              <w:rPr>
                <w:b/>
                <w:sz w:val="22"/>
                <w:szCs w:val="22"/>
              </w:rPr>
              <w:br/>
            </w:r>
            <w:r w:rsidR="00925446" w:rsidRPr="007E4260">
              <w:rPr>
                <w:b/>
                <w:sz w:val="22"/>
                <w:szCs w:val="22"/>
              </w:rPr>
              <w:t>Sub-Committee</w:t>
            </w:r>
          </w:p>
        </w:tc>
        <w:tc>
          <w:tcPr>
            <w:tcW w:w="1240" w:type="dxa"/>
            <w:vAlign w:val="center"/>
          </w:tcPr>
          <w:p w:rsidR="00925446" w:rsidRPr="007E4260" w:rsidRDefault="00925446" w:rsidP="00A5721A">
            <w:pPr>
              <w:pStyle w:val="Default"/>
              <w:jc w:val="center"/>
              <w:rPr>
                <w:b/>
                <w:sz w:val="22"/>
                <w:szCs w:val="22"/>
              </w:rPr>
            </w:pPr>
            <w:r w:rsidRPr="007E4260">
              <w:rPr>
                <w:b/>
                <w:sz w:val="22"/>
                <w:szCs w:val="22"/>
              </w:rPr>
              <w:t>Deadline</w:t>
            </w:r>
          </w:p>
        </w:tc>
      </w:tr>
      <w:tr w:rsidR="000D3C95" w:rsidRPr="007E4260" w:rsidTr="00916F37">
        <w:tc>
          <w:tcPr>
            <w:tcW w:w="392" w:type="dxa"/>
          </w:tcPr>
          <w:p w:rsidR="000D3C95" w:rsidRPr="007E4260" w:rsidRDefault="000D3C95" w:rsidP="00925446">
            <w:pPr>
              <w:jc w:val="both"/>
            </w:pPr>
            <w:r w:rsidRPr="007E4260">
              <w:t>1</w:t>
            </w:r>
          </w:p>
        </w:tc>
        <w:tc>
          <w:tcPr>
            <w:tcW w:w="425" w:type="dxa"/>
          </w:tcPr>
          <w:p w:rsidR="001046D1" w:rsidRPr="007E4260" w:rsidRDefault="001046D1" w:rsidP="00916F37">
            <w:pPr>
              <w:jc w:val="center"/>
            </w:pPr>
            <w:r w:rsidRPr="007E4260">
              <w:t>a</w:t>
            </w:r>
          </w:p>
          <w:p w:rsidR="001046D1" w:rsidRPr="007E4260" w:rsidRDefault="001046D1" w:rsidP="00916F37">
            <w:pPr>
              <w:jc w:val="center"/>
            </w:pPr>
          </w:p>
          <w:p w:rsidR="001046D1" w:rsidRPr="007E4260" w:rsidRDefault="001046D1" w:rsidP="00916F37">
            <w:pPr>
              <w:jc w:val="center"/>
            </w:pPr>
            <w:r w:rsidRPr="007E4260">
              <w:t>b</w:t>
            </w:r>
          </w:p>
        </w:tc>
        <w:tc>
          <w:tcPr>
            <w:tcW w:w="5245" w:type="dxa"/>
          </w:tcPr>
          <w:p w:rsidR="001046D1" w:rsidRPr="007E4260" w:rsidRDefault="001046D1" w:rsidP="003073F7">
            <w:pPr>
              <w:pStyle w:val="Default"/>
              <w:jc w:val="both"/>
              <w:rPr>
                <w:sz w:val="22"/>
                <w:szCs w:val="22"/>
              </w:rPr>
            </w:pPr>
            <w:r w:rsidRPr="007E4260">
              <w:rPr>
                <w:sz w:val="22"/>
                <w:szCs w:val="22"/>
              </w:rPr>
              <w:t>Receive Input papers on INS</w:t>
            </w:r>
          </w:p>
          <w:p w:rsidR="001046D1" w:rsidRPr="007E4260" w:rsidRDefault="001046D1" w:rsidP="003073F7">
            <w:pPr>
              <w:pStyle w:val="Default"/>
              <w:jc w:val="both"/>
              <w:rPr>
                <w:sz w:val="22"/>
                <w:szCs w:val="22"/>
              </w:rPr>
            </w:pPr>
          </w:p>
          <w:p w:rsidR="000D3C95" w:rsidRPr="007E4260" w:rsidRDefault="000D3C95" w:rsidP="003073F7">
            <w:pPr>
              <w:pStyle w:val="Default"/>
              <w:jc w:val="both"/>
              <w:rPr>
                <w:sz w:val="22"/>
                <w:szCs w:val="22"/>
              </w:rPr>
            </w:pPr>
            <w:r w:rsidRPr="007E4260">
              <w:rPr>
                <w:sz w:val="22"/>
                <w:szCs w:val="22"/>
              </w:rPr>
              <w:t>Preparation of Draft new modules, to the Revised performance standards for Integrated Navigation Systems (INS) (resolution MSC.252(83)) relating to the harmonization of bridge design and display of information (Annex 2)</w:t>
            </w:r>
          </w:p>
        </w:tc>
        <w:tc>
          <w:tcPr>
            <w:tcW w:w="1984" w:type="dxa"/>
          </w:tcPr>
          <w:p w:rsidR="001046D1" w:rsidRPr="007E4260" w:rsidRDefault="001046D1" w:rsidP="003073F7">
            <w:pPr>
              <w:pStyle w:val="Default"/>
              <w:jc w:val="both"/>
              <w:rPr>
                <w:sz w:val="22"/>
                <w:szCs w:val="22"/>
              </w:rPr>
            </w:pPr>
            <w:r w:rsidRPr="007E4260">
              <w:rPr>
                <w:sz w:val="22"/>
                <w:szCs w:val="22"/>
              </w:rPr>
              <w:t>Before NCSR 3</w:t>
            </w:r>
          </w:p>
          <w:p w:rsidR="001046D1" w:rsidRPr="007E4260" w:rsidRDefault="001046D1" w:rsidP="003073F7">
            <w:pPr>
              <w:pStyle w:val="Default"/>
              <w:jc w:val="both"/>
              <w:rPr>
                <w:sz w:val="22"/>
                <w:szCs w:val="22"/>
              </w:rPr>
            </w:pPr>
          </w:p>
          <w:p w:rsidR="000D3C95" w:rsidRPr="007E4260" w:rsidRDefault="000D3C95" w:rsidP="003073F7">
            <w:pPr>
              <w:pStyle w:val="Default"/>
              <w:jc w:val="both"/>
              <w:rPr>
                <w:sz w:val="22"/>
                <w:szCs w:val="22"/>
              </w:rPr>
            </w:pPr>
            <w:r w:rsidRPr="007E4260">
              <w:rPr>
                <w:sz w:val="22"/>
                <w:szCs w:val="22"/>
              </w:rPr>
              <w:t xml:space="preserve">NCSR 3 and </w:t>
            </w:r>
          </w:p>
          <w:p w:rsidR="000D3C95" w:rsidRPr="007E4260" w:rsidRDefault="000D3C95" w:rsidP="003073F7">
            <w:pPr>
              <w:pStyle w:val="Default"/>
              <w:jc w:val="both"/>
              <w:rPr>
                <w:sz w:val="22"/>
                <w:szCs w:val="22"/>
              </w:rPr>
            </w:pPr>
            <w:r w:rsidRPr="007E4260">
              <w:rPr>
                <w:sz w:val="22"/>
                <w:szCs w:val="22"/>
              </w:rPr>
              <w:t>NSCR 4</w:t>
            </w:r>
          </w:p>
          <w:p w:rsidR="00916F37" w:rsidRPr="007E4260" w:rsidRDefault="00916F37" w:rsidP="003073F7">
            <w:pPr>
              <w:pStyle w:val="Default"/>
              <w:jc w:val="both"/>
              <w:rPr>
                <w:sz w:val="22"/>
                <w:szCs w:val="22"/>
              </w:rPr>
            </w:pPr>
            <w:r w:rsidRPr="007E4260">
              <w:rPr>
                <w:sz w:val="22"/>
                <w:szCs w:val="22"/>
              </w:rPr>
              <w:t>High Priority</w:t>
            </w:r>
          </w:p>
        </w:tc>
        <w:tc>
          <w:tcPr>
            <w:tcW w:w="1240" w:type="dxa"/>
          </w:tcPr>
          <w:p w:rsidR="001046D1" w:rsidRPr="007E4260" w:rsidRDefault="001046D1" w:rsidP="003073F7">
            <w:pPr>
              <w:pStyle w:val="Default"/>
              <w:jc w:val="both"/>
              <w:rPr>
                <w:sz w:val="22"/>
                <w:szCs w:val="22"/>
              </w:rPr>
            </w:pPr>
            <w:r w:rsidRPr="007E4260">
              <w:rPr>
                <w:sz w:val="22"/>
                <w:szCs w:val="22"/>
              </w:rPr>
              <w:t>Dec 2015</w:t>
            </w:r>
          </w:p>
          <w:p w:rsidR="001046D1" w:rsidRPr="007E4260" w:rsidRDefault="001046D1" w:rsidP="003073F7">
            <w:pPr>
              <w:pStyle w:val="Default"/>
              <w:jc w:val="both"/>
              <w:rPr>
                <w:sz w:val="22"/>
                <w:szCs w:val="22"/>
              </w:rPr>
            </w:pPr>
          </w:p>
          <w:p w:rsidR="000D3C95" w:rsidRPr="007E4260" w:rsidRDefault="000D3C95" w:rsidP="003073F7">
            <w:pPr>
              <w:pStyle w:val="Default"/>
              <w:jc w:val="both"/>
              <w:rPr>
                <w:sz w:val="22"/>
                <w:szCs w:val="22"/>
              </w:rPr>
            </w:pPr>
            <w:r w:rsidRPr="007E4260">
              <w:rPr>
                <w:sz w:val="22"/>
                <w:szCs w:val="22"/>
              </w:rPr>
              <w:t>2017</w:t>
            </w:r>
          </w:p>
        </w:tc>
      </w:tr>
      <w:tr w:rsidR="000D3C95" w:rsidRPr="007E4260" w:rsidTr="00916F37">
        <w:tc>
          <w:tcPr>
            <w:tcW w:w="392" w:type="dxa"/>
          </w:tcPr>
          <w:p w:rsidR="000D3C95" w:rsidRPr="007E4260" w:rsidRDefault="000D3C95" w:rsidP="003073F7">
            <w:pPr>
              <w:pStyle w:val="Default"/>
              <w:jc w:val="both"/>
              <w:rPr>
                <w:sz w:val="22"/>
                <w:szCs w:val="22"/>
              </w:rPr>
            </w:pPr>
            <w:r w:rsidRPr="007E4260">
              <w:rPr>
                <w:sz w:val="22"/>
                <w:szCs w:val="22"/>
              </w:rPr>
              <w:t>2</w:t>
            </w:r>
          </w:p>
        </w:tc>
        <w:tc>
          <w:tcPr>
            <w:tcW w:w="425" w:type="dxa"/>
          </w:tcPr>
          <w:p w:rsidR="000D3C95" w:rsidRPr="007E4260" w:rsidRDefault="00916F37" w:rsidP="00916F37">
            <w:pPr>
              <w:pStyle w:val="Default"/>
              <w:jc w:val="center"/>
              <w:rPr>
                <w:sz w:val="22"/>
                <w:szCs w:val="22"/>
              </w:rPr>
            </w:pPr>
            <w:r w:rsidRPr="007E4260">
              <w:rPr>
                <w:sz w:val="22"/>
                <w:szCs w:val="22"/>
              </w:rPr>
              <w:t>a</w:t>
            </w:r>
          </w:p>
          <w:p w:rsidR="00916F37" w:rsidRPr="007E4260" w:rsidRDefault="00916F37" w:rsidP="00916F37">
            <w:pPr>
              <w:pStyle w:val="Default"/>
              <w:jc w:val="center"/>
              <w:rPr>
                <w:sz w:val="22"/>
                <w:szCs w:val="22"/>
              </w:rPr>
            </w:pPr>
          </w:p>
          <w:p w:rsidR="00916F37" w:rsidRPr="007E4260" w:rsidRDefault="00916F37" w:rsidP="00916F37">
            <w:pPr>
              <w:pStyle w:val="Default"/>
              <w:jc w:val="center"/>
              <w:rPr>
                <w:sz w:val="22"/>
                <w:szCs w:val="22"/>
              </w:rPr>
            </w:pPr>
            <w:r w:rsidRPr="007E4260">
              <w:rPr>
                <w:sz w:val="22"/>
                <w:szCs w:val="22"/>
              </w:rPr>
              <w:t>b</w:t>
            </w:r>
          </w:p>
        </w:tc>
        <w:tc>
          <w:tcPr>
            <w:tcW w:w="5245" w:type="dxa"/>
          </w:tcPr>
          <w:p w:rsidR="001046D1" w:rsidRPr="007E4260" w:rsidRDefault="001046D1" w:rsidP="00916F37">
            <w:pPr>
              <w:pStyle w:val="Default"/>
              <w:jc w:val="both"/>
              <w:rPr>
                <w:sz w:val="22"/>
                <w:szCs w:val="22"/>
              </w:rPr>
            </w:pPr>
            <w:r w:rsidRPr="007E4260">
              <w:rPr>
                <w:sz w:val="22"/>
                <w:szCs w:val="22"/>
              </w:rPr>
              <w:t>Receive Input papers on ship reporting systems</w:t>
            </w:r>
          </w:p>
          <w:p w:rsidR="001046D1" w:rsidRPr="007E4260" w:rsidRDefault="001046D1" w:rsidP="00916F37">
            <w:pPr>
              <w:pStyle w:val="Default"/>
              <w:jc w:val="both"/>
              <w:rPr>
                <w:sz w:val="22"/>
                <w:szCs w:val="22"/>
              </w:rPr>
            </w:pPr>
          </w:p>
          <w:p w:rsidR="000D3C95" w:rsidRPr="007E4260" w:rsidRDefault="000D3C95" w:rsidP="00916F37">
            <w:pPr>
              <w:pStyle w:val="Default"/>
              <w:jc w:val="both"/>
              <w:rPr>
                <w:sz w:val="22"/>
                <w:szCs w:val="22"/>
              </w:rPr>
            </w:pPr>
            <w:r w:rsidRPr="007E4260">
              <w:rPr>
                <w:sz w:val="22"/>
                <w:szCs w:val="22"/>
              </w:rPr>
              <w:t>Preparation of Draft revised Guidelines and criteria for ship reporting systems (resolution MSC.43(64), as amended) relating to standardised and harmonized electronic ship reporting and automated collection of onboard data for reporting (Annex3)</w:t>
            </w:r>
          </w:p>
        </w:tc>
        <w:tc>
          <w:tcPr>
            <w:tcW w:w="1984" w:type="dxa"/>
          </w:tcPr>
          <w:p w:rsidR="001046D1" w:rsidRPr="007E4260" w:rsidRDefault="001046D1" w:rsidP="003073F7">
            <w:pPr>
              <w:pStyle w:val="Default"/>
              <w:jc w:val="both"/>
              <w:rPr>
                <w:sz w:val="22"/>
                <w:szCs w:val="22"/>
              </w:rPr>
            </w:pPr>
            <w:r w:rsidRPr="007E4260">
              <w:rPr>
                <w:sz w:val="22"/>
                <w:szCs w:val="22"/>
              </w:rPr>
              <w:t>Before NCSR 3</w:t>
            </w:r>
          </w:p>
          <w:p w:rsidR="001046D1" w:rsidRPr="007E4260" w:rsidRDefault="001046D1" w:rsidP="003073F7">
            <w:pPr>
              <w:pStyle w:val="Default"/>
              <w:jc w:val="both"/>
              <w:rPr>
                <w:sz w:val="22"/>
                <w:szCs w:val="22"/>
              </w:rPr>
            </w:pPr>
          </w:p>
          <w:p w:rsidR="001046D1" w:rsidRPr="007E4260" w:rsidRDefault="000D3C95" w:rsidP="003073F7">
            <w:pPr>
              <w:pStyle w:val="Default"/>
              <w:jc w:val="both"/>
              <w:rPr>
                <w:sz w:val="22"/>
                <w:szCs w:val="22"/>
              </w:rPr>
            </w:pPr>
            <w:r w:rsidRPr="007E4260">
              <w:rPr>
                <w:sz w:val="22"/>
                <w:szCs w:val="22"/>
              </w:rPr>
              <w:t>NCSR 3 and</w:t>
            </w:r>
          </w:p>
          <w:p w:rsidR="000D3C95" w:rsidRPr="007E4260" w:rsidRDefault="000D3C95" w:rsidP="003073F7">
            <w:pPr>
              <w:pStyle w:val="Default"/>
              <w:jc w:val="both"/>
              <w:rPr>
                <w:sz w:val="22"/>
                <w:szCs w:val="22"/>
              </w:rPr>
            </w:pPr>
            <w:r w:rsidRPr="007E4260">
              <w:rPr>
                <w:sz w:val="22"/>
                <w:szCs w:val="22"/>
              </w:rPr>
              <w:t>NSCR</w:t>
            </w:r>
            <w:r w:rsidR="001046D1" w:rsidRPr="007E4260">
              <w:rPr>
                <w:sz w:val="22"/>
                <w:szCs w:val="22"/>
              </w:rPr>
              <w:t xml:space="preserve"> </w:t>
            </w:r>
            <w:r w:rsidRPr="007E4260">
              <w:rPr>
                <w:sz w:val="22"/>
                <w:szCs w:val="22"/>
              </w:rPr>
              <w:t>4</w:t>
            </w:r>
          </w:p>
          <w:p w:rsidR="00916F37" w:rsidRPr="007E4260" w:rsidRDefault="00916F37" w:rsidP="003073F7">
            <w:pPr>
              <w:pStyle w:val="Default"/>
              <w:jc w:val="both"/>
              <w:rPr>
                <w:sz w:val="22"/>
                <w:szCs w:val="22"/>
              </w:rPr>
            </w:pPr>
            <w:r w:rsidRPr="007E4260">
              <w:rPr>
                <w:sz w:val="22"/>
                <w:szCs w:val="22"/>
              </w:rPr>
              <w:t>High Priority</w:t>
            </w:r>
          </w:p>
        </w:tc>
        <w:tc>
          <w:tcPr>
            <w:tcW w:w="1240" w:type="dxa"/>
          </w:tcPr>
          <w:p w:rsidR="001046D1" w:rsidRPr="007E4260" w:rsidRDefault="001046D1" w:rsidP="003073F7">
            <w:pPr>
              <w:pStyle w:val="Default"/>
              <w:jc w:val="both"/>
              <w:rPr>
                <w:sz w:val="22"/>
                <w:szCs w:val="22"/>
              </w:rPr>
            </w:pPr>
            <w:r w:rsidRPr="007E4260">
              <w:rPr>
                <w:sz w:val="22"/>
                <w:szCs w:val="22"/>
              </w:rPr>
              <w:t>Dec 2015</w:t>
            </w:r>
          </w:p>
          <w:p w:rsidR="001046D1" w:rsidRPr="007E4260" w:rsidRDefault="001046D1" w:rsidP="003073F7">
            <w:pPr>
              <w:pStyle w:val="Default"/>
              <w:jc w:val="both"/>
              <w:rPr>
                <w:sz w:val="22"/>
                <w:szCs w:val="22"/>
              </w:rPr>
            </w:pPr>
          </w:p>
          <w:p w:rsidR="000D3C95" w:rsidRPr="007E4260" w:rsidRDefault="000D3C95" w:rsidP="003073F7">
            <w:pPr>
              <w:pStyle w:val="Default"/>
              <w:jc w:val="both"/>
              <w:rPr>
                <w:sz w:val="22"/>
                <w:szCs w:val="22"/>
              </w:rPr>
            </w:pPr>
            <w:r w:rsidRPr="007E4260">
              <w:rPr>
                <w:sz w:val="22"/>
                <w:szCs w:val="22"/>
              </w:rPr>
              <w:t>2017</w:t>
            </w:r>
          </w:p>
        </w:tc>
      </w:tr>
      <w:tr w:rsidR="000D3C95" w:rsidRPr="007E4260" w:rsidTr="00916F37">
        <w:tc>
          <w:tcPr>
            <w:tcW w:w="392" w:type="dxa"/>
          </w:tcPr>
          <w:p w:rsidR="000D3C95" w:rsidRPr="007E4260" w:rsidRDefault="000D3C95" w:rsidP="003073F7">
            <w:pPr>
              <w:pStyle w:val="Default"/>
              <w:jc w:val="both"/>
              <w:rPr>
                <w:sz w:val="22"/>
                <w:szCs w:val="22"/>
              </w:rPr>
            </w:pPr>
            <w:r w:rsidRPr="007E4260">
              <w:rPr>
                <w:sz w:val="22"/>
                <w:szCs w:val="22"/>
              </w:rPr>
              <w:t>3</w:t>
            </w:r>
          </w:p>
        </w:tc>
        <w:tc>
          <w:tcPr>
            <w:tcW w:w="425" w:type="dxa"/>
          </w:tcPr>
          <w:p w:rsidR="000D3C95" w:rsidRDefault="005D18CA" w:rsidP="00916F37">
            <w:pPr>
              <w:pStyle w:val="Default"/>
              <w:jc w:val="center"/>
              <w:rPr>
                <w:sz w:val="22"/>
                <w:szCs w:val="22"/>
              </w:rPr>
            </w:pPr>
            <w:r>
              <w:rPr>
                <w:sz w:val="22"/>
                <w:szCs w:val="22"/>
              </w:rPr>
              <w:t>a</w:t>
            </w:r>
          </w:p>
          <w:p w:rsidR="00AF3B29" w:rsidRPr="007E4260" w:rsidRDefault="00AF3B29" w:rsidP="00916F37">
            <w:pPr>
              <w:pStyle w:val="Default"/>
              <w:jc w:val="center"/>
              <w:rPr>
                <w:sz w:val="22"/>
                <w:szCs w:val="22"/>
              </w:rPr>
            </w:pPr>
          </w:p>
          <w:p w:rsidR="00916F37" w:rsidRPr="007E4260" w:rsidRDefault="00916F37" w:rsidP="00916F37">
            <w:pPr>
              <w:pStyle w:val="Default"/>
              <w:jc w:val="center"/>
              <w:rPr>
                <w:sz w:val="22"/>
                <w:szCs w:val="22"/>
              </w:rPr>
            </w:pPr>
          </w:p>
          <w:p w:rsidR="00916F37" w:rsidRPr="007E4260" w:rsidRDefault="00916F37" w:rsidP="00916F37">
            <w:pPr>
              <w:pStyle w:val="Default"/>
              <w:jc w:val="center"/>
              <w:rPr>
                <w:sz w:val="22"/>
                <w:szCs w:val="22"/>
              </w:rPr>
            </w:pPr>
            <w:r w:rsidRPr="007E4260">
              <w:rPr>
                <w:sz w:val="22"/>
                <w:szCs w:val="22"/>
              </w:rPr>
              <w:t>b</w:t>
            </w:r>
          </w:p>
        </w:tc>
        <w:tc>
          <w:tcPr>
            <w:tcW w:w="5245" w:type="dxa"/>
          </w:tcPr>
          <w:p w:rsidR="001046D1" w:rsidRPr="007E4260" w:rsidRDefault="001046D1" w:rsidP="00916F37">
            <w:pPr>
              <w:jc w:val="both"/>
            </w:pPr>
            <w:r w:rsidRPr="007E4260">
              <w:t xml:space="preserve">Receive Input papers on </w:t>
            </w:r>
            <w:r w:rsidR="00916F37" w:rsidRPr="007E4260">
              <w:t>display of received information</w:t>
            </w:r>
          </w:p>
          <w:p w:rsidR="001046D1" w:rsidRPr="007E4260" w:rsidRDefault="001046D1" w:rsidP="00916F37">
            <w:pPr>
              <w:jc w:val="both"/>
            </w:pPr>
          </w:p>
          <w:p w:rsidR="000D3C95" w:rsidRPr="007E4260" w:rsidRDefault="000D3C95" w:rsidP="00916F37">
            <w:pPr>
              <w:jc w:val="both"/>
            </w:pPr>
            <w:r w:rsidRPr="007E4260">
              <w:t>Preparation of Draft Guidelines for</w:t>
            </w:r>
            <w:r w:rsidRPr="007E4260">
              <w:rPr>
                <w:rFonts w:cs="Arial"/>
                <w:lang w:val="en-US"/>
              </w:rPr>
              <w:t xml:space="preserve"> the harmonized display of navigation information received via communications equipment (Annex 5)</w:t>
            </w:r>
          </w:p>
        </w:tc>
        <w:tc>
          <w:tcPr>
            <w:tcW w:w="1984" w:type="dxa"/>
          </w:tcPr>
          <w:p w:rsidR="00916F37" w:rsidRPr="007E4260" w:rsidRDefault="00916F37" w:rsidP="003073F7">
            <w:pPr>
              <w:pStyle w:val="Default"/>
              <w:jc w:val="both"/>
              <w:rPr>
                <w:sz w:val="22"/>
                <w:szCs w:val="22"/>
              </w:rPr>
            </w:pPr>
            <w:r w:rsidRPr="007E4260">
              <w:rPr>
                <w:sz w:val="22"/>
                <w:szCs w:val="22"/>
              </w:rPr>
              <w:t>Before NCSR 3</w:t>
            </w:r>
          </w:p>
          <w:p w:rsidR="00916F37" w:rsidRPr="007E4260" w:rsidRDefault="00916F37" w:rsidP="003073F7">
            <w:pPr>
              <w:pStyle w:val="Default"/>
              <w:jc w:val="both"/>
              <w:rPr>
                <w:sz w:val="22"/>
                <w:szCs w:val="22"/>
              </w:rPr>
            </w:pPr>
          </w:p>
          <w:p w:rsidR="001046D1" w:rsidRPr="007E4260" w:rsidRDefault="000D3C95" w:rsidP="003073F7">
            <w:pPr>
              <w:pStyle w:val="Default"/>
              <w:jc w:val="both"/>
              <w:rPr>
                <w:sz w:val="22"/>
                <w:szCs w:val="22"/>
              </w:rPr>
            </w:pPr>
            <w:r w:rsidRPr="007E4260">
              <w:rPr>
                <w:sz w:val="22"/>
                <w:szCs w:val="22"/>
              </w:rPr>
              <w:t xml:space="preserve">NCSR 3 and </w:t>
            </w:r>
          </w:p>
          <w:p w:rsidR="000D3C95" w:rsidRPr="007E4260" w:rsidRDefault="000D3C95" w:rsidP="003073F7">
            <w:pPr>
              <w:pStyle w:val="Default"/>
              <w:jc w:val="both"/>
              <w:rPr>
                <w:sz w:val="22"/>
                <w:szCs w:val="22"/>
              </w:rPr>
            </w:pPr>
            <w:r w:rsidRPr="007E4260">
              <w:rPr>
                <w:sz w:val="22"/>
                <w:szCs w:val="22"/>
              </w:rPr>
              <w:t>NCSR 4</w:t>
            </w:r>
          </w:p>
          <w:p w:rsidR="00916F37" w:rsidRPr="007E4260" w:rsidRDefault="00916F37" w:rsidP="003073F7">
            <w:pPr>
              <w:pStyle w:val="Default"/>
              <w:jc w:val="both"/>
              <w:rPr>
                <w:sz w:val="22"/>
                <w:szCs w:val="22"/>
              </w:rPr>
            </w:pPr>
            <w:r w:rsidRPr="007E4260">
              <w:rPr>
                <w:sz w:val="22"/>
                <w:szCs w:val="22"/>
              </w:rPr>
              <w:t>High Priority</w:t>
            </w:r>
          </w:p>
        </w:tc>
        <w:tc>
          <w:tcPr>
            <w:tcW w:w="1240" w:type="dxa"/>
          </w:tcPr>
          <w:p w:rsidR="00916F37" w:rsidRPr="007E4260" w:rsidRDefault="00916F37" w:rsidP="003073F7">
            <w:pPr>
              <w:pStyle w:val="Default"/>
              <w:jc w:val="both"/>
              <w:rPr>
                <w:sz w:val="22"/>
                <w:szCs w:val="22"/>
              </w:rPr>
            </w:pPr>
            <w:r w:rsidRPr="007E4260">
              <w:rPr>
                <w:sz w:val="22"/>
                <w:szCs w:val="22"/>
              </w:rPr>
              <w:t>Dec 2015</w:t>
            </w:r>
          </w:p>
          <w:p w:rsidR="00916F37" w:rsidRPr="007E4260" w:rsidRDefault="00916F37" w:rsidP="003073F7">
            <w:pPr>
              <w:pStyle w:val="Default"/>
              <w:jc w:val="both"/>
              <w:rPr>
                <w:sz w:val="22"/>
                <w:szCs w:val="22"/>
              </w:rPr>
            </w:pPr>
          </w:p>
          <w:p w:rsidR="000D3C95" w:rsidRPr="007E4260" w:rsidRDefault="000D3C95" w:rsidP="003073F7">
            <w:pPr>
              <w:pStyle w:val="Default"/>
              <w:jc w:val="both"/>
              <w:rPr>
                <w:sz w:val="22"/>
                <w:szCs w:val="22"/>
              </w:rPr>
            </w:pPr>
            <w:r w:rsidRPr="007E4260">
              <w:rPr>
                <w:sz w:val="22"/>
                <w:szCs w:val="22"/>
              </w:rPr>
              <w:t>2017</w:t>
            </w:r>
          </w:p>
        </w:tc>
      </w:tr>
      <w:tr w:rsidR="000D3C95" w:rsidRPr="007E4260" w:rsidTr="00916F37">
        <w:tc>
          <w:tcPr>
            <w:tcW w:w="392" w:type="dxa"/>
          </w:tcPr>
          <w:p w:rsidR="000D3C95" w:rsidRPr="007E4260" w:rsidRDefault="000D3C95" w:rsidP="003073F7">
            <w:pPr>
              <w:pStyle w:val="Default"/>
              <w:jc w:val="both"/>
              <w:rPr>
                <w:sz w:val="22"/>
                <w:szCs w:val="22"/>
              </w:rPr>
            </w:pPr>
            <w:r w:rsidRPr="007E4260">
              <w:rPr>
                <w:sz w:val="22"/>
                <w:szCs w:val="22"/>
              </w:rPr>
              <w:t>4</w:t>
            </w:r>
          </w:p>
        </w:tc>
        <w:tc>
          <w:tcPr>
            <w:tcW w:w="425" w:type="dxa"/>
          </w:tcPr>
          <w:p w:rsidR="000D3C95" w:rsidRPr="007E4260" w:rsidRDefault="00916F37" w:rsidP="00916F37">
            <w:pPr>
              <w:pStyle w:val="Default"/>
              <w:jc w:val="center"/>
              <w:rPr>
                <w:sz w:val="22"/>
                <w:szCs w:val="22"/>
              </w:rPr>
            </w:pPr>
            <w:r w:rsidRPr="007E4260">
              <w:rPr>
                <w:sz w:val="22"/>
                <w:szCs w:val="22"/>
              </w:rPr>
              <w:t>a</w:t>
            </w:r>
          </w:p>
          <w:p w:rsidR="00916F37" w:rsidRPr="007E4260" w:rsidRDefault="00916F37" w:rsidP="00916F37">
            <w:pPr>
              <w:pStyle w:val="Default"/>
              <w:jc w:val="center"/>
              <w:rPr>
                <w:sz w:val="22"/>
                <w:szCs w:val="22"/>
              </w:rPr>
            </w:pPr>
          </w:p>
          <w:p w:rsidR="00916F37" w:rsidRPr="007E4260" w:rsidRDefault="00916F37" w:rsidP="00916F37">
            <w:pPr>
              <w:pStyle w:val="Default"/>
              <w:jc w:val="center"/>
              <w:rPr>
                <w:sz w:val="22"/>
                <w:szCs w:val="22"/>
              </w:rPr>
            </w:pPr>
            <w:r w:rsidRPr="007E4260">
              <w:rPr>
                <w:sz w:val="22"/>
                <w:szCs w:val="22"/>
              </w:rPr>
              <w:t>b</w:t>
            </w:r>
          </w:p>
        </w:tc>
        <w:tc>
          <w:tcPr>
            <w:tcW w:w="5245" w:type="dxa"/>
          </w:tcPr>
          <w:p w:rsidR="00916F37" w:rsidRPr="007E4260" w:rsidRDefault="00916F37" w:rsidP="00916F37">
            <w:pPr>
              <w:pStyle w:val="Default"/>
              <w:jc w:val="both"/>
              <w:rPr>
                <w:sz w:val="22"/>
                <w:szCs w:val="22"/>
              </w:rPr>
            </w:pPr>
            <w:r w:rsidRPr="007E4260">
              <w:rPr>
                <w:sz w:val="22"/>
                <w:szCs w:val="22"/>
              </w:rPr>
              <w:t>Receive Input papers on S-mode</w:t>
            </w:r>
          </w:p>
          <w:p w:rsidR="00916F37" w:rsidRPr="007E4260" w:rsidRDefault="00916F37" w:rsidP="00916F37">
            <w:pPr>
              <w:pStyle w:val="Default"/>
              <w:jc w:val="both"/>
              <w:rPr>
                <w:sz w:val="22"/>
                <w:szCs w:val="22"/>
              </w:rPr>
            </w:pPr>
          </w:p>
          <w:p w:rsidR="000D3C95" w:rsidRPr="007E4260" w:rsidRDefault="000D3C95" w:rsidP="00916F37">
            <w:pPr>
              <w:pStyle w:val="Default"/>
              <w:jc w:val="both"/>
              <w:rPr>
                <w:sz w:val="22"/>
                <w:szCs w:val="22"/>
              </w:rPr>
            </w:pPr>
            <w:r w:rsidRPr="007E4260">
              <w:rPr>
                <w:sz w:val="22"/>
                <w:szCs w:val="22"/>
              </w:rPr>
              <w:t>Preparation of Dra</w:t>
            </w:r>
            <w:r w:rsidR="00025D8F">
              <w:rPr>
                <w:sz w:val="22"/>
                <w:szCs w:val="22"/>
              </w:rPr>
              <w:t xml:space="preserve">ft Guidelines on standardized </w:t>
            </w:r>
            <w:r w:rsidRPr="007E4260">
              <w:rPr>
                <w:sz w:val="22"/>
                <w:szCs w:val="22"/>
              </w:rPr>
              <w:t xml:space="preserve"> modes of operation, S-mode (Annex 1)</w:t>
            </w:r>
          </w:p>
        </w:tc>
        <w:tc>
          <w:tcPr>
            <w:tcW w:w="1984" w:type="dxa"/>
          </w:tcPr>
          <w:p w:rsidR="00916F37" w:rsidRPr="007E4260" w:rsidRDefault="00916F37" w:rsidP="003073F7">
            <w:pPr>
              <w:pStyle w:val="Default"/>
              <w:jc w:val="both"/>
              <w:rPr>
                <w:sz w:val="22"/>
                <w:szCs w:val="22"/>
              </w:rPr>
            </w:pPr>
            <w:r w:rsidRPr="007E4260">
              <w:rPr>
                <w:sz w:val="22"/>
                <w:szCs w:val="22"/>
              </w:rPr>
              <w:t>Before NCSR 5</w:t>
            </w:r>
          </w:p>
          <w:p w:rsidR="00916F37" w:rsidRPr="007E4260" w:rsidRDefault="00916F37" w:rsidP="003073F7">
            <w:pPr>
              <w:pStyle w:val="Default"/>
              <w:jc w:val="both"/>
              <w:rPr>
                <w:sz w:val="22"/>
                <w:szCs w:val="22"/>
              </w:rPr>
            </w:pPr>
          </w:p>
          <w:p w:rsidR="001046D1" w:rsidRPr="007E4260" w:rsidRDefault="000D3C95" w:rsidP="003073F7">
            <w:pPr>
              <w:pStyle w:val="Default"/>
              <w:jc w:val="both"/>
              <w:rPr>
                <w:sz w:val="22"/>
                <w:szCs w:val="22"/>
              </w:rPr>
            </w:pPr>
            <w:r w:rsidRPr="007E4260">
              <w:rPr>
                <w:sz w:val="22"/>
                <w:szCs w:val="22"/>
              </w:rPr>
              <w:t xml:space="preserve">NCSR 5 and </w:t>
            </w:r>
          </w:p>
          <w:p w:rsidR="000D3C95" w:rsidRPr="007E4260" w:rsidRDefault="000D3C95" w:rsidP="003073F7">
            <w:pPr>
              <w:pStyle w:val="Default"/>
              <w:jc w:val="both"/>
              <w:rPr>
                <w:sz w:val="22"/>
                <w:szCs w:val="22"/>
              </w:rPr>
            </w:pPr>
            <w:r w:rsidRPr="007E4260">
              <w:rPr>
                <w:sz w:val="22"/>
                <w:szCs w:val="22"/>
              </w:rPr>
              <w:t>NCSR 6</w:t>
            </w:r>
          </w:p>
          <w:p w:rsidR="00916F37" w:rsidRPr="007E4260" w:rsidRDefault="00916F37" w:rsidP="003073F7">
            <w:pPr>
              <w:pStyle w:val="Default"/>
              <w:jc w:val="both"/>
              <w:rPr>
                <w:sz w:val="22"/>
                <w:szCs w:val="22"/>
              </w:rPr>
            </w:pPr>
            <w:r w:rsidRPr="007E4260">
              <w:rPr>
                <w:sz w:val="22"/>
                <w:szCs w:val="22"/>
              </w:rPr>
              <w:t>Medium Priority</w:t>
            </w:r>
          </w:p>
        </w:tc>
        <w:tc>
          <w:tcPr>
            <w:tcW w:w="1240" w:type="dxa"/>
          </w:tcPr>
          <w:p w:rsidR="00916F37" w:rsidRPr="007E4260" w:rsidRDefault="00916F37" w:rsidP="003073F7">
            <w:pPr>
              <w:pStyle w:val="Default"/>
              <w:jc w:val="both"/>
              <w:rPr>
                <w:sz w:val="22"/>
                <w:szCs w:val="22"/>
              </w:rPr>
            </w:pPr>
            <w:r w:rsidRPr="007E4260">
              <w:rPr>
                <w:sz w:val="22"/>
                <w:szCs w:val="22"/>
              </w:rPr>
              <w:t>Dec 2017</w:t>
            </w:r>
          </w:p>
          <w:p w:rsidR="00916F37" w:rsidRPr="007E4260" w:rsidRDefault="00916F37" w:rsidP="003073F7">
            <w:pPr>
              <w:pStyle w:val="Default"/>
              <w:jc w:val="both"/>
              <w:rPr>
                <w:sz w:val="22"/>
                <w:szCs w:val="22"/>
              </w:rPr>
            </w:pPr>
          </w:p>
          <w:p w:rsidR="000D3C95" w:rsidRPr="007E4260" w:rsidRDefault="000D3C95" w:rsidP="003073F7">
            <w:pPr>
              <w:pStyle w:val="Default"/>
              <w:jc w:val="both"/>
              <w:rPr>
                <w:sz w:val="22"/>
                <w:szCs w:val="22"/>
              </w:rPr>
            </w:pPr>
            <w:r w:rsidRPr="007E4260">
              <w:rPr>
                <w:sz w:val="22"/>
                <w:szCs w:val="22"/>
              </w:rPr>
              <w:t>2019</w:t>
            </w:r>
          </w:p>
        </w:tc>
      </w:tr>
      <w:tr w:rsidR="000D3C95" w:rsidRPr="007E4260" w:rsidTr="00185907">
        <w:trPr>
          <w:cantSplit/>
        </w:trPr>
        <w:tc>
          <w:tcPr>
            <w:tcW w:w="392" w:type="dxa"/>
          </w:tcPr>
          <w:p w:rsidR="000D3C95" w:rsidRPr="007E4260" w:rsidRDefault="000D3C95" w:rsidP="003073F7">
            <w:pPr>
              <w:pStyle w:val="Default"/>
              <w:jc w:val="both"/>
              <w:rPr>
                <w:sz w:val="22"/>
                <w:szCs w:val="22"/>
              </w:rPr>
            </w:pPr>
            <w:r w:rsidRPr="007E4260">
              <w:rPr>
                <w:sz w:val="22"/>
                <w:szCs w:val="22"/>
              </w:rPr>
              <w:lastRenderedPageBreak/>
              <w:t>5</w:t>
            </w:r>
          </w:p>
        </w:tc>
        <w:tc>
          <w:tcPr>
            <w:tcW w:w="425" w:type="dxa"/>
          </w:tcPr>
          <w:p w:rsidR="000D3C95" w:rsidRPr="007E4260" w:rsidRDefault="00916F37" w:rsidP="00916F37">
            <w:pPr>
              <w:pStyle w:val="Default"/>
              <w:jc w:val="center"/>
              <w:rPr>
                <w:sz w:val="22"/>
                <w:szCs w:val="22"/>
              </w:rPr>
            </w:pPr>
            <w:r w:rsidRPr="007E4260">
              <w:rPr>
                <w:sz w:val="22"/>
                <w:szCs w:val="22"/>
              </w:rPr>
              <w:t>a</w:t>
            </w:r>
          </w:p>
          <w:p w:rsidR="00916F37" w:rsidRPr="007E4260" w:rsidRDefault="00916F37" w:rsidP="00916F37">
            <w:pPr>
              <w:pStyle w:val="Default"/>
              <w:jc w:val="center"/>
              <w:rPr>
                <w:sz w:val="22"/>
                <w:szCs w:val="22"/>
              </w:rPr>
            </w:pPr>
          </w:p>
          <w:p w:rsidR="00916F37" w:rsidRPr="007E4260" w:rsidRDefault="00916F37" w:rsidP="00916F37">
            <w:pPr>
              <w:pStyle w:val="Default"/>
              <w:jc w:val="center"/>
              <w:rPr>
                <w:sz w:val="22"/>
                <w:szCs w:val="22"/>
              </w:rPr>
            </w:pPr>
            <w:r w:rsidRPr="007E4260">
              <w:rPr>
                <w:sz w:val="22"/>
                <w:szCs w:val="22"/>
              </w:rPr>
              <w:t>b</w:t>
            </w:r>
          </w:p>
        </w:tc>
        <w:tc>
          <w:tcPr>
            <w:tcW w:w="5245" w:type="dxa"/>
          </w:tcPr>
          <w:p w:rsidR="00916F37" w:rsidRPr="007E4260" w:rsidRDefault="00916F37" w:rsidP="00916F37">
            <w:pPr>
              <w:pStyle w:val="Default"/>
              <w:jc w:val="both"/>
              <w:rPr>
                <w:sz w:val="22"/>
                <w:szCs w:val="22"/>
              </w:rPr>
            </w:pPr>
            <w:r w:rsidRPr="007E4260">
              <w:rPr>
                <w:sz w:val="22"/>
                <w:szCs w:val="22"/>
              </w:rPr>
              <w:t>Receive Input papers on BIIT</w:t>
            </w:r>
          </w:p>
          <w:p w:rsidR="00916F37" w:rsidRPr="007E4260" w:rsidRDefault="00916F37" w:rsidP="00916F37">
            <w:pPr>
              <w:pStyle w:val="Default"/>
              <w:jc w:val="both"/>
              <w:rPr>
                <w:sz w:val="22"/>
                <w:szCs w:val="22"/>
              </w:rPr>
            </w:pPr>
          </w:p>
          <w:p w:rsidR="000D3C95" w:rsidRPr="007E4260" w:rsidRDefault="00916F37" w:rsidP="00916F37">
            <w:pPr>
              <w:pStyle w:val="Default"/>
              <w:jc w:val="both"/>
              <w:rPr>
                <w:sz w:val="22"/>
                <w:szCs w:val="22"/>
              </w:rPr>
            </w:pPr>
            <w:r w:rsidRPr="007E4260">
              <w:rPr>
                <w:sz w:val="22"/>
                <w:szCs w:val="22"/>
              </w:rPr>
              <w:t>P</w:t>
            </w:r>
            <w:r w:rsidR="000D3C95" w:rsidRPr="007E4260">
              <w:rPr>
                <w:sz w:val="22"/>
                <w:szCs w:val="22"/>
              </w:rPr>
              <w:t>reparation of a revision of the General requirements for shipborne radio equipment forming part of the global maritime distress and safety system (GMDSS) and for electronic navigational aids (resolution A.694(17)) relating to Built In Integrity Testing (BIIT) for navigation equipment; (Annex 4)</w:t>
            </w:r>
          </w:p>
        </w:tc>
        <w:tc>
          <w:tcPr>
            <w:tcW w:w="1984" w:type="dxa"/>
          </w:tcPr>
          <w:p w:rsidR="00916F37" w:rsidRPr="007E4260" w:rsidRDefault="00916F37" w:rsidP="003073F7">
            <w:pPr>
              <w:pStyle w:val="Default"/>
              <w:jc w:val="both"/>
              <w:rPr>
                <w:sz w:val="22"/>
                <w:szCs w:val="22"/>
              </w:rPr>
            </w:pPr>
            <w:r w:rsidRPr="007E4260">
              <w:rPr>
                <w:sz w:val="22"/>
                <w:szCs w:val="22"/>
              </w:rPr>
              <w:t>Before NCSR 5</w:t>
            </w:r>
          </w:p>
          <w:p w:rsidR="00916F37" w:rsidRPr="007E4260" w:rsidRDefault="00916F37" w:rsidP="003073F7">
            <w:pPr>
              <w:pStyle w:val="Default"/>
              <w:jc w:val="both"/>
              <w:rPr>
                <w:sz w:val="22"/>
                <w:szCs w:val="22"/>
              </w:rPr>
            </w:pPr>
          </w:p>
          <w:p w:rsidR="001046D1" w:rsidRPr="007E4260" w:rsidRDefault="000D3C95" w:rsidP="003073F7">
            <w:pPr>
              <w:pStyle w:val="Default"/>
              <w:jc w:val="both"/>
              <w:rPr>
                <w:sz w:val="22"/>
                <w:szCs w:val="22"/>
              </w:rPr>
            </w:pPr>
            <w:r w:rsidRPr="007E4260">
              <w:rPr>
                <w:sz w:val="22"/>
                <w:szCs w:val="22"/>
              </w:rPr>
              <w:t xml:space="preserve">NCSR 5 and </w:t>
            </w:r>
          </w:p>
          <w:p w:rsidR="000D3C95" w:rsidRPr="007E4260" w:rsidRDefault="000D3C95" w:rsidP="003073F7">
            <w:pPr>
              <w:pStyle w:val="Default"/>
              <w:jc w:val="both"/>
              <w:rPr>
                <w:sz w:val="22"/>
                <w:szCs w:val="22"/>
              </w:rPr>
            </w:pPr>
            <w:r w:rsidRPr="007E4260">
              <w:rPr>
                <w:sz w:val="22"/>
                <w:szCs w:val="22"/>
              </w:rPr>
              <w:t>NCSR 6</w:t>
            </w:r>
          </w:p>
          <w:p w:rsidR="00916F37" w:rsidRPr="007E4260" w:rsidRDefault="00916F37" w:rsidP="003073F7">
            <w:pPr>
              <w:pStyle w:val="Default"/>
              <w:jc w:val="both"/>
              <w:rPr>
                <w:sz w:val="22"/>
                <w:szCs w:val="22"/>
              </w:rPr>
            </w:pPr>
            <w:r w:rsidRPr="007E4260">
              <w:rPr>
                <w:sz w:val="22"/>
                <w:szCs w:val="22"/>
              </w:rPr>
              <w:t>Medium Priority</w:t>
            </w:r>
          </w:p>
        </w:tc>
        <w:tc>
          <w:tcPr>
            <w:tcW w:w="1240" w:type="dxa"/>
          </w:tcPr>
          <w:p w:rsidR="00916F37" w:rsidRPr="007E4260" w:rsidRDefault="00916F37" w:rsidP="003073F7">
            <w:pPr>
              <w:pStyle w:val="Default"/>
              <w:jc w:val="both"/>
              <w:rPr>
                <w:sz w:val="22"/>
                <w:szCs w:val="22"/>
              </w:rPr>
            </w:pPr>
            <w:r w:rsidRPr="007E4260">
              <w:rPr>
                <w:sz w:val="22"/>
                <w:szCs w:val="22"/>
              </w:rPr>
              <w:t>Dec 2017</w:t>
            </w:r>
          </w:p>
          <w:p w:rsidR="00916F37" w:rsidRPr="007E4260" w:rsidRDefault="00916F37" w:rsidP="003073F7">
            <w:pPr>
              <w:pStyle w:val="Default"/>
              <w:jc w:val="both"/>
              <w:rPr>
                <w:sz w:val="22"/>
                <w:szCs w:val="22"/>
              </w:rPr>
            </w:pPr>
          </w:p>
          <w:p w:rsidR="000D3C95" w:rsidRPr="007E4260" w:rsidRDefault="000D3C95" w:rsidP="003073F7">
            <w:pPr>
              <w:pStyle w:val="Default"/>
              <w:jc w:val="both"/>
              <w:rPr>
                <w:sz w:val="22"/>
                <w:szCs w:val="22"/>
              </w:rPr>
            </w:pPr>
            <w:r w:rsidRPr="007E4260">
              <w:rPr>
                <w:sz w:val="22"/>
                <w:szCs w:val="22"/>
              </w:rPr>
              <w:t>2019</w:t>
            </w:r>
          </w:p>
        </w:tc>
      </w:tr>
      <w:tr w:rsidR="000D3C95" w:rsidRPr="007E4260" w:rsidTr="001046D1">
        <w:tc>
          <w:tcPr>
            <w:tcW w:w="392" w:type="dxa"/>
          </w:tcPr>
          <w:p w:rsidR="000D3C95" w:rsidRPr="007E4260" w:rsidRDefault="000D3C95" w:rsidP="003073F7">
            <w:pPr>
              <w:pStyle w:val="Default"/>
              <w:jc w:val="both"/>
              <w:rPr>
                <w:sz w:val="22"/>
                <w:szCs w:val="22"/>
              </w:rPr>
            </w:pPr>
            <w:r w:rsidRPr="007E4260">
              <w:rPr>
                <w:sz w:val="22"/>
                <w:szCs w:val="22"/>
              </w:rPr>
              <w:t>6</w:t>
            </w:r>
          </w:p>
        </w:tc>
        <w:tc>
          <w:tcPr>
            <w:tcW w:w="425" w:type="dxa"/>
          </w:tcPr>
          <w:p w:rsidR="000D3C95" w:rsidRPr="007E4260" w:rsidRDefault="000D3C95" w:rsidP="003073F7">
            <w:pPr>
              <w:pStyle w:val="Default"/>
              <w:jc w:val="both"/>
              <w:rPr>
                <w:sz w:val="22"/>
                <w:szCs w:val="22"/>
              </w:rPr>
            </w:pPr>
          </w:p>
        </w:tc>
        <w:tc>
          <w:tcPr>
            <w:tcW w:w="5245" w:type="dxa"/>
          </w:tcPr>
          <w:p w:rsidR="000D3C95" w:rsidRPr="007E4260" w:rsidRDefault="0034650A" w:rsidP="003073F7">
            <w:pPr>
              <w:pStyle w:val="Default"/>
              <w:jc w:val="both"/>
              <w:rPr>
                <w:sz w:val="22"/>
                <w:szCs w:val="22"/>
              </w:rPr>
            </w:pPr>
            <w:r w:rsidRPr="00A3715C">
              <w:rPr>
                <w:sz w:val="22"/>
                <w:szCs w:val="22"/>
              </w:rPr>
              <w:t>Consideration of reports on development and implementation of Mar</w:t>
            </w:r>
            <w:r w:rsidR="000313D3">
              <w:rPr>
                <w:sz w:val="22"/>
                <w:szCs w:val="22"/>
              </w:rPr>
              <w:t xml:space="preserve">itime Service Portfolios (MSPs) </w:t>
            </w:r>
            <w:r w:rsidRPr="00A3715C">
              <w:rPr>
                <w:sz w:val="22"/>
                <w:szCs w:val="22"/>
              </w:rPr>
              <w:t>(and other e-navigation reports)</w:t>
            </w:r>
            <w:r w:rsidR="00A3715C">
              <w:rPr>
                <w:sz w:val="22"/>
                <w:szCs w:val="22"/>
              </w:rPr>
              <w:t xml:space="preserve"> </w:t>
            </w:r>
            <w:r w:rsidR="000D3C95" w:rsidRPr="007E4260">
              <w:rPr>
                <w:sz w:val="22"/>
                <w:szCs w:val="22"/>
              </w:rPr>
              <w:t>by Member States and other international organizations.</w:t>
            </w:r>
          </w:p>
          <w:p w:rsidR="00916F37" w:rsidRPr="007E4260" w:rsidRDefault="00916F37" w:rsidP="003073F7">
            <w:pPr>
              <w:pStyle w:val="Default"/>
              <w:jc w:val="both"/>
              <w:rPr>
                <w:sz w:val="22"/>
                <w:szCs w:val="22"/>
              </w:rPr>
            </w:pPr>
          </w:p>
          <w:p w:rsidR="00916F37" w:rsidRPr="007E4260" w:rsidRDefault="00916F37" w:rsidP="003073F7">
            <w:pPr>
              <w:pStyle w:val="Default"/>
              <w:jc w:val="both"/>
              <w:rPr>
                <w:sz w:val="22"/>
                <w:szCs w:val="22"/>
              </w:rPr>
            </w:pPr>
            <w:r w:rsidRPr="007E4260">
              <w:rPr>
                <w:sz w:val="22"/>
                <w:szCs w:val="22"/>
              </w:rPr>
              <w:t>This is a</w:t>
            </w:r>
            <w:r w:rsidR="004D24F6">
              <w:rPr>
                <w:sz w:val="22"/>
                <w:szCs w:val="22"/>
              </w:rPr>
              <w:t xml:space="preserve">n ongoing </w:t>
            </w:r>
            <w:r w:rsidRPr="007E4260">
              <w:rPr>
                <w:sz w:val="22"/>
                <w:szCs w:val="22"/>
              </w:rPr>
              <w:t>process</w:t>
            </w:r>
          </w:p>
        </w:tc>
        <w:tc>
          <w:tcPr>
            <w:tcW w:w="1984" w:type="dxa"/>
          </w:tcPr>
          <w:p w:rsidR="000D3C95" w:rsidRPr="007E4260" w:rsidRDefault="000D3C95" w:rsidP="003073F7">
            <w:pPr>
              <w:pStyle w:val="Default"/>
              <w:jc w:val="both"/>
              <w:rPr>
                <w:sz w:val="22"/>
                <w:szCs w:val="22"/>
              </w:rPr>
            </w:pPr>
            <w:r w:rsidRPr="007E4260">
              <w:rPr>
                <w:sz w:val="22"/>
                <w:szCs w:val="22"/>
              </w:rPr>
              <w:t>MSC 95 through</w:t>
            </w:r>
          </w:p>
          <w:p w:rsidR="000D3C95" w:rsidRPr="007E4260" w:rsidRDefault="000D3C95" w:rsidP="003073F7">
            <w:pPr>
              <w:pStyle w:val="Default"/>
              <w:jc w:val="both"/>
              <w:rPr>
                <w:sz w:val="22"/>
                <w:szCs w:val="22"/>
              </w:rPr>
            </w:pPr>
            <w:r w:rsidRPr="007E4260">
              <w:rPr>
                <w:sz w:val="22"/>
                <w:szCs w:val="22"/>
              </w:rPr>
              <w:t>MSC 101</w:t>
            </w:r>
          </w:p>
        </w:tc>
        <w:tc>
          <w:tcPr>
            <w:tcW w:w="1240" w:type="dxa"/>
          </w:tcPr>
          <w:p w:rsidR="000D3C95" w:rsidRPr="007E4260" w:rsidRDefault="000D3C95" w:rsidP="003073F7">
            <w:pPr>
              <w:pStyle w:val="Default"/>
              <w:jc w:val="both"/>
              <w:rPr>
                <w:sz w:val="22"/>
                <w:szCs w:val="22"/>
              </w:rPr>
            </w:pPr>
            <w:r w:rsidRPr="007E4260">
              <w:rPr>
                <w:sz w:val="22"/>
                <w:szCs w:val="22"/>
              </w:rPr>
              <w:t>2019</w:t>
            </w:r>
          </w:p>
        </w:tc>
      </w:tr>
    </w:tbl>
    <w:p w:rsidR="00D32F3F" w:rsidRPr="007E4260" w:rsidRDefault="00D32F3F" w:rsidP="003073F7">
      <w:pPr>
        <w:pStyle w:val="Default"/>
        <w:jc w:val="both"/>
        <w:rPr>
          <w:sz w:val="22"/>
          <w:szCs w:val="22"/>
        </w:rPr>
      </w:pPr>
    </w:p>
    <w:p w:rsidR="00A64CB0" w:rsidRPr="007E4260" w:rsidRDefault="00A64CB0" w:rsidP="003073F7">
      <w:pPr>
        <w:jc w:val="both"/>
        <w:rPr>
          <w:rFonts w:cs="Arial"/>
          <w:b/>
        </w:rPr>
      </w:pPr>
    </w:p>
    <w:p w:rsidR="001D3423" w:rsidRPr="007E4260" w:rsidRDefault="00CA74CF" w:rsidP="003073F7">
      <w:pPr>
        <w:jc w:val="both"/>
        <w:rPr>
          <w:rFonts w:cs="Arial"/>
          <w:b/>
        </w:rPr>
      </w:pPr>
      <w:r w:rsidRPr="007E4260">
        <w:rPr>
          <w:rFonts w:cs="Arial"/>
          <w:b/>
        </w:rPr>
        <w:t xml:space="preserve">Justification for inclusion of e-navigation in </w:t>
      </w:r>
      <w:r w:rsidR="00CF6C8D" w:rsidRPr="007E4260">
        <w:rPr>
          <w:rFonts w:cs="Arial"/>
          <w:b/>
        </w:rPr>
        <w:t>the High-l</w:t>
      </w:r>
      <w:r w:rsidRPr="007E4260">
        <w:rPr>
          <w:rFonts w:cs="Arial"/>
          <w:b/>
        </w:rPr>
        <w:t xml:space="preserve">evel </w:t>
      </w:r>
      <w:r w:rsidR="00CF6C8D" w:rsidRPr="007E4260">
        <w:rPr>
          <w:rFonts w:cs="Arial"/>
          <w:b/>
        </w:rPr>
        <w:t xml:space="preserve">Action </w:t>
      </w:r>
      <w:r w:rsidRPr="007E4260">
        <w:rPr>
          <w:rFonts w:cs="Arial"/>
          <w:b/>
        </w:rPr>
        <w:t>Plan</w:t>
      </w:r>
    </w:p>
    <w:p w:rsidR="001D3423" w:rsidRPr="007E4260" w:rsidRDefault="001D3423" w:rsidP="003073F7">
      <w:pPr>
        <w:jc w:val="both"/>
        <w:rPr>
          <w:rFonts w:cs="Arial"/>
          <w:b/>
        </w:rPr>
      </w:pPr>
    </w:p>
    <w:p w:rsidR="00FE7B5B" w:rsidRPr="007E4260" w:rsidRDefault="00FE7B5B" w:rsidP="003073F7">
      <w:pPr>
        <w:jc w:val="both"/>
        <w:rPr>
          <w:rFonts w:cs="Arial"/>
          <w:b/>
        </w:rPr>
      </w:pPr>
      <w:r w:rsidRPr="007E4260">
        <w:rPr>
          <w:rFonts w:cs="Arial"/>
          <w:b/>
        </w:rPr>
        <w:t>IMO’s Objectives</w:t>
      </w:r>
    </w:p>
    <w:p w:rsidR="004B48F4" w:rsidRPr="007E4260" w:rsidRDefault="004B48F4" w:rsidP="003073F7">
      <w:pPr>
        <w:pStyle w:val="ListParagraph"/>
        <w:autoSpaceDE w:val="0"/>
        <w:autoSpaceDN w:val="0"/>
        <w:adjustRightInd w:val="0"/>
        <w:ind w:left="0"/>
        <w:jc w:val="both"/>
        <w:rPr>
          <w:rFonts w:cs="Arial"/>
          <w:b/>
        </w:rPr>
      </w:pPr>
    </w:p>
    <w:p w:rsidR="00FE7B5B" w:rsidRPr="007E4260" w:rsidRDefault="005D18CA" w:rsidP="003073F7">
      <w:pPr>
        <w:pStyle w:val="ListParagraph"/>
        <w:autoSpaceDE w:val="0"/>
        <w:autoSpaceDN w:val="0"/>
        <w:adjustRightInd w:val="0"/>
        <w:ind w:left="0"/>
        <w:jc w:val="both"/>
        <w:rPr>
          <w:rFonts w:cs="Arial"/>
        </w:rPr>
      </w:pPr>
      <w:r>
        <w:rPr>
          <w:rFonts w:cs="Arial"/>
        </w:rPr>
        <w:t>12</w:t>
      </w:r>
      <w:r w:rsidR="00F90B94" w:rsidRPr="007E4260">
        <w:rPr>
          <w:rFonts w:cs="Arial"/>
        </w:rPr>
        <w:tab/>
      </w:r>
      <w:r w:rsidR="000E3F46" w:rsidRPr="007E4260">
        <w:rPr>
          <w:rFonts w:cs="Arial"/>
        </w:rPr>
        <w:t>IMO's highest priority is the safety of human life at sea</w:t>
      </w:r>
      <w:r w:rsidR="008C3619" w:rsidRPr="007E4260">
        <w:rPr>
          <w:rFonts w:cs="Arial"/>
        </w:rPr>
        <w:t xml:space="preserve">.  Central </w:t>
      </w:r>
      <w:r w:rsidR="000E3F46" w:rsidRPr="007E4260">
        <w:rPr>
          <w:rFonts w:cs="Arial"/>
        </w:rPr>
        <w:t xml:space="preserve">to </w:t>
      </w:r>
      <w:r w:rsidR="00BA6058" w:rsidRPr="007E4260">
        <w:rPr>
          <w:rFonts w:cs="Arial"/>
        </w:rPr>
        <w:t xml:space="preserve">this should </w:t>
      </w:r>
      <w:r w:rsidR="000E3F46" w:rsidRPr="007E4260">
        <w:rPr>
          <w:rFonts w:cs="Arial"/>
        </w:rPr>
        <w:t xml:space="preserve">be an effective </w:t>
      </w:r>
      <w:r w:rsidR="009C7C21" w:rsidRPr="007E4260">
        <w:rPr>
          <w:rFonts w:cs="Arial"/>
        </w:rPr>
        <w:t>a</w:t>
      </w:r>
      <w:r w:rsidR="000E3F46" w:rsidRPr="007E4260">
        <w:rPr>
          <w:rFonts w:cs="Arial"/>
        </w:rPr>
        <w:t>nd</w:t>
      </w:r>
      <w:r w:rsidR="009C7C21" w:rsidRPr="007E4260">
        <w:rPr>
          <w:rFonts w:cs="Arial"/>
        </w:rPr>
        <w:t xml:space="preserve"> comprehensive framework for safe, secure, efficient and environmentally sound shipping.</w:t>
      </w:r>
      <w:r w:rsidR="00BA6058" w:rsidRPr="007E4260">
        <w:rPr>
          <w:rFonts w:cs="Arial"/>
        </w:rPr>
        <w:t xml:space="preserve">  This proposal falls within this priority, </w:t>
      </w:r>
      <w:r w:rsidR="001D3423" w:rsidRPr="007E4260">
        <w:rPr>
          <w:rFonts w:cs="Arial"/>
        </w:rPr>
        <w:t xml:space="preserve">under the scope of the </w:t>
      </w:r>
      <w:r w:rsidR="00FE7B5B" w:rsidRPr="007E4260">
        <w:rPr>
          <w:rFonts w:cs="Arial"/>
        </w:rPr>
        <w:t xml:space="preserve">Strategic Direction 5.2 </w:t>
      </w:r>
      <w:r w:rsidR="00976F5F" w:rsidRPr="007E4260">
        <w:rPr>
          <w:rFonts w:cs="Arial"/>
        </w:rPr>
        <w:t>“Enhancing technical, operational and safety management standards</w:t>
      </w:r>
      <w:r w:rsidR="00FE7B5B" w:rsidRPr="007E4260">
        <w:rPr>
          <w:rFonts w:cs="Arial"/>
        </w:rPr>
        <w:t>;</w:t>
      </w:r>
      <w:r w:rsidR="00976F5F" w:rsidRPr="007E4260">
        <w:rPr>
          <w:rFonts w:cs="Arial"/>
        </w:rPr>
        <w:t>”</w:t>
      </w:r>
      <w:r w:rsidR="003855AC" w:rsidRPr="007E4260">
        <w:rPr>
          <w:rFonts w:cs="Arial"/>
        </w:rPr>
        <w:t xml:space="preserve"> and</w:t>
      </w:r>
      <w:r w:rsidR="00C10E86" w:rsidRPr="007E4260">
        <w:rPr>
          <w:rFonts w:cs="Arial"/>
        </w:rPr>
        <w:t xml:space="preserve"> proposes:</w:t>
      </w:r>
    </w:p>
    <w:p w:rsidR="003855AC" w:rsidRPr="007E4260" w:rsidRDefault="003855AC" w:rsidP="003073F7">
      <w:pPr>
        <w:pStyle w:val="Default"/>
        <w:ind w:left="1440" w:hanging="720"/>
        <w:jc w:val="both"/>
        <w:rPr>
          <w:sz w:val="22"/>
          <w:szCs w:val="22"/>
        </w:rPr>
      </w:pPr>
    </w:p>
    <w:p w:rsidR="00A47063" w:rsidRPr="007E4260" w:rsidRDefault="001D3423" w:rsidP="003073F7">
      <w:pPr>
        <w:pStyle w:val="Default"/>
        <w:ind w:left="1440" w:hanging="720"/>
        <w:jc w:val="both"/>
        <w:rPr>
          <w:sz w:val="22"/>
          <w:szCs w:val="22"/>
        </w:rPr>
      </w:pPr>
      <w:r w:rsidRPr="007E4260">
        <w:rPr>
          <w:sz w:val="22"/>
          <w:szCs w:val="22"/>
        </w:rPr>
        <w:t>.1</w:t>
      </w:r>
      <w:r w:rsidR="00FE7B5B" w:rsidRPr="007E4260">
        <w:rPr>
          <w:sz w:val="22"/>
          <w:szCs w:val="22"/>
        </w:rPr>
        <w:t xml:space="preserve"> </w:t>
      </w:r>
      <w:r w:rsidR="00A22525" w:rsidRPr="007E4260">
        <w:rPr>
          <w:sz w:val="22"/>
          <w:szCs w:val="22"/>
        </w:rPr>
        <w:tab/>
      </w:r>
      <w:proofErr w:type="gramStart"/>
      <w:r w:rsidR="009547F0" w:rsidRPr="007E4260">
        <w:rPr>
          <w:sz w:val="22"/>
          <w:szCs w:val="22"/>
        </w:rPr>
        <w:t>a</w:t>
      </w:r>
      <w:r w:rsidR="007D44DD" w:rsidRPr="007E4260">
        <w:rPr>
          <w:sz w:val="22"/>
          <w:szCs w:val="22"/>
        </w:rPr>
        <w:t>n</w:t>
      </w:r>
      <w:proofErr w:type="gramEnd"/>
      <w:r w:rsidR="007D44DD" w:rsidRPr="007E4260">
        <w:rPr>
          <w:sz w:val="22"/>
          <w:szCs w:val="22"/>
        </w:rPr>
        <w:t xml:space="preserve"> amended </w:t>
      </w:r>
      <w:r w:rsidR="00976F5F" w:rsidRPr="007E4260">
        <w:rPr>
          <w:sz w:val="22"/>
          <w:szCs w:val="22"/>
        </w:rPr>
        <w:t>High-le</w:t>
      </w:r>
      <w:r w:rsidR="00A22525" w:rsidRPr="007E4260">
        <w:rPr>
          <w:sz w:val="22"/>
          <w:szCs w:val="22"/>
        </w:rPr>
        <w:t>vel Action</w:t>
      </w:r>
      <w:r w:rsidR="007D44DD" w:rsidRPr="007E4260">
        <w:rPr>
          <w:sz w:val="22"/>
          <w:szCs w:val="22"/>
        </w:rPr>
        <w:t xml:space="preserve"> </w:t>
      </w:r>
      <w:r w:rsidR="00025D8F">
        <w:rPr>
          <w:sz w:val="22"/>
          <w:szCs w:val="22"/>
        </w:rPr>
        <w:t xml:space="preserve">5.2.6 </w:t>
      </w:r>
      <w:r w:rsidR="00A22525" w:rsidRPr="007E4260">
        <w:rPr>
          <w:sz w:val="22"/>
          <w:szCs w:val="22"/>
        </w:rPr>
        <w:t xml:space="preserve"> </w:t>
      </w:r>
      <w:r w:rsidR="008D063C" w:rsidRPr="007E4260">
        <w:rPr>
          <w:sz w:val="22"/>
          <w:szCs w:val="22"/>
        </w:rPr>
        <w:t>“</w:t>
      </w:r>
      <w:r w:rsidR="00440E77" w:rsidRPr="007E4260">
        <w:rPr>
          <w:sz w:val="22"/>
          <w:szCs w:val="22"/>
        </w:rPr>
        <w:t>Development and</w:t>
      </w:r>
      <w:r w:rsidR="009B628D" w:rsidRPr="007E4260">
        <w:rPr>
          <w:sz w:val="22"/>
          <w:szCs w:val="22"/>
        </w:rPr>
        <w:t xml:space="preserve"> implementation of e-navigation.”</w:t>
      </w:r>
    </w:p>
    <w:p w:rsidR="001D3423" w:rsidRPr="007E4260" w:rsidRDefault="001D3423" w:rsidP="003073F7">
      <w:pPr>
        <w:pStyle w:val="Default"/>
        <w:jc w:val="both"/>
        <w:rPr>
          <w:b/>
          <w:sz w:val="22"/>
          <w:szCs w:val="22"/>
        </w:rPr>
      </w:pPr>
    </w:p>
    <w:p w:rsidR="00FE7B5B" w:rsidRPr="007E4260" w:rsidRDefault="00FE7B5B" w:rsidP="003073F7">
      <w:pPr>
        <w:jc w:val="both"/>
        <w:rPr>
          <w:rFonts w:cs="Arial"/>
          <w:b/>
        </w:rPr>
      </w:pPr>
      <w:r w:rsidRPr="007E4260">
        <w:rPr>
          <w:rFonts w:cs="Arial"/>
          <w:b/>
        </w:rPr>
        <w:t>Need</w:t>
      </w:r>
    </w:p>
    <w:p w:rsidR="00FE1746" w:rsidRPr="007E4260" w:rsidRDefault="00FE1746" w:rsidP="00313FBD">
      <w:pPr>
        <w:pStyle w:val="ListParagraph"/>
        <w:autoSpaceDE w:val="0"/>
        <w:autoSpaceDN w:val="0"/>
        <w:adjustRightInd w:val="0"/>
        <w:ind w:left="0"/>
        <w:jc w:val="both"/>
        <w:rPr>
          <w:rFonts w:cs="Arial"/>
        </w:rPr>
      </w:pPr>
    </w:p>
    <w:p w:rsidR="00C150C8" w:rsidRPr="007E4260" w:rsidRDefault="005D18CA" w:rsidP="003073F7">
      <w:pPr>
        <w:pStyle w:val="ListParagraph"/>
        <w:autoSpaceDE w:val="0"/>
        <w:autoSpaceDN w:val="0"/>
        <w:adjustRightInd w:val="0"/>
        <w:ind w:left="0"/>
        <w:jc w:val="both"/>
        <w:rPr>
          <w:rFonts w:cs="Arial"/>
        </w:rPr>
      </w:pPr>
      <w:r>
        <w:rPr>
          <w:rFonts w:cs="Arial"/>
        </w:rPr>
        <w:t>13</w:t>
      </w:r>
      <w:r w:rsidR="00F90B94" w:rsidRPr="007E4260">
        <w:rPr>
          <w:rFonts w:cs="Arial"/>
        </w:rPr>
        <w:tab/>
      </w:r>
      <w:r w:rsidR="00C150C8" w:rsidRPr="007E4260">
        <w:rPr>
          <w:rFonts w:cs="Arial"/>
        </w:rPr>
        <w:t xml:space="preserve">The implementation of </w:t>
      </w:r>
      <w:r w:rsidR="0008291C" w:rsidRPr="007E4260">
        <w:rPr>
          <w:rFonts w:cs="Arial"/>
        </w:rPr>
        <w:t>e</w:t>
      </w:r>
      <w:r w:rsidR="00C150C8" w:rsidRPr="007E4260">
        <w:rPr>
          <w:rFonts w:cs="Arial"/>
        </w:rPr>
        <w:t>-navigation is crucial for ships and seafarers to continue being safe and efficient in</w:t>
      </w:r>
      <w:r w:rsidR="0008291C" w:rsidRPr="007E4260">
        <w:rPr>
          <w:rFonts w:cs="Arial"/>
        </w:rPr>
        <w:t xml:space="preserve"> a world that is undergoing unprecedented technology</w:t>
      </w:r>
      <w:r w:rsidR="008123EC" w:rsidRPr="007E4260">
        <w:rPr>
          <w:rFonts w:cs="Arial"/>
        </w:rPr>
        <w:t>-</w:t>
      </w:r>
      <w:r w:rsidR="0008291C" w:rsidRPr="007E4260">
        <w:rPr>
          <w:rFonts w:cs="Arial"/>
        </w:rPr>
        <w:t xml:space="preserve">driven change. A key aim of e-navigation is to ensure </w:t>
      </w:r>
      <w:r w:rsidR="00AA5A18" w:rsidRPr="007E4260">
        <w:rPr>
          <w:rFonts w:cs="Arial"/>
        </w:rPr>
        <w:t xml:space="preserve">ship and seafarer </w:t>
      </w:r>
      <w:proofErr w:type="gramStart"/>
      <w:r w:rsidR="00AA5A18" w:rsidRPr="007E4260">
        <w:rPr>
          <w:rFonts w:cs="Arial"/>
        </w:rPr>
        <w:t>safety remain</w:t>
      </w:r>
      <w:proofErr w:type="gramEnd"/>
      <w:r w:rsidR="00AA5A18" w:rsidRPr="007E4260">
        <w:rPr>
          <w:rFonts w:cs="Arial"/>
        </w:rPr>
        <w:t xml:space="preserve"> a top priority amongst often</w:t>
      </w:r>
      <w:r w:rsidR="0008291C" w:rsidRPr="007E4260">
        <w:rPr>
          <w:rFonts w:cs="Arial"/>
        </w:rPr>
        <w:t xml:space="preserve"> uncoordinated technology</w:t>
      </w:r>
      <w:r w:rsidR="008123EC" w:rsidRPr="007E4260">
        <w:rPr>
          <w:rFonts w:cs="Arial"/>
        </w:rPr>
        <w:t>-</w:t>
      </w:r>
      <w:r w:rsidR="0008291C" w:rsidRPr="007E4260">
        <w:rPr>
          <w:rFonts w:cs="Arial"/>
        </w:rPr>
        <w:t>driven change.</w:t>
      </w:r>
    </w:p>
    <w:p w:rsidR="00C150C8" w:rsidRPr="007E4260" w:rsidRDefault="00C150C8" w:rsidP="00313FBD">
      <w:pPr>
        <w:pStyle w:val="ListParagraph"/>
        <w:autoSpaceDE w:val="0"/>
        <w:autoSpaceDN w:val="0"/>
        <w:adjustRightInd w:val="0"/>
        <w:ind w:left="0"/>
        <w:jc w:val="both"/>
        <w:rPr>
          <w:rFonts w:cs="Arial"/>
        </w:rPr>
      </w:pPr>
    </w:p>
    <w:p w:rsidR="00C058DA" w:rsidRPr="007E4260" w:rsidRDefault="005D18CA" w:rsidP="003073F7">
      <w:pPr>
        <w:pStyle w:val="ListParagraph"/>
        <w:autoSpaceDE w:val="0"/>
        <w:autoSpaceDN w:val="0"/>
        <w:adjustRightInd w:val="0"/>
        <w:ind w:left="0"/>
        <w:jc w:val="both"/>
        <w:rPr>
          <w:rFonts w:cs="Arial"/>
        </w:rPr>
      </w:pPr>
      <w:r>
        <w:rPr>
          <w:rFonts w:cs="Arial"/>
        </w:rPr>
        <w:t>14</w:t>
      </w:r>
      <w:r w:rsidR="00F90B94" w:rsidRPr="007E4260">
        <w:rPr>
          <w:rFonts w:cs="Arial"/>
        </w:rPr>
        <w:tab/>
      </w:r>
      <w:r w:rsidR="009C7C21" w:rsidRPr="007E4260">
        <w:rPr>
          <w:rFonts w:cs="Arial"/>
        </w:rPr>
        <w:t>The initial proposal (MSC 81/23/10) for the development of an e-navigation strategy identified that a lack of standard</w:t>
      </w:r>
      <w:r w:rsidR="00AA5A18" w:rsidRPr="007E4260">
        <w:rPr>
          <w:rFonts w:cs="Arial"/>
        </w:rPr>
        <w:t>ization on board and ashore would</w:t>
      </w:r>
      <w:r w:rsidR="009C7C21" w:rsidRPr="007E4260">
        <w:rPr>
          <w:rFonts w:cs="Arial"/>
        </w:rPr>
        <w:t xml:space="preserve"> lead to increased and unnecessary levels of complexity and incompatibility between systems. </w:t>
      </w:r>
    </w:p>
    <w:p w:rsidR="00C150C8" w:rsidRPr="007E4260" w:rsidRDefault="00C150C8" w:rsidP="00313FBD">
      <w:pPr>
        <w:pStyle w:val="ListParagraph"/>
        <w:autoSpaceDE w:val="0"/>
        <w:autoSpaceDN w:val="0"/>
        <w:adjustRightInd w:val="0"/>
        <w:ind w:left="0"/>
        <w:jc w:val="both"/>
        <w:rPr>
          <w:rFonts w:cs="Arial"/>
        </w:rPr>
      </w:pPr>
    </w:p>
    <w:p w:rsidR="00C150C8" w:rsidRPr="007E4260" w:rsidRDefault="005D18CA" w:rsidP="003073F7">
      <w:pPr>
        <w:pStyle w:val="ListParagraph"/>
        <w:autoSpaceDE w:val="0"/>
        <w:autoSpaceDN w:val="0"/>
        <w:adjustRightInd w:val="0"/>
        <w:ind w:left="0"/>
        <w:jc w:val="both"/>
        <w:rPr>
          <w:rFonts w:cs="Arial"/>
        </w:rPr>
      </w:pPr>
      <w:r>
        <w:rPr>
          <w:rFonts w:cs="Arial"/>
        </w:rPr>
        <w:t>15</w:t>
      </w:r>
      <w:r w:rsidR="00F90B94" w:rsidRPr="007E4260">
        <w:rPr>
          <w:rFonts w:cs="Arial"/>
        </w:rPr>
        <w:tab/>
      </w:r>
      <w:r w:rsidR="00C150C8" w:rsidRPr="007E4260">
        <w:rPr>
          <w:rFonts w:cs="Arial"/>
        </w:rPr>
        <w:t>The clear and pressing need to ensure that futur</w:t>
      </w:r>
      <w:r w:rsidR="00A70B74" w:rsidRPr="007E4260">
        <w:rPr>
          <w:rFonts w:cs="Arial"/>
        </w:rPr>
        <w:t>e work on e-navigation</w:t>
      </w:r>
      <w:r w:rsidR="00C150C8" w:rsidRPr="007E4260">
        <w:rPr>
          <w:rFonts w:cs="Arial"/>
        </w:rPr>
        <w:t xml:space="preserve"> is conducted in a structured and coordinated manner under the ongoing leadership of IMO was identified in the IMO e-navigat</w:t>
      </w:r>
      <w:r w:rsidR="00CF6C8D" w:rsidRPr="007E4260">
        <w:rPr>
          <w:rFonts w:cs="Arial"/>
        </w:rPr>
        <w:t>ion strategy (MSC 85/26/Add.1, A</w:t>
      </w:r>
      <w:r w:rsidR="00C150C8" w:rsidRPr="007E4260">
        <w:rPr>
          <w:rFonts w:cs="Arial"/>
        </w:rPr>
        <w:t>nnex 20, paragraph 9.4).</w:t>
      </w:r>
    </w:p>
    <w:p w:rsidR="00C058DA" w:rsidRPr="007E4260" w:rsidRDefault="00C058DA" w:rsidP="00313FBD">
      <w:pPr>
        <w:pStyle w:val="ListParagraph"/>
        <w:autoSpaceDE w:val="0"/>
        <w:autoSpaceDN w:val="0"/>
        <w:adjustRightInd w:val="0"/>
        <w:ind w:left="0"/>
        <w:jc w:val="both"/>
        <w:rPr>
          <w:rFonts w:cs="Arial"/>
        </w:rPr>
      </w:pPr>
    </w:p>
    <w:p w:rsidR="003855AC" w:rsidRPr="007E4260" w:rsidRDefault="005D18CA" w:rsidP="003073F7">
      <w:pPr>
        <w:pStyle w:val="ListParagraph"/>
        <w:autoSpaceDE w:val="0"/>
        <w:autoSpaceDN w:val="0"/>
        <w:adjustRightInd w:val="0"/>
        <w:ind w:left="0"/>
        <w:jc w:val="both"/>
        <w:rPr>
          <w:rFonts w:cs="Arial"/>
        </w:rPr>
      </w:pPr>
      <w:r>
        <w:rPr>
          <w:rFonts w:cs="Arial"/>
        </w:rPr>
        <w:t>16</w:t>
      </w:r>
      <w:r w:rsidR="00F90B94" w:rsidRPr="007E4260">
        <w:rPr>
          <w:rFonts w:cs="Arial"/>
        </w:rPr>
        <w:tab/>
      </w:r>
      <w:r w:rsidR="009C7C21" w:rsidRPr="007E4260">
        <w:rPr>
          <w:rFonts w:cs="Arial"/>
        </w:rPr>
        <w:t>Central coordination (a key tenet of the e-navigation concept) is essential to ensure that the implementation of e-navigation solutions is harmonized globally.</w:t>
      </w:r>
    </w:p>
    <w:p w:rsidR="00FE7B5B" w:rsidRPr="007E4260" w:rsidRDefault="00FE7B5B" w:rsidP="003073F7">
      <w:pPr>
        <w:pStyle w:val="Default"/>
        <w:jc w:val="both"/>
        <w:rPr>
          <w:b/>
          <w:sz w:val="22"/>
          <w:szCs w:val="22"/>
        </w:rPr>
      </w:pPr>
    </w:p>
    <w:p w:rsidR="00FE7B5B" w:rsidRPr="007E4260" w:rsidRDefault="00FE7B5B" w:rsidP="003073F7">
      <w:pPr>
        <w:jc w:val="both"/>
        <w:rPr>
          <w:rFonts w:cs="Arial"/>
          <w:b/>
        </w:rPr>
      </w:pPr>
      <w:r w:rsidRPr="007E4260">
        <w:rPr>
          <w:rFonts w:cs="Arial"/>
          <w:b/>
        </w:rPr>
        <w:t xml:space="preserve">Analysis of </w:t>
      </w:r>
      <w:r w:rsidR="00EE178F" w:rsidRPr="007E4260">
        <w:rPr>
          <w:rFonts w:cs="Arial"/>
          <w:b/>
        </w:rPr>
        <w:t xml:space="preserve">the </w:t>
      </w:r>
      <w:r w:rsidRPr="007E4260">
        <w:rPr>
          <w:rFonts w:cs="Arial"/>
          <w:b/>
        </w:rPr>
        <w:t>Issue</w:t>
      </w:r>
    </w:p>
    <w:p w:rsidR="00813D3D" w:rsidRPr="007E4260" w:rsidRDefault="00813D3D" w:rsidP="003073F7">
      <w:pPr>
        <w:autoSpaceDE w:val="0"/>
        <w:autoSpaceDN w:val="0"/>
        <w:adjustRightInd w:val="0"/>
        <w:jc w:val="both"/>
        <w:rPr>
          <w:rFonts w:cs="Arial"/>
        </w:rPr>
      </w:pPr>
    </w:p>
    <w:p w:rsidR="00813D3D" w:rsidRPr="007E4260" w:rsidRDefault="005D18CA" w:rsidP="003073F7">
      <w:pPr>
        <w:pStyle w:val="ListParagraph"/>
        <w:autoSpaceDE w:val="0"/>
        <w:autoSpaceDN w:val="0"/>
        <w:adjustRightInd w:val="0"/>
        <w:ind w:left="0"/>
        <w:jc w:val="both"/>
        <w:rPr>
          <w:rFonts w:cs="Arial"/>
        </w:rPr>
      </w:pPr>
      <w:r>
        <w:rPr>
          <w:rFonts w:cs="Arial"/>
        </w:rPr>
        <w:t>17</w:t>
      </w:r>
      <w:r w:rsidR="00F90B94" w:rsidRPr="007E4260">
        <w:rPr>
          <w:rFonts w:cs="Arial"/>
        </w:rPr>
        <w:tab/>
      </w:r>
      <w:r w:rsidR="00813D3D" w:rsidRPr="007E4260">
        <w:rPr>
          <w:rFonts w:cs="Arial"/>
        </w:rPr>
        <w:t>The importance of continued leadership by the IMO to ensure harmonisation and active development of the approved e-navi</w:t>
      </w:r>
      <w:r w:rsidR="00A70B74" w:rsidRPr="007E4260">
        <w:rPr>
          <w:rFonts w:cs="Arial"/>
        </w:rPr>
        <w:t>gation SIP cannot be overstated</w:t>
      </w:r>
      <w:r w:rsidR="00813D3D" w:rsidRPr="007E4260">
        <w:rPr>
          <w:rFonts w:cs="Arial"/>
        </w:rPr>
        <w:t>.</w:t>
      </w:r>
    </w:p>
    <w:p w:rsidR="00411F62" w:rsidRPr="007E4260" w:rsidRDefault="00411F62" w:rsidP="003073F7">
      <w:pPr>
        <w:autoSpaceDE w:val="0"/>
        <w:autoSpaceDN w:val="0"/>
        <w:adjustRightInd w:val="0"/>
        <w:jc w:val="both"/>
        <w:rPr>
          <w:rFonts w:cs="Arial"/>
        </w:rPr>
      </w:pPr>
    </w:p>
    <w:p w:rsidR="00411F62" w:rsidRPr="007E4260" w:rsidRDefault="005D18CA" w:rsidP="003073F7">
      <w:pPr>
        <w:pStyle w:val="ListParagraph"/>
        <w:autoSpaceDE w:val="0"/>
        <w:autoSpaceDN w:val="0"/>
        <w:adjustRightInd w:val="0"/>
        <w:ind w:left="0"/>
        <w:jc w:val="both"/>
        <w:rPr>
          <w:rFonts w:cs="Arial"/>
        </w:rPr>
      </w:pPr>
      <w:r>
        <w:rPr>
          <w:rFonts w:cs="Arial"/>
        </w:rPr>
        <w:t>18</w:t>
      </w:r>
      <w:r w:rsidR="00F90B94" w:rsidRPr="007E4260">
        <w:rPr>
          <w:rFonts w:cs="Arial"/>
        </w:rPr>
        <w:tab/>
        <w:t>e</w:t>
      </w:r>
      <w:r w:rsidR="00411F62" w:rsidRPr="007E4260">
        <w:rPr>
          <w:rFonts w:cs="Arial"/>
        </w:rPr>
        <w:t>-navigation is expected to equip shipboard users and those ashore responsible for the safety of shipping with effective, user-friendly, proven tools that are optimized for effective decision making in order to make marine navigation and communications more reliable, resilient and user friendly.</w:t>
      </w:r>
    </w:p>
    <w:p w:rsidR="006059FE" w:rsidRPr="007E4260" w:rsidRDefault="006059FE" w:rsidP="003073F7">
      <w:pPr>
        <w:autoSpaceDE w:val="0"/>
        <w:autoSpaceDN w:val="0"/>
        <w:adjustRightInd w:val="0"/>
        <w:jc w:val="both"/>
        <w:rPr>
          <w:rFonts w:cs="Arial"/>
        </w:rPr>
      </w:pPr>
    </w:p>
    <w:p w:rsidR="00FE7B5B" w:rsidRPr="007E4260" w:rsidRDefault="00FE7B5B" w:rsidP="003073F7">
      <w:pPr>
        <w:jc w:val="both"/>
        <w:rPr>
          <w:rFonts w:cs="Arial"/>
          <w:b/>
        </w:rPr>
      </w:pPr>
      <w:r w:rsidRPr="007E4260">
        <w:rPr>
          <w:rFonts w:cs="Arial"/>
          <w:b/>
        </w:rPr>
        <w:t xml:space="preserve">Analysis of </w:t>
      </w:r>
      <w:r w:rsidR="00EE178F" w:rsidRPr="007E4260">
        <w:rPr>
          <w:rFonts w:cs="Arial"/>
          <w:b/>
        </w:rPr>
        <w:t xml:space="preserve">the </w:t>
      </w:r>
      <w:r w:rsidR="00661B49" w:rsidRPr="007E4260">
        <w:rPr>
          <w:rFonts w:cs="Arial"/>
          <w:b/>
        </w:rPr>
        <w:t>implications</w:t>
      </w:r>
    </w:p>
    <w:p w:rsidR="00D73ADE" w:rsidRPr="007E4260" w:rsidRDefault="00D73ADE" w:rsidP="003073F7">
      <w:pPr>
        <w:pStyle w:val="Default"/>
        <w:jc w:val="both"/>
        <w:rPr>
          <w:b/>
          <w:sz w:val="22"/>
          <w:szCs w:val="22"/>
        </w:rPr>
      </w:pPr>
    </w:p>
    <w:p w:rsidR="00C150C8" w:rsidRPr="007E4260" w:rsidRDefault="005D18CA" w:rsidP="003073F7">
      <w:pPr>
        <w:pStyle w:val="ListParagraph"/>
        <w:autoSpaceDE w:val="0"/>
        <w:autoSpaceDN w:val="0"/>
        <w:adjustRightInd w:val="0"/>
        <w:ind w:left="0"/>
        <w:jc w:val="both"/>
        <w:rPr>
          <w:rFonts w:cs="Arial"/>
        </w:rPr>
      </w:pPr>
      <w:r>
        <w:rPr>
          <w:rFonts w:cs="Arial"/>
        </w:rPr>
        <w:t>19</w:t>
      </w:r>
      <w:r w:rsidR="00F90B94" w:rsidRPr="007E4260">
        <w:rPr>
          <w:rFonts w:cs="Arial"/>
        </w:rPr>
        <w:tab/>
      </w:r>
      <w:r w:rsidR="00D73ADE" w:rsidRPr="007E4260">
        <w:rPr>
          <w:rFonts w:cs="Arial"/>
        </w:rPr>
        <w:t>This proposal does not introduce any significant additional burden (legislative or administr</w:t>
      </w:r>
      <w:r w:rsidR="00A70B74" w:rsidRPr="007E4260">
        <w:rPr>
          <w:rFonts w:cs="Arial"/>
        </w:rPr>
        <w:t>ative) on</w:t>
      </w:r>
      <w:r w:rsidR="00411F62" w:rsidRPr="007E4260">
        <w:rPr>
          <w:rFonts w:cs="Arial"/>
        </w:rPr>
        <w:t xml:space="preserve"> the maritime industry, but merely</w:t>
      </w:r>
      <w:r w:rsidR="00D73ADE" w:rsidRPr="007E4260">
        <w:rPr>
          <w:rFonts w:cs="Arial"/>
        </w:rPr>
        <w:t xml:space="preserve"> proposes that future work on e-navigation SIP solutions is undertaken in a structured, harmonized and coordinated manner under the </w:t>
      </w:r>
      <w:r w:rsidR="00411F62" w:rsidRPr="007E4260">
        <w:rPr>
          <w:rFonts w:cs="Arial"/>
        </w:rPr>
        <w:t>on-going</w:t>
      </w:r>
      <w:r w:rsidR="00D73ADE" w:rsidRPr="007E4260">
        <w:rPr>
          <w:rFonts w:cs="Arial"/>
        </w:rPr>
        <w:t xml:space="preserve"> leadership of the Organization. </w:t>
      </w:r>
    </w:p>
    <w:p w:rsidR="00C150C8" w:rsidRPr="007E4260" w:rsidRDefault="00C150C8" w:rsidP="00313FBD">
      <w:pPr>
        <w:pStyle w:val="ListParagraph"/>
        <w:autoSpaceDE w:val="0"/>
        <w:autoSpaceDN w:val="0"/>
        <w:adjustRightInd w:val="0"/>
        <w:ind w:left="0"/>
        <w:jc w:val="both"/>
        <w:rPr>
          <w:rFonts w:cs="Arial"/>
        </w:rPr>
      </w:pPr>
    </w:p>
    <w:p w:rsidR="00FE1746" w:rsidRPr="007E4260" w:rsidRDefault="005D18CA" w:rsidP="003073F7">
      <w:pPr>
        <w:pStyle w:val="ListParagraph"/>
        <w:autoSpaceDE w:val="0"/>
        <w:autoSpaceDN w:val="0"/>
        <w:adjustRightInd w:val="0"/>
        <w:ind w:left="0"/>
        <w:jc w:val="both"/>
        <w:rPr>
          <w:rFonts w:cs="Arial"/>
        </w:rPr>
      </w:pPr>
      <w:r>
        <w:rPr>
          <w:rFonts w:cs="Arial"/>
        </w:rPr>
        <w:t>20</w:t>
      </w:r>
      <w:r w:rsidR="00F90B94" w:rsidRPr="007E4260">
        <w:rPr>
          <w:rFonts w:cs="Arial"/>
        </w:rPr>
        <w:tab/>
      </w:r>
      <w:r w:rsidR="00D73ADE" w:rsidRPr="007E4260">
        <w:rPr>
          <w:rFonts w:cs="Arial"/>
        </w:rPr>
        <w:t>A completed checklist for "Identifying administrative requirements and burdens" in accorda</w:t>
      </w:r>
      <w:r w:rsidR="00EE178F" w:rsidRPr="007E4260">
        <w:rPr>
          <w:rFonts w:cs="Arial"/>
        </w:rPr>
        <w:t>nce with MSC-MEPC.1/Circ.4/Rev.3</w:t>
      </w:r>
      <w:r w:rsidR="00CF6C8D" w:rsidRPr="007E4260">
        <w:rPr>
          <w:rFonts w:cs="Arial"/>
        </w:rPr>
        <w:t xml:space="preserve"> is provided in A</w:t>
      </w:r>
      <w:r w:rsidR="00D73ADE" w:rsidRPr="007E4260">
        <w:rPr>
          <w:rFonts w:cs="Arial"/>
        </w:rPr>
        <w:t xml:space="preserve">nnex </w:t>
      </w:r>
      <w:r w:rsidR="00A86717" w:rsidRPr="007E4260">
        <w:rPr>
          <w:rFonts w:cs="Arial"/>
        </w:rPr>
        <w:t>9</w:t>
      </w:r>
      <w:r w:rsidR="00AC49C7" w:rsidRPr="007E4260">
        <w:rPr>
          <w:rFonts w:cs="Arial"/>
        </w:rPr>
        <w:t>.</w:t>
      </w:r>
    </w:p>
    <w:p w:rsidR="00FE7B5B" w:rsidRPr="007E4260" w:rsidRDefault="00FE7B5B" w:rsidP="003073F7">
      <w:pPr>
        <w:pStyle w:val="Default"/>
        <w:jc w:val="both"/>
        <w:rPr>
          <w:sz w:val="22"/>
          <w:szCs w:val="22"/>
        </w:rPr>
      </w:pPr>
    </w:p>
    <w:p w:rsidR="00FE7B5B" w:rsidRPr="007E4260" w:rsidRDefault="00FE7B5B" w:rsidP="003073F7">
      <w:pPr>
        <w:jc w:val="both"/>
        <w:rPr>
          <w:rFonts w:cs="Arial"/>
          <w:b/>
        </w:rPr>
      </w:pPr>
      <w:r w:rsidRPr="007E4260">
        <w:rPr>
          <w:rFonts w:cs="Arial"/>
          <w:b/>
        </w:rPr>
        <w:t>Benefits</w:t>
      </w:r>
    </w:p>
    <w:p w:rsidR="00FE1746" w:rsidRPr="007E4260" w:rsidRDefault="00FE1746" w:rsidP="003073F7">
      <w:pPr>
        <w:pStyle w:val="Default"/>
        <w:jc w:val="both"/>
        <w:rPr>
          <w:b/>
          <w:sz w:val="22"/>
          <w:szCs w:val="22"/>
        </w:rPr>
      </w:pPr>
    </w:p>
    <w:p w:rsidR="00D73ADE" w:rsidRPr="007E4260" w:rsidRDefault="005D18CA" w:rsidP="003073F7">
      <w:pPr>
        <w:pStyle w:val="ListParagraph"/>
        <w:autoSpaceDE w:val="0"/>
        <w:autoSpaceDN w:val="0"/>
        <w:adjustRightInd w:val="0"/>
        <w:ind w:left="0"/>
        <w:jc w:val="both"/>
        <w:rPr>
          <w:rFonts w:cs="Arial"/>
        </w:rPr>
      </w:pPr>
      <w:r>
        <w:rPr>
          <w:rFonts w:cs="Arial"/>
        </w:rPr>
        <w:t>21</w:t>
      </w:r>
      <w:r w:rsidR="00F90B94" w:rsidRPr="007E4260">
        <w:rPr>
          <w:rFonts w:cs="Arial"/>
        </w:rPr>
        <w:tab/>
      </w:r>
      <w:r w:rsidR="00D73ADE" w:rsidRPr="007E4260">
        <w:rPr>
          <w:rFonts w:cs="Arial"/>
        </w:rPr>
        <w:t xml:space="preserve">The main benefits of e-navigation, with its capabilities to disseminate, exchange and manage timely and reliable data and information, are improved safety of navigation, enhanced efficiency (through better integration of shipboard and shore-based systems) and improved protection of the marine environment. </w:t>
      </w:r>
    </w:p>
    <w:p w:rsidR="00411F62" w:rsidRPr="007E4260" w:rsidRDefault="00411F62" w:rsidP="00313FBD">
      <w:pPr>
        <w:pStyle w:val="ListParagraph"/>
        <w:autoSpaceDE w:val="0"/>
        <w:autoSpaceDN w:val="0"/>
        <w:adjustRightInd w:val="0"/>
        <w:ind w:left="0"/>
        <w:jc w:val="both"/>
        <w:rPr>
          <w:rFonts w:cs="Arial"/>
        </w:rPr>
      </w:pPr>
    </w:p>
    <w:p w:rsidR="00C150C8" w:rsidRPr="007E4260" w:rsidRDefault="005D18CA" w:rsidP="003073F7">
      <w:pPr>
        <w:pStyle w:val="ListParagraph"/>
        <w:autoSpaceDE w:val="0"/>
        <w:autoSpaceDN w:val="0"/>
        <w:adjustRightInd w:val="0"/>
        <w:ind w:left="0"/>
        <w:jc w:val="both"/>
        <w:rPr>
          <w:rFonts w:cs="Arial"/>
        </w:rPr>
      </w:pPr>
      <w:r>
        <w:rPr>
          <w:rFonts w:cs="Arial"/>
        </w:rPr>
        <w:t>22</w:t>
      </w:r>
      <w:r w:rsidR="00F90B94" w:rsidRPr="007E4260">
        <w:rPr>
          <w:rFonts w:cs="Arial"/>
        </w:rPr>
        <w:tab/>
      </w:r>
      <w:r w:rsidR="00D521DF" w:rsidRPr="007E4260">
        <w:rPr>
          <w:rFonts w:cs="Arial"/>
        </w:rPr>
        <w:t>S</w:t>
      </w:r>
      <w:r w:rsidR="00D73ADE" w:rsidRPr="007E4260">
        <w:rPr>
          <w:rFonts w:cs="Arial"/>
        </w:rPr>
        <w:t>ignificant econo</w:t>
      </w:r>
      <w:r w:rsidR="00AA5A18" w:rsidRPr="007E4260">
        <w:rPr>
          <w:rFonts w:cs="Arial"/>
        </w:rPr>
        <w:t>mic benefits of e-navigation have become</w:t>
      </w:r>
      <w:r w:rsidR="00D73ADE" w:rsidRPr="007E4260">
        <w:rPr>
          <w:rFonts w:cs="Arial"/>
        </w:rPr>
        <w:t xml:space="preserve"> evident, based on the fi</w:t>
      </w:r>
      <w:r w:rsidR="00A70B74" w:rsidRPr="007E4260">
        <w:rPr>
          <w:rFonts w:cs="Arial"/>
        </w:rPr>
        <w:t xml:space="preserve">ndings from recent e-navigation </w:t>
      </w:r>
      <w:r w:rsidR="00D73ADE" w:rsidRPr="007E4260">
        <w:rPr>
          <w:rFonts w:cs="Arial"/>
        </w:rPr>
        <w:t>related test-bed projects.</w:t>
      </w:r>
      <w:r w:rsidR="008E3826" w:rsidRPr="007E4260">
        <w:rPr>
          <w:rFonts w:cs="Arial"/>
        </w:rPr>
        <w:t xml:space="preserve"> </w:t>
      </w:r>
      <w:r w:rsidR="00D73ADE" w:rsidRPr="007E4260">
        <w:rPr>
          <w:rFonts w:cs="Arial"/>
        </w:rPr>
        <w:t xml:space="preserve"> Increased efficiencies and reduced </w:t>
      </w:r>
      <w:proofErr w:type="gramStart"/>
      <w:r w:rsidR="00D73ADE" w:rsidRPr="007E4260">
        <w:rPr>
          <w:rFonts w:cs="Arial"/>
        </w:rPr>
        <w:t>costs</w:t>
      </w:r>
      <w:r w:rsidR="00D521DF" w:rsidRPr="007E4260">
        <w:rPr>
          <w:rFonts w:cs="Arial"/>
        </w:rPr>
        <w:t>,</w:t>
      </w:r>
      <w:proofErr w:type="gramEnd"/>
      <w:r w:rsidR="00D521DF" w:rsidRPr="007E4260">
        <w:rPr>
          <w:rFonts w:cs="Arial"/>
        </w:rPr>
        <w:t xml:space="preserve"> </w:t>
      </w:r>
      <w:r w:rsidR="00D73ADE" w:rsidRPr="007E4260">
        <w:rPr>
          <w:rFonts w:cs="Arial"/>
        </w:rPr>
        <w:t xml:space="preserve">aided by </w:t>
      </w:r>
      <w:r w:rsidR="00D521DF" w:rsidRPr="007E4260">
        <w:rPr>
          <w:rFonts w:cs="Arial"/>
        </w:rPr>
        <w:t xml:space="preserve">improved ship reporting, </w:t>
      </w:r>
      <w:r w:rsidR="00D73ADE" w:rsidRPr="007E4260">
        <w:rPr>
          <w:rFonts w:cs="Arial"/>
        </w:rPr>
        <w:t>dynamic route planning, sea traffic coordination, reduction of steaming distance</w:t>
      </w:r>
      <w:r w:rsidR="00D521DF" w:rsidRPr="007E4260">
        <w:rPr>
          <w:rFonts w:cs="Arial"/>
        </w:rPr>
        <w:t>s and coordinated arrival times</w:t>
      </w:r>
      <w:r w:rsidR="00D73ADE" w:rsidRPr="007E4260">
        <w:rPr>
          <w:rFonts w:cs="Arial"/>
        </w:rPr>
        <w:t xml:space="preserve"> are some examples where e-navigation will contribute to the global economy (NAV 59/INF.8 refers). </w:t>
      </w:r>
    </w:p>
    <w:p w:rsidR="00C150C8" w:rsidRPr="007E4260" w:rsidRDefault="00C150C8" w:rsidP="00313FBD">
      <w:pPr>
        <w:pStyle w:val="ListParagraph"/>
        <w:autoSpaceDE w:val="0"/>
        <w:autoSpaceDN w:val="0"/>
        <w:adjustRightInd w:val="0"/>
        <w:ind w:left="0"/>
        <w:jc w:val="both"/>
        <w:rPr>
          <w:rFonts w:cs="Arial"/>
        </w:rPr>
      </w:pPr>
    </w:p>
    <w:p w:rsidR="00D73ADE" w:rsidRPr="007E4260" w:rsidRDefault="005D18CA" w:rsidP="003073F7">
      <w:pPr>
        <w:pStyle w:val="ListParagraph"/>
        <w:autoSpaceDE w:val="0"/>
        <w:autoSpaceDN w:val="0"/>
        <w:adjustRightInd w:val="0"/>
        <w:ind w:left="0"/>
        <w:jc w:val="both"/>
        <w:rPr>
          <w:rFonts w:cs="Arial"/>
        </w:rPr>
      </w:pPr>
      <w:r>
        <w:rPr>
          <w:rFonts w:cs="Arial"/>
        </w:rPr>
        <w:t>23</w:t>
      </w:r>
      <w:r w:rsidR="00F90B94" w:rsidRPr="007E4260">
        <w:rPr>
          <w:rFonts w:cs="Arial"/>
        </w:rPr>
        <w:tab/>
      </w:r>
      <w:r w:rsidR="00D73ADE" w:rsidRPr="007E4260">
        <w:rPr>
          <w:rFonts w:cs="Arial"/>
        </w:rPr>
        <w:t xml:space="preserve">These benefits will depend largely on regional implementation of e-navigation solutions being </w:t>
      </w:r>
      <w:r w:rsidR="00D521DF" w:rsidRPr="007E4260">
        <w:rPr>
          <w:rFonts w:cs="Arial"/>
        </w:rPr>
        <w:t xml:space="preserve">harmonized and </w:t>
      </w:r>
      <w:r w:rsidR="00D73ADE" w:rsidRPr="007E4260">
        <w:rPr>
          <w:rFonts w:cs="Arial"/>
        </w:rPr>
        <w:t>compatible with each other.</w:t>
      </w:r>
    </w:p>
    <w:p w:rsidR="00FE7B5B" w:rsidRPr="007E4260" w:rsidRDefault="00FE7B5B" w:rsidP="003073F7">
      <w:pPr>
        <w:pStyle w:val="Default"/>
        <w:jc w:val="both"/>
        <w:rPr>
          <w:b/>
          <w:sz w:val="22"/>
          <w:szCs w:val="22"/>
        </w:rPr>
      </w:pPr>
    </w:p>
    <w:p w:rsidR="00FE7B5B" w:rsidRPr="007E4260" w:rsidRDefault="00FE7B5B" w:rsidP="003073F7">
      <w:pPr>
        <w:jc w:val="both"/>
        <w:rPr>
          <w:rFonts w:cs="Arial"/>
          <w:b/>
        </w:rPr>
      </w:pPr>
      <w:r w:rsidRPr="007E4260">
        <w:rPr>
          <w:rFonts w:cs="Arial"/>
          <w:b/>
        </w:rPr>
        <w:t>Industry Standards</w:t>
      </w:r>
    </w:p>
    <w:p w:rsidR="00D3644C" w:rsidRPr="007E4260" w:rsidRDefault="00D3644C" w:rsidP="00313FBD">
      <w:pPr>
        <w:jc w:val="both"/>
        <w:rPr>
          <w:rFonts w:cs="Arial"/>
          <w:b/>
        </w:rPr>
      </w:pPr>
    </w:p>
    <w:p w:rsidR="00E128A1" w:rsidRPr="007E4260" w:rsidRDefault="005D18CA" w:rsidP="003073F7">
      <w:pPr>
        <w:autoSpaceDE w:val="0"/>
        <w:autoSpaceDN w:val="0"/>
        <w:adjustRightInd w:val="0"/>
        <w:jc w:val="both"/>
        <w:rPr>
          <w:rFonts w:cs="Arial"/>
        </w:rPr>
      </w:pPr>
      <w:r>
        <w:rPr>
          <w:rFonts w:cs="Arial"/>
        </w:rPr>
        <w:t>24</w:t>
      </w:r>
      <w:r w:rsidR="00F90B94" w:rsidRPr="007E4260">
        <w:rPr>
          <w:rFonts w:cs="Arial"/>
        </w:rPr>
        <w:tab/>
      </w:r>
      <w:r w:rsidR="00E128A1" w:rsidRPr="007E4260">
        <w:rPr>
          <w:rFonts w:cs="Arial"/>
        </w:rPr>
        <w:t xml:space="preserve">As international industry standards for </w:t>
      </w:r>
      <w:r w:rsidR="00A70B74" w:rsidRPr="007E4260">
        <w:rPr>
          <w:rFonts w:cs="Arial"/>
        </w:rPr>
        <w:t xml:space="preserve">some </w:t>
      </w:r>
      <w:r w:rsidR="00E128A1" w:rsidRPr="007E4260">
        <w:rPr>
          <w:rFonts w:cs="Arial"/>
        </w:rPr>
        <w:t xml:space="preserve">e-navigation </w:t>
      </w:r>
      <w:r w:rsidR="00A70B74" w:rsidRPr="007E4260">
        <w:rPr>
          <w:rFonts w:cs="Arial"/>
        </w:rPr>
        <w:t xml:space="preserve">elements do not </w:t>
      </w:r>
      <w:r w:rsidR="00E128A1" w:rsidRPr="007E4260">
        <w:rPr>
          <w:rFonts w:cs="Arial"/>
        </w:rPr>
        <w:t>exist</w:t>
      </w:r>
      <w:r w:rsidR="00A70B74" w:rsidRPr="007E4260">
        <w:rPr>
          <w:rFonts w:cs="Arial"/>
        </w:rPr>
        <w:t xml:space="preserve"> as yet, IMO </w:t>
      </w:r>
      <w:r w:rsidR="00E128A1" w:rsidRPr="007E4260">
        <w:rPr>
          <w:rFonts w:cs="Arial"/>
        </w:rPr>
        <w:t>agreed to tak</w:t>
      </w:r>
      <w:r w:rsidR="00AA5A18" w:rsidRPr="007E4260">
        <w:rPr>
          <w:rFonts w:cs="Arial"/>
        </w:rPr>
        <w:t xml:space="preserve">e on </w:t>
      </w:r>
      <w:r w:rsidR="00D521DF" w:rsidRPr="007E4260">
        <w:rPr>
          <w:rFonts w:cs="Arial"/>
        </w:rPr>
        <w:t>responsibility for the</w:t>
      </w:r>
      <w:r w:rsidR="00E128A1" w:rsidRPr="007E4260">
        <w:rPr>
          <w:rFonts w:cs="Arial"/>
        </w:rPr>
        <w:t xml:space="preserve"> </w:t>
      </w:r>
      <w:r w:rsidR="00D521DF" w:rsidRPr="007E4260">
        <w:rPr>
          <w:rFonts w:cs="Arial"/>
        </w:rPr>
        <w:t xml:space="preserve">initial </w:t>
      </w:r>
      <w:r w:rsidR="00E128A1" w:rsidRPr="007E4260">
        <w:rPr>
          <w:rFonts w:cs="Arial"/>
        </w:rPr>
        <w:t>work</w:t>
      </w:r>
      <w:r w:rsidR="00AA5A18" w:rsidRPr="007E4260">
        <w:rPr>
          <w:rFonts w:cs="Arial"/>
        </w:rPr>
        <w:t>.</w:t>
      </w:r>
      <w:r w:rsidR="00D521DF" w:rsidRPr="007E4260">
        <w:rPr>
          <w:rFonts w:cs="Arial"/>
        </w:rPr>
        <w:t xml:space="preserve"> </w:t>
      </w:r>
      <w:r w:rsidR="00AA5A18" w:rsidRPr="007E4260">
        <w:rPr>
          <w:rFonts w:cs="Arial"/>
        </w:rPr>
        <w:t>Industry will then be in a position to implement harmonised international standards.</w:t>
      </w:r>
      <w:r w:rsidR="00D3644C" w:rsidRPr="007E4260">
        <w:rPr>
          <w:rFonts w:cs="Arial"/>
        </w:rPr>
        <w:t xml:space="preserve"> </w:t>
      </w:r>
    </w:p>
    <w:p w:rsidR="00E128A1" w:rsidRPr="007E4260" w:rsidRDefault="00E128A1" w:rsidP="00313FBD">
      <w:pPr>
        <w:pStyle w:val="ListParagraph"/>
        <w:autoSpaceDE w:val="0"/>
        <w:autoSpaceDN w:val="0"/>
        <w:adjustRightInd w:val="0"/>
        <w:ind w:left="0"/>
        <w:jc w:val="both"/>
        <w:rPr>
          <w:rFonts w:cs="Arial"/>
        </w:rPr>
      </w:pPr>
    </w:p>
    <w:p w:rsidR="00FE7B5B" w:rsidRPr="007E4260" w:rsidRDefault="00FE7B5B" w:rsidP="003073F7">
      <w:pPr>
        <w:jc w:val="both"/>
        <w:rPr>
          <w:rFonts w:cs="Arial"/>
          <w:b/>
        </w:rPr>
      </w:pPr>
      <w:r w:rsidRPr="007E4260">
        <w:rPr>
          <w:rFonts w:cs="Arial"/>
          <w:b/>
        </w:rPr>
        <w:t>Human element</w:t>
      </w:r>
    </w:p>
    <w:p w:rsidR="00A22525" w:rsidRPr="007E4260" w:rsidRDefault="00A22525" w:rsidP="00313FBD">
      <w:pPr>
        <w:jc w:val="both"/>
        <w:rPr>
          <w:rFonts w:cs="Arial"/>
          <w:b/>
        </w:rPr>
      </w:pPr>
    </w:p>
    <w:p w:rsidR="00FE7B5B" w:rsidRPr="007E4260" w:rsidRDefault="005D18CA" w:rsidP="003073F7">
      <w:pPr>
        <w:pStyle w:val="ListParagraph"/>
        <w:autoSpaceDE w:val="0"/>
        <w:autoSpaceDN w:val="0"/>
        <w:adjustRightInd w:val="0"/>
        <w:ind w:left="0"/>
        <w:jc w:val="both"/>
        <w:rPr>
          <w:rFonts w:cs="Arial"/>
        </w:rPr>
      </w:pPr>
      <w:r>
        <w:rPr>
          <w:rFonts w:cs="Arial"/>
        </w:rPr>
        <w:t>25</w:t>
      </w:r>
      <w:r w:rsidR="00705DFB" w:rsidRPr="007E4260">
        <w:rPr>
          <w:rFonts w:cs="Arial"/>
        </w:rPr>
        <w:tab/>
      </w:r>
      <w:r w:rsidR="00FE7B5B" w:rsidRPr="007E4260">
        <w:rPr>
          <w:rFonts w:cs="Arial"/>
        </w:rPr>
        <w:t>The proposal is consistent with the objectives of the Organization and is based on the human element vision, principles and goals for the Organization (</w:t>
      </w:r>
      <w:proofErr w:type="gramStart"/>
      <w:r w:rsidR="00FE7B5B" w:rsidRPr="007E4260">
        <w:rPr>
          <w:rFonts w:cs="Arial"/>
        </w:rPr>
        <w:t>A.947(</w:t>
      </w:r>
      <w:proofErr w:type="gramEnd"/>
      <w:r w:rsidR="00FE7B5B" w:rsidRPr="007E4260">
        <w:rPr>
          <w:rFonts w:cs="Arial"/>
        </w:rPr>
        <w:t xml:space="preserve">23)). The completed checklist for considering human element issues by the IMO bodies given in annex to MSC-MEPC.7/Circ.1 and referred </w:t>
      </w:r>
      <w:r w:rsidR="00A70B74" w:rsidRPr="007E4260">
        <w:rPr>
          <w:rFonts w:cs="Arial"/>
        </w:rPr>
        <w:t xml:space="preserve">to </w:t>
      </w:r>
      <w:r w:rsidR="00FE7B5B" w:rsidRPr="007E4260">
        <w:rPr>
          <w:rFonts w:cs="Arial"/>
        </w:rPr>
        <w:t>in MSC-MEPC.1/Cir</w:t>
      </w:r>
      <w:r w:rsidR="00A70B74" w:rsidRPr="007E4260">
        <w:rPr>
          <w:rFonts w:cs="Arial"/>
        </w:rPr>
        <w:t>c.4/Rev.</w:t>
      </w:r>
      <w:r w:rsidR="00EE178F" w:rsidRPr="007E4260">
        <w:rPr>
          <w:rFonts w:cs="Arial"/>
        </w:rPr>
        <w:t>3</w:t>
      </w:r>
      <w:r w:rsidR="00E128A1" w:rsidRPr="007E4260">
        <w:rPr>
          <w:rFonts w:cs="Arial"/>
        </w:rPr>
        <w:t xml:space="preserve"> is set out in A</w:t>
      </w:r>
      <w:r w:rsidR="009547F0" w:rsidRPr="007E4260">
        <w:rPr>
          <w:rFonts w:cs="Arial"/>
        </w:rPr>
        <w:t>nnex 8</w:t>
      </w:r>
      <w:r w:rsidR="00FE7B5B" w:rsidRPr="007E4260">
        <w:rPr>
          <w:rFonts w:cs="Arial"/>
        </w:rPr>
        <w:t>.</w:t>
      </w:r>
    </w:p>
    <w:p w:rsidR="00FE7B5B" w:rsidRPr="007E4260" w:rsidRDefault="00FE7B5B" w:rsidP="003073F7">
      <w:pPr>
        <w:pStyle w:val="Default"/>
        <w:jc w:val="both"/>
        <w:rPr>
          <w:sz w:val="22"/>
          <w:szCs w:val="22"/>
        </w:rPr>
      </w:pPr>
    </w:p>
    <w:p w:rsidR="00FE7B5B" w:rsidRPr="007E4260" w:rsidRDefault="00FE7B5B" w:rsidP="003073F7">
      <w:pPr>
        <w:jc w:val="both"/>
        <w:rPr>
          <w:rFonts w:cs="Arial"/>
          <w:b/>
        </w:rPr>
      </w:pPr>
      <w:r w:rsidRPr="007E4260">
        <w:rPr>
          <w:rFonts w:cs="Arial"/>
          <w:b/>
        </w:rPr>
        <w:t>Priority/Urgency</w:t>
      </w:r>
    </w:p>
    <w:p w:rsidR="00A22525" w:rsidRPr="007E4260" w:rsidRDefault="00A22525" w:rsidP="00313FBD">
      <w:pPr>
        <w:jc w:val="both"/>
        <w:rPr>
          <w:rFonts w:cs="Arial"/>
          <w:b/>
        </w:rPr>
      </w:pPr>
    </w:p>
    <w:p w:rsidR="004A3375" w:rsidRPr="007E4260" w:rsidRDefault="005D18CA" w:rsidP="003073F7">
      <w:pPr>
        <w:pStyle w:val="ListParagraph"/>
        <w:autoSpaceDE w:val="0"/>
        <w:autoSpaceDN w:val="0"/>
        <w:adjustRightInd w:val="0"/>
        <w:ind w:left="0"/>
        <w:jc w:val="both"/>
        <w:rPr>
          <w:rFonts w:cs="Arial"/>
        </w:rPr>
      </w:pPr>
      <w:r>
        <w:rPr>
          <w:rFonts w:cs="Arial"/>
        </w:rPr>
        <w:t>26</w:t>
      </w:r>
      <w:r w:rsidR="00705DFB" w:rsidRPr="007E4260">
        <w:rPr>
          <w:rFonts w:cs="Arial"/>
        </w:rPr>
        <w:tab/>
      </w:r>
      <w:r w:rsidR="00AA5A18" w:rsidRPr="007E4260">
        <w:rPr>
          <w:rFonts w:cs="Arial"/>
        </w:rPr>
        <w:t xml:space="preserve">It has </w:t>
      </w:r>
      <w:r w:rsidR="00D3644C" w:rsidRPr="007E4260">
        <w:rPr>
          <w:rFonts w:cs="Arial"/>
        </w:rPr>
        <w:t>been widely</w:t>
      </w:r>
      <w:r w:rsidR="009C7C21" w:rsidRPr="007E4260">
        <w:rPr>
          <w:rFonts w:cs="Arial"/>
        </w:rPr>
        <w:t xml:space="preserve"> recognized</w:t>
      </w:r>
      <w:r w:rsidR="00D3644C" w:rsidRPr="007E4260">
        <w:rPr>
          <w:rFonts w:cs="Arial"/>
        </w:rPr>
        <w:t xml:space="preserve"> during the </w:t>
      </w:r>
      <w:r w:rsidR="009D6CC3" w:rsidRPr="007E4260">
        <w:rPr>
          <w:rFonts w:cs="Arial"/>
        </w:rPr>
        <w:t xml:space="preserve">e-navigation </w:t>
      </w:r>
      <w:r w:rsidR="00D3644C" w:rsidRPr="007E4260">
        <w:rPr>
          <w:rFonts w:cs="Arial"/>
        </w:rPr>
        <w:t>user needs identification process</w:t>
      </w:r>
      <w:r w:rsidR="009C7C21" w:rsidRPr="007E4260">
        <w:rPr>
          <w:rFonts w:cs="Arial"/>
        </w:rPr>
        <w:t xml:space="preserve"> that a wide range of stakeholders in the maritime domain (mariners, shore-based authorities, ports, ship</w:t>
      </w:r>
      <w:r w:rsidR="009D6CC3" w:rsidRPr="007E4260">
        <w:rPr>
          <w:rFonts w:cs="Arial"/>
        </w:rPr>
        <w:t xml:space="preserve"> </w:t>
      </w:r>
      <w:r w:rsidR="009C7C21" w:rsidRPr="007E4260">
        <w:rPr>
          <w:rFonts w:cs="Arial"/>
        </w:rPr>
        <w:t>owners, agents etc.) would benefit from the implementation of e-navigation.</w:t>
      </w:r>
      <w:r w:rsidR="004A3375" w:rsidRPr="007E4260">
        <w:rPr>
          <w:rFonts w:cs="Arial"/>
        </w:rPr>
        <w:t xml:space="preserve"> It is important that the current momentum is not lost.</w:t>
      </w:r>
    </w:p>
    <w:p w:rsidR="00FE7B5B" w:rsidRPr="007E4260" w:rsidRDefault="00FE7B5B" w:rsidP="003073F7">
      <w:pPr>
        <w:pStyle w:val="Default"/>
        <w:jc w:val="both"/>
        <w:rPr>
          <w:b/>
          <w:sz w:val="22"/>
          <w:szCs w:val="22"/>
        </w:rPr>
      </w:pPr>
    </w:p>
    <w:p w:rsidR="00C75B8C" w:rsidRPr="007E4260" w:rsidRDefault="00FE7B5B" w:rsidP="003073F7">
      <w:pPr>
        <w:jc w:val="both"/>
        <w:rPr>
          <w:rFonts w:cs="Arial"/>
          <w:b/>
        </w:rPr>
      </w:pPr>
      <w:r w:rsidRPr="007E4260">
        <w:rPr>
          <w:rFonts w:cs="Arial"/>
          <w:b/>
        </w:rPr>
        <w:t>Action requested of the Committee</w:t>
      </w:r>
    </w:p>
    <w:p w:rsidR="00C75B8C" w:rsidRPr="007E4260" w:rsidRDefault="00C75B8C" w:rsidP="003073F7">
      <w:pPr>
        <w:jc w:val="both"/>
        <w:rPr>
          <w:rFonts w:cs="Arial"/>
        </w:rPr>
      </w:pPr>
    </w:p>
    <w:p w:rsidR="00661B49" w:rsidRPr="007E4260" w:rsidRDefault="005D18CA" w:rsidP="003073F7">
      <w:pPr>
        <w:pStyle w:val="ListParagraph"/>
        <w:autoSpaceDE w:val="0"/>
        <w:autoSpaceDN w:val="0"/>
        <w:adjustRightInd w:val="0"/>
        <w:ind w:left="0"/>
        <w:jc w:val="both"/>
        <w:rPr>
          <w:rFonts w:cs="Arial"/>
        </w:rPr>
      </w:pPr>
      <w:r>
        <w:rPr>
          <w:rFonts w:cs="Arial"/>
        </w:rPr>
        <w:t>27</w:t>
      </w:r>
      <w:r w:rsidR="00C22B67" w:rsidRPr="007E4260">
        <w:rPr>
          <w:rFonts w:cs="Arial"/>
        </w:rPr>
        <w:tab/>
      </w:r>
      <w:r w:rsidR="00C10E86" w:rsidRPr="007E4260">
        <w:rPr>
          <w:rFonts w:cs="Arial"/>
        </w:rPr>
        <w:t>The Committee is requested to:</w:t>
      </w:r>
    </w:p>
    <w:p w:rsidR="00661B49" w:rsidRPr="007E4260" w:rsidRDefault="00661B49" w:rsidP="003073F7">
      <w:pPr>
        <w:jc w:val="both"/>
        <w:rPr>
          <w:rFonts w:cs="Arial"/>
        </w:rPr>
      </w:pPr>
    </w:p>
    <w:p w:rsidR="00207100" w:rsidRPr="00207100" w:rsidRDefault="00207100" w:rsidP="00207100">
      <w:pPr>
        <w:pStyle w:val="PlainText"/>
        <w:ind w:left="1440" w:hanging="720"/>
        <w:rPr>
          <w:rFonts w:ascii="Arial" w:hAnsi="Arial" w:cs="Arial"/>
        </w:rPr>
      </w:pPr>
      <w:r w:rsidRPr="00207100">
        <w:rPr>
          <w:rFonts w:ascii="Arial" w:hAnsi="Arial" w:cs="Arial"/>
        </w:rPr>
        <w:t xml:space="preserve">.1 </w:t>
      </w:r>
      <w:r>
        <w:rPr>
          <w:rFonts w:ascii="Arial" w:hAnsi="Arial" w:cs="Arial"/>
        </w:rPr>
        <w:tab/>
      </w:r>
      <w:r w:rsidRPr="00207100">
        <w:rPr>
          <w:rFonts w:ascii="Arial" w:hAnsi="Arial" w:cs="Arial"/>
        </w:rPr>
        <w:t xml:space="preserve">agree to </w:t>
      </w:r>
      <w:r w:rsidR="0047719E" w:rsidRPr="00207100">
        <w:rPr>
          <w:rFonts w:ascii="Arial" w:hAnsi="Arial" w:cs="Arial"/>
        </w:rPr>
        <w:t>amend the</w:t>
      </w:r>
      <w:r w:rsidRPr="00207100">
        <w:rPr>
          <w:rFonts w:ascii="Arial" w:hAnsi="Arial" w:cs="Arial"/>
        </w:rPr>
        <w:t xml:space="preserve"> existing the High-level Action 5.2.6 to read "Development and implementation of e-navigation" for inclusion in the High-level Action Plans for 2016-2019; and</w:t>
      </w:r>
    </w:p>
    <w:p w:rsidR="00207100" w:rsidRPr="00207100" w:rsidRDefault="00207100" w:rsidP="00207100">
      <w:pPr>
        <w:pStyle w:val="PlainText"/>
        <w:rPr>
          <w:rFonts w:ascii="Arial" w:hAnsi="Arial" w:cs="Arial"/>
        </w:rPr>
      </w:pPr>
    </w:p>
    <w:p w:rsidR="00207100" w:rsidRPr="00207100" w:rsidRDefault="00207100" w:rsidP="00A9474B">
      <w:pPr>
        <w:pStyle w:val="PlainText"/>
        <w:ind w:left="1440" w:hanging="720"/>
        <w:jc w:val="both"/>
        <w:rPr>
          <w:rFonts w:ascii="Arial" w:hAnsi="Arial" w:cs="Arial"/>
        </w:rPr>
      </w:pPr>
      <w:r w:rsidRPr="00207100">
        <w:rPr>
          <w:rFonts w:ascii="Arial" w:hAnsi="Arial" w:cs="Arial"/>
        </w:rPr>
        <w:t xml:space="preserve">.2 </w:t>
      </w:r>
      <w:r>
        <w:rPr>
          <w:rFonts w:ascii="Arial" w:hAnsi="Arial" w:cs="Arial"/>
        </w:rPr>
        <w:tab/>
      </w:r>
      <w:r w:rsidRPr="00207100">
        <w:rPr>
          <w:rFonts w:ascii="Arial" w:hAnsi="Arial" w:cs="Arial"/>
        </w:rPr>
        <w:t>approve, for inclusion in the biennial or post biennial agenda of the NCSR Sub-Committee, as appropriate, the following planned outputs:</w:t>
      </w:r>
    </w:p>
    <w:p w:rsidR="00207100" w:rsidRDefault="00207100" w:rsidP="00207100">
      <w:pPr>
        <w:pStyle w:val="PlainText"/>
      </w:pPr>
    </w:p>
    <w:p w:rsidR="00207100" w:rsidRPr="00207100" w:rsidRDefault="00B46AC9" w:rsidP="00A9474B">
      <w:pPr>
        <w:pStyle w:val="PlainText"/>
        <w:ind w:left="720" w:firstLine="720"/>
        <w:jc w:val="both"/>
        <w:rPr>
          <w:rFonts w:ascii="Arial" w:hAnsi="Arial" w:cs="Arial"/>
        </w:rPr>
      </w:pPr>
      <w:r>
        <w:rPr>
          <w:rFonts w:ascii="Arial" w:hAnsi="Arial" w:cs="Arial"/>
        </w:rPr>
        <w:t>.1</w:t>
      </w:r>
      <w:r>
        <w:rPr>
          <w:rFonts w:ascii="Arial" w:hAnsi="Arial" w:cs="Arial"/>
        </w:rPr>
        <w:tab/>
      </w:r>
      <w:r w:rsidR="00207100" w:rsidRPr="00207100">
        <w:rPr>
          <w:rFonts w:ascii="Arial" w:hAnsi="Arial" w:cs="Arial"/>
        </w:rPr>
        <w:t>Guidelines on standardized modes of operation (S-mode) (Annex 1);</w:t>
      </w:r>
    </w:p>
    <w:p w:rsidR="00207100" w:rsidRPr="00207100" w:rsidRDefault="00207100" w:rsidP="00207100">
      <w:pPr>
        <w:pStyle w:val="PlainText"/>
        <w:rPr>
          <w:rFonts w:ascii="Arial" w:hAnsi="Arial" w:cs="Arial"/>
        </w:rPr>
      </w:pPr>
    </w:p>
    <w:p w:rsidR="00207100" w:rsidRPr="00207100" w:rsidRDefault="00A9474B" w:rsidP="00A9474B">
      <w:pPr>
        <w:pStyle w:val="PlainText"/>
        <w:ind w:left="2160" w:hanging="720"/>
        <w:jc w:val="both"/>
        <w:rPr>
          <w:rFonts w:ascii="Arial" w:hAnsi="Arial" w:cs="Arial"/>
        </w:rPr>
      </w:pPr>
      <w:r>
        <w:rPr>
          <w:rFonts w:ascii="Arial" w:hAnsi="Arial" w:cs="Arial"/>
        </w:rPr>
        <w:t>.2</w:t>
      </w:r>
      <w:r>
        <w:rPr>
          <w:rFonts w:ascii="Arial" w:hAnsi="Arial" w:cs="Arial"/>
        </w:rPr>
        <w:tab/>
      </w:r>
      <w:r w:rsidR="00207100" w:rsidRPr="00207100">
        <w:rPr>
          <w:rFonts w:ascii="Arial" w:hAnsi="Arial" w:cs="Arial"/>
        </w:rPr>
        <w:t xml:space="preserve">Amendments to the Revised performance standards for Integrated Navigation Systems (INS) (resolution </w:t>
      </w:r>
      <w:proofErr w:type="gramStart"/>
      <w:r w:rsidR="00207100" w:rsidRPr="00207100">
        <w:rPr>
          <w:rFonts w:ascii="Arial" w:hAnsi="Arial" w:cs="Arial"/>
        </w:rPr>
        <w:t>MSC.252(</w:t>
      </w:r>
      <w:proofErr w:type="gramEnd"/>
      <w:r w:rsidR="00207100" w:rsidRPr="00207100">
        <w:rPr>
          <w:rFonts w:ascii="Arial" w:hAnsi="Arial" w:cs="Arial"/>
        </w:rPr>
        <w:t>83)) relating to harmonization of bridge design and display of information (Annex 2);</w:t>
      </w:r>
    </w:p>
    <w:p w:rsidR="00207100" w:rsidRPr="00207100" w:rsidRDefault="00207100" w:rsidP="00207100">
      <w:pPr>
        <w:pStyle w:val="PlainText"/>
        <w:rPr>
          <w:rFonts w:ascii="Arial" w:hAnsi="Arial" w:cs="Arial"/>
        </w:rPr>
      </w:pPr>
    </w:p>
    <w:p w:rsidR="00207100" w:rsidRPr="00207100" w:rsidRDefault="00A9474B" w:rsidP="00A9474B">
      <w:pPr>
        <w:pStyle w:val="PlainText"/>
        <w:ind w:left="2160" w:hanging="720"/>
        <w:jc w:val="both"/>
        <w:rPr>
          <w:rFonts w:ascii="Arial" w:hAnsi="Arial" w:cs="Arial"/>
        </w:rPr>
      </w:pPr>
      <w:r>
        <w:rPr>
          <w:rFonts w:ascii="Arial" w:hAnsi="Arial" w:cs="Arial"/>
        </w:rPr>
        <w:t>.3</w:t>
      </w:r>
      <w:r>
        <w:rPr>
          <w:rFonts w:ascii="Arial" w:hAnsi="Arial" w:cs="Arial"/>
        </w:rPr>
        <w:tab/>
      </w:r>
      <w:r w:rsidR="00207100" w:rsidRPr="00207100">
        <w:rPr>
          <w:rFonts w:ascii="Arial" w:hAnsi="Arial" w:cs="Arial"/>
        </w:rPr>
        <w:t>Revision of the Guidelines and criteria for ship reporting systems (resolution MSC.43(64), as amended) relating to standardised and harmonized electronic ship reporting and automated collection of onboard data for reporting (Annex 3);</w:t>
      </w:r>
    </w:p>
    <w:p w:rsidR="00207100" w:rsidRPr="00207100" w:rsidRDefault="00207100" w:rsidP="00207100">
      <w:pPr>
        <w:pStyle w:val="PlainText"/>
        <w:rPr>
          <w:rFonts w:ascii="Arial" w:hAnsi="Arial" w:cs="Arial"/>
        </w:rPr>
      </w:pPr>
    </w:p>
    <w:p w:rsidR="00207100" w:rsidRPr="00207100" w:rsidRDefault="00A9474B" w:rsidP="00A9474B">
      <w:pPr>
        <w:pStyle w:val="PlainText"/>
        <w:ind w:left="2160" w:hanging="720"/>
        <w:jc w:val="both"/>
        <w:rPr>
          <w:rFonts w:ascii="Arial" w:hAnsi="Arial" w:cs="Arial"/>
        </w:rPr>
      </w:pPr>
      <w:r>
        <w:rPr>
          <w:rFonts w:ascii="Arial" w:hAnsi="Arial" w:cs="Arial"/>
        </w:rPr>
        <w:t>.4</w:t>
      </w:r>
      <w:r>
        <w:rPr>
          <w:rFonts w:ascii="Arial" w:hAnsi="Arial" w:cs="Arial"/>
        </w:rPr>
        <w:tab/>
      </w:r>
      <w:r w:rsidR="00207100" w:rsidRPr="00207100">
        <w:rPr>
          <w:rFonts w:ascii="Arial" w:hAnsi="Arial" w:cs="Arial"/>
        </w:rPr>
        <w:t>Amendments to the General requirements for shipborne radio equipment forming part of the global maritime distress and safety system (GMDSS) and for electronic navigational aids (resolution A.694(17)) relating to Built In Integrity Testing (BIIT) for navigation equipment (Annex 4);</w:t>
      </w:r>
    </w:p>
    <w:p w:rsidR="00207100" w:rsidRPr="00207100" w:rsidRDefault="00207100" w:rsidP="00207100">
      <w:pPr>
        <w:pStyle w:val="PlainText"/>
        <w:rPr>
          <w:rFonts w:ascii="Arial" w:hAnsi="Arial" w:cs="Arial"/>
        </w:rPr>
      </w:pPr>
    </w:p>
    <w:p w:rsidR="00207100" w:rsidRPr="00207100" w:rsidRDefault="00A9474B" w:rsidP="00A9474B">
      <w:pPr>
        <w:pStyle w:val="PlainText"/>
        <w:ind w:left="2160" w:hanging="720"/>
        <w:jc w:val="both"/>
        <w:rPr>
          <w:rFonts w:ascii="Arial" w:hAnsi="Arial" w:cs="Arial"/>
        </w:rPr>
      </w:pPr>
      <w:r>
        <w:rPr>
          <w:rFonts w:ascii="Arial" w:hAnsi="Arial" w:cs="Arial"/>
        </w:rPr>
        <w:t>.5</w:t>
      </w:r>
      <w:r>
        <w:rPr>
          <w:rFonts w:ascii="Arial" w:hAnsi="Arial" w:cs="Arial"/>
        </w:rPr>
        <w:tab/>
      </w:r>
      <w:r w:rsidR="00207100" w:rsidRPr="00207100">
        <w:rPr>
          <w:rFonts w:ascii="Arial" w:hAnsi="Arial" w:cs="Arial"/>
        </w:rPr>
        <w:t>Guidelines on Harmonized display of navigation information received via communications equipment (Annex 5); and</w:t>
      </w:r>
    </w:p>
    <w:p w:rsidR="00207100" w:rsidRPr="00207100" w:rsidRDefault="00207100" w:rsidP="00207100">
      <w:pPr>
        <w:pStyle w:val="PlainText"/>
        <w:rPr>
          <w:rFonts w:ascii="Arial" w:hAnsi="Arial" w:cs="Arial"/>
        </w:rPr>
      </w:pPr>
    </w:p>
    <w:p w:rsidR="00876783" w:rsidRDefault="00207100" w:rsidP="00876783">
      <w:pPr>
        <w:ind w:left="2160" w:hanging="720"/>
        <w:jc w:val="both"/>
        <w:rPr>
          <w:rFonts w:cs="Arial"/>
        </w:rPr>
      </w:pPr>
      <w:proofErr w:type="gramStart"/>
      <w:r w:rsidRPr="00207100">
        <w:rPr>
          <w:rFonts w:cs="Arial"/>
        </w:rPr>
        <w:t xml:space="preserve">.6 </w:t>
      </w:r>
      <w:r w:rsidR="00A9474B">
        <w:rPr>
          <w:rFonts w:cs="Arial"/>
        </w:rPr>
        <w:tab/>
      </w:r>
      <w:r w:rsidR="00A3715C">
        <w:rPr>
          <w:rFonts w:cs="Arial"/>
        </w:rPr>
        <w:t>Consideration of reports on development and implementation of Maritime Service Portfolios (MSPs) (and other e-navigation reports)</w:t>
      </w:r>
      <w:r w:rsidR="00876783">
        <w:t xml:space="preserve"> by Member States and other international organizations (Annex 6).</w:t>
      </w:r>
      <w:proofErr w:type="gramEnd"/>
    </w:p>
    <w:p w:rsidR="004617B9" w:rsidRPr="007E4260" w:rsidRDefault="004617B9" w:rsidP="00876783">
      <w:pPr>
        <w:pStyle w:val="PlainText"/>
        <w:ind w:left="2160" w:hanging="720"/>
        <w:jc w:val="both"/>
        <w:rPr>
          <w:szCs w:val="22"/>
        </w:rPr>
      </w:pPr>
    </w:p>
    <w:p w:rsidR="00AF48D9" w:rsidRPr="007E4260" w:rsidRDefault="00AF48D9" w:rsidP="00A9474B">
      <w:pPr>
        <w:pStyle w:val="Default"/>
        <w:rPr>
          <w:b/>
          <w:sz w:val="22"/>
          <w:szCs w:val="22"/>
        </w:rPr>
      </w:pPr>
    </w:p>
    <w:p w:rsidR="00F509F7" w:rsidRPr="007E4260" w:rsidRDefault="00F509F7" w:rsidP="003073F7">
      <w:pPr>
        <w:pStyle w:val="Default"/>
        <w:jc w:val="center"/>
        <w:rPr>
          <w:b/>
          <w:sz w:val="22"/>
          <w:szCs w:val="22"/>
        </w:rPr>
        <w:sectPr w:rsidR="00F509F7" w:rsidRPr="007E4260" w:rsidSect="0000143C">
          <w:headerReference w:type="even" r:id="rId10"/>
          <w:headerReference w:type="default" r:id="rId11"/>
          <w:footerReference w:type="even" r:id="rId12"/>
          <w:footerReference w:type="default" r:id="rId13"/>
          <w:headerReference w:type="first" r:id="rId14"/>
          <w:footerReference w:type="first" r:id="rId15"/>
          <w:pgSz w:w="11906" w:h="16838"/>
          <w:pgMar w:top="1134" w:right="1418" w:bottom="1418" w:left="1418" w:header="709" w:footer="709" w:gutter="0"/>
          <w:cols w:space="708"/>
          <w:titlePg/>
          <w:docGrid w:linePitch="360"/>
        </w:sectPr>
      </w:pPr>
    </w:p>
    <w:p w:rsidR="00F509F7" w:rsidRPr="007E4260" w:rsidRDefault="00F509F7" w:rsidP="00F509F7">
      <w:pPr>
        <w:pStyle w:val="Default"/>
        <w:jc w:val="center"/>
        <w:rPr>
          <w:b/>
          <w:color w:val="auto"/>
          <w:sz w:val="22"/>
          <w:szCs w:val="22"/>
        </w:rPr>
      </w:pPr>
      <w:r w:rsidRPr="007E4260">
        <w:rPr>
          <w:b/>
          <w:color w:val="auto"/>
          <w:sz w:val="22"/>
          <w:szCs w:val="22"/>
        </w:rPr>
        <w:lastRenderedPageBreak/>
        <w:t>Annex 1</w:t>
      </w:r>
    </w:p>
    <w:p w:rsidR="00F509F7" w:rsidRPr="007E4260" w:rsidRDefault="00F509F7" w:rsidP="00F509F7">
      <w:pPr>
        <w:pStyle w:val="Default"/>
        <w:jc w:val="center"/>
        <w:rPr>
          <w:b/>
          <w:color w:val="auto"/>
          <w:sz w:val="22"/>
          <w:szCs w:val="22"/>
        </w:rPr>
      </w:pPr>
      <w:r w:rsidRPr="007E4260">
        <w:rPr>
          <w:b/>
          <w:color w:val="auto"/>
          <w:sz w:val="22"/>
          <w:szCs w:val="22"/>
        </w:rPr>
        <w:t>Output 1</w:t>
      </w:r>
    </w:p>
    <w:p w:rsidR="00F509F7" w:rsidRPr="007E4260" w:rsidRDefault="00F509F7" w:rsidP="00F509F7">
      <w:pPr>
        <w:pStyle w:val="Default"/>
        <w:rPr>
          <w:color w:val="auto"/>
          <w:sz w:val="22"/>
          <w:szCs w:val="22"/>
        </w:rPr>
      </w:pPr>
    </w:p>
    <w:p w:rsidR="00F509F7" w:rsidRPr="007E4260" w:rsidRDefault="00F509F7" w:rsidP="00F509F7">
      <w:pPr>
        <w:pStyle w:val="Default"/>
        <w:rPr>
          <w:b/>
          <w:color w:val="auto"/>
          <w:sz w:val="22"/>
          <w:szCs w:val="22"/>
        </w:rPr>
      </w:pPr>
      <w:r w:rsidRPr="007E4260">
        <w:rPr>
          <w:b/>
          <w:color w:val="auto"/>
          <w:sz w:val="22"/>
          <w:szCs w:val="22"/>
        </w:rPr>
        <w:t>Description</w:t>
      </w:r>
    </w:p>
    <w:p w:rsidR="00F509F7" w:rsidRPr="007E4260" w:rsidRDefault="00F509F7" w:rsidP="00F509F7">
      <w:pPr>
        <w:pStyle w:val="Default"/>
        <w:rPr>
          <w:color w:val="auto"/>
          <w:sz w:val="22"/>
          <w:szCs w:val="22"/>
        </w:rPr>
      </w:pPr>
    </w:p>
    <w:p w:rsidR="00F509F7" w:rsidRPr="007E4260" w:rsidRDefault="00F509F7" w:rsidP="00F509F7">
      <w:pPr>
        <w:autoSpaceDE w:val="0"/>
        <w:autoSpaceDN w:val="0"/>
        <w:adjustRightInd w:val="0"/>
        <w:jc w:val="both"/>
        <w:rPr>
          <w:rFonts w:cs="Arial"/>
          <w:color w:val="000000"/>
        </w:rPr>
      </w:pPr>
      <w:r w:rsidRPr="007E4260">
        <w:rPr>
          <w:rFonts w:cs="Arial"/>
          <w:color w:val="000000"/>
        </w:rPr>
        <w:t>1</w:t>
      </w:r>
      <w:r w:rsidRPr="007E4260">
        <w:rPr>
          <w:rFonts w:cs="Arial"/>
          <w:color w:val="000000"/>
        </w:rPr>
        <w:tab/>
        <w:t>Draft Guidelines on standardized modes of operation</w:t>
      </w:r>
      <w:r w:rsidR="0084696E" w:rsidRPr="007E4260">
        <w:rPr>
          <w:rFonts w:cs="Arial"/>
          <w:color w:val="000000"/>
        </w:rPr>
        <w:t>, S-mode</w:t>
      </w:r>
      <w:r w:rsidR="00CD71DC" w:rsidRPr="007E4260">
        <w:rPr>
          <w:rFonts w:cs="Arial"/>
          <w:color w:val="000000"/>
        </w:rPr>
        <w:t xml:space="preserve">. This </w:t>
      </w:r>
      <w:r w:rsidR="007B1C15" w:rsidRPr="007E4260">
        <w:rPr>
          <w:rFonts w:cs="Arial"/>
          <w:color w:val="000000"/>
        </w:rPr>
        <w:t xml:space="preserve">will </w:t>
      </w:r>
      <w:r w:rsidR="00A70B74" w:rsidRPr="007E4260">
        <w:rPr>
          <w:rFonts w:cs="Arial"/>
          <w:color w:val="000000"/>
        </w:rPr>
        <w:t xml:space="preserve">describe/ outline a standardized </w:t>
      </w:r>
      <w:r w:rsidR="007B1C15" w:rsidRPr="007E4260">
        <w:rPr>
          <w:rFonts w:cs="Arial"/>
          <w:color w:val="000000"/>
        </w:rPr>
        <w:t>mode of operation and display for all navigation</w:t>
      </w:r>
      <w:r w:rsidR="00A70B74" w:rsidRPr="007E4260">
        <w:rPr>
          <w:rFonts w:cs="Arial"/>
          <w:color w:val="000000"/>
        </w:rPr>
        <w:t>al</w:t>
      </w:r>
      <w:r w:rsidR="007B1C15" w:rsidRPr="007E4260">
        <w:rPr>
          <w:rFonts w:cs="Arial"/>
          <w:color w:val="000000"/>
        </w:rPr>
        <w:t xml:space="preserve"> equipment and provide seafarers with the ability to </w:t>
      </w:r>
      <w:r w:rsidR="00B71036" w:rsidRPr="007E4260">
        <w:t xml:space="preserve">operate all navigation </w:t>
      </w:r>
      <w:r w:rsidR="00CD71DC" w:rsidRPr="007E4260">
        <w:t xml:space="preserve">equipment </w:t>
      </w:r>
      <w:r w:rsidR="00B71036" w:rsidRPr="007E4260">
        <w:t xml:space="preserve">in </w:t>
      </w:r>
      <w:r w:rsidR="00A70B74" w:rsidRPr="007E4260">
        <w:t xml:space="preserve">a </w:t>
      </w:r>
      <w:r w:rsidR="00B71036" w:rsidRPr="007E4260">
        <w:t>standard</w:t>
      </w:r>
      <w:r w:rsidR="00CD71DC" w:rsidRPr="007E4260">
        <w:t>ized</w:t>
      </w:r>
      <w:r w:rsidR="00A70B74" w:rsidRPr="007E4260">
        <w:t xml:space="preserve"> manner, thereby improving</w:t>
      </w:r>
      <w:r w:rsidR="00B71036" w:rsidRPr="007E4260">
        <w:t xml:space="preserve"> the safety </w:t>
      </w:r>
      <w:r w:rsidR="00A70B74" w:rsidRPr="007E4260">
        <w:t xml:space="preserve">and efficiency </w:t>
      </w:r>
      <w:r w:rsidR="00B71036" w:rsidRPr="007E4260">
        <w:t>of navigation.</w:t>
      </w:r>
    </w:p>
    <w:p w:rsidR="00F509F7" w:rsidRPr="007E4260" w:rsidRDefault="00F509F7" w:rsidP="00F509F7">
      <w:pPr>
        <w:pStyle w:val="Default"/>
        <w:rPr>
          <w:color w:val="auto"/>
          <w:sz w:val="22"/>
          <w:szCs w:val="22"/>
        </w:rPr>
      </w:pPr>
    </w:p>
    <w:p w:rsidR="00F509F7" w:rsidRPr="007E4260" w:rsidRDefault="00F509F7" w:rsidP="00F509F7">
      <w:pPr>
        <w:pStyle w:val="Default"/>
        <w:rPr>
          <w:b/>
          <w:color w:val="auto"/>
          <w:sz w:val="22"/>
          <w:szCs w:val="22"/>
        </w:rPr>
      </w:pPr>
      <w:r w:rsidRPr="007E4260">
        <w:rPr>
          <w:b/>
          <w:color w:val="auto"/>
          <w:sz w:val="22"/>
          <w:szCs w:val="22"/>
        </w:rPr>
        <w:t>Background</w:t>
      </w:r>
    </w:p>
    <w:p w:rsidR="00B34B9F" w:rsidRPr="007E4260" w:rsidRDefault="00B34B9F" w:rsidP="00F509F7">
      <w:pPr>
        <w:pStyle w:val="Default"/>
        <w:rPr>
          <w:b/>
          <w:color w:val="auto"/>
          <w:sz w:val="22"/>
          <w:szCs w:val="22"/>
        </w:rPr>
      </w:pPr>
    </w:p>
    <w:p w:rsidR="00B34B9F" w:rsidRPr="007E4260" w:rsidRDefault="00B34B9F" w:rsidP="00B34B9F">
      <w:pPr>
        <w:pStyle w:val="Default"/>
        <w:jc w:val="both"/>
        <w:rPr>
          <w:color w:val="auto"/>
          <w:sz w:val="22"/>
          <w:szCs w:val="22"/>
        </w:rPr>
      </w:pPr>
      <w:r w:rsidRPr="007E4260">
        <w:rPr>
          <w:color w:val="auto"/>
          <w:sz w:val="22"/>
          <w:szCs w:val="22"/>
        </w:rPr>
        <w:t>2</w:t>
      </w:r>
      <w:r w:rsidRPr="007E4260">
        <w:rPr>
          <w:color w:val="auto"/>
          <w:sz w:val="22"/>
          <w:szCs w:val="22"/>
        </w:rPr>
        <w:tab/>
        <w:t>Today with many different manufacturers of navigation</w:t>
      </w:r>
      <w:r w:rsidR="00A70B74" w:rsidRPr="007E4260">
        <w:rPr>
          <w:color w:val="auto"/>
          <w:sz w:val="22"/>
          <w:szCs w:val="22"/>
        </w:rPr>
        <w:t>al</w:t>
      </w:r>
      <w:r w:rsidRPr="007E4260">
        <w:rPr>
          <w:color w:val="auto"/>
          <w:sz w:val="22"/>
          <w:szCs w:val="22"/>
        </w:rPr>
        <w:t xml:space="preserve"> equipment, the display </w:t>
      </w:r>
      <w:r w:rsidR="00D72F84" w:rsidRPr="007E4260">
        <w:rPr>
          <w:color w:val="auto"/>
          <w:sz w:val="22"/>
          <w:szCs w:val="22"/>
        </w:rPr>
        <w:t xml:space="preserve">and </w:t>
      </w:r>
      <w:r w:rsidR="00A70B74" w:rsidRPr="007E4260">
        <w:rPr>
          <w:color w:val="auto"/>
          <w:sz w:val="22"/>
          <w:szCs w:val="22"/>
        </w:rPr>
        <w:t>controls</w:t>
      </w:r>
      <w:r w:rsidRPr="007E4260">
        <w:rPr>
          <w:color w:val="auto"/>
          <w:sz w:val="22"/>
          <w:szCs w:val="22"/>
        </w:rPr>
        <w:t xml:space="preserve"> </w:t>
      </w:r>
      <w:r w:rsidR="00A70B74" w:rsidRPr="007E4260">
        <w:rPr>
          <w:color w:val="auto"/>
          <w:sz w:val="22"/>
          <w:szCs w:val="22"/>
        </w:rPr>
        <w:t>differ</w:t>
      </w:r>
      <w:r w:rsidRPr="007E4260">
        <w:rPr>
          <w:color w:val="auto"/>
          <w:sz w:val="22"/>
          <w:szCs w:val="22"/>
        </w:rPr>
        <w:t xml:space="preserve"> from one </w:t>
      </w:r>
      <w:r w:rsidR="0055761D" w:rsidRPr="007E4260">
        <w:rPr>
          <w:color w:val="auto"/>
          <w:sz w:val="22"/>
          <w:szCs w:val="22"/>
        </w:rPr>
        <w:t>equipment</w:t>
      </w:r>
      <w:r w:rsidR="00D72F84" w:rsidRPr="007E4260">
        <w:rPr>
          <w:color w:val="auto"/>
          <w:sz w:val="22"/>
          <w:szCs w:val="22"/>
        </w:rPr>
        <w:t xml:space="preserve"> </w:t>
      </w:r>
      <w:r w:rsidRPr="007E4260">
        <w:rPr>
          <w:color w:val="auto"/>
          <w:sz w:val="22"/>
          <w:szCs w:val="22"/>
        </w:rPr>
        <w:t>to another which cause</w:t>
      </w:r>
      <w:r w:rsidR="00CD71DC" w:rsidRPr="007E4260">
        <w:rPr>
          <w:color w:val="auto"/>
          <w:sz w:val="22"/>
          <w:szCs w:val="22"/>
        </w:rPr>
        <w:t>s</w:t>
      </w:r>
      <w:r w:rsidRPr="007E4260">
        <w:rPr>
          <w:color w:val="auto"/>
          <w:sz w:val="22"/>
          <w:szCs w:val="22"/>
        </w:rPr>
        <w:t xml:space="preserve"> confusion </w:t>
      </w:r>
      <w:r w:rsidR="00A70B74" w:rsidRPr="007E4260">
        <w:rPr>
          <w:color w:val="auto"/>
          <w:sz w:val="22"/>
          <w:szCs w:val="22"/>
        </w:rPr>
        <w:t>for</w:t>
      </w:r>
      <w:r w:rsidRPr="007E4260">
        <w:rPr>
          <w:color w:val="auto"/>
          <w:sz w:val="22"/>
          <w:szCs w:val="22"/>
        </w:rPr>
        <w:t xml:space="preserve"> the mariner.</w:t>
      </w:r>
    </w:p>
    <w:p w:rsidR="00F509F7" w:rsidRPr="007E4260" w:rsidRDefault="00F509F7" w:rsidP="00F509F7">
      <w:pPr>
        <w:pStyle w:val="Default"/>
        <w:rPr>
          <w:color w:val="auto"/>
          <w:sz w:val="22"/>
          <w:szCs w:val="22"/>
        </w:rPr>
      </w:pPr>
    </w:p>
    <w:p w:rsidR="00F509F7" w:rsidRPr="007E4260" w:rsidRDefault="00B34B9F" w:rsidP="00F509F7">
      <w:pPr>
        <w:pStyle w:val="Default"/>
        <w:jc w:val="both"/>
        <w:rPr>
          <w:bCs/>
          <w:sz w:val="22"/>
          <w:szCs w:val="22"/>
        </w:rPr>
      </w:pPr>
      <w:r w:rsidRPr="007E4260">
        <w:rPr>
          <w:color w:val="auto"/>
          <w:sz w:val="22"/>
          <w:szCs w:val="22"/>
        </w:rPr>
        <w:t>3</w:t>
      </w:r>
      <w:r w:rsidR="00F509F7" w:rsidRPr="007E4260">
        <w:rPr>
          <w:color w:val="auto"/>
          <w:sz w:val="22"/>
          <w:szCs w:val="22"/>
        </w:rPr>
        <w:tab/>
      </w:r>
      <w:r w:rsidR="00A70B74" w:rsidRPr="007E4260">
        <w:rPr>
          <w:color w:val="auto"/>
          <w:sz w:val="22"/>
          <w:szCs w:val="22"/>
        </w:rPr>
        <w:t>To rectify this problem</w:t>
      </w:r>
      <w:r w:rsidR="007B1C15" w:rsidRPr="007E4260">
        <w:rPr>
          <w:color w:val="auto"/>
          <w:sz w:val="22"/>
          <w:szCs w:val="22"/>
        </w:rPr>
        <w:t xml:space="preserve">, </w:t>
      </w:r>
      <w:r w:rsidR="007B1C15" w:rsidRPr="007E4260">
        <w:rPr>
          <w:bCs/>
          <w:sz w:val="22"/>
          <w:szCs w:val="22"/>
        </w:rPr>
        <w:t>t</w:t>
      </w:r>
      <w:r w:rsidR="00F509F7" w:rsidRPr="007E4260">
        <w:rPr>
          <w:bCs/>
          <w:sz w:val="22"/>
          <w:szCs w:val="22"/>
        </w:rPr>
        <w:t>he International Federation of Shipmasters’ Associations (IFSMA)</w:t>
      </w:r>
      <w:r w:rsidR="004858DD" w:rsidRPr="007E4260">
        <w:rPr>
          <w:bCs/>
          <w:sz w:val="22"/>
          <w:szCs w:val="22"/>
        </w:rPr>
        <w:t xml:space="preserve"> proposed and </w:t>
      </w:r>
      <w:r w:rsidR="00F509F7" w:rsidRPr="007E4260">
        <w:rPr>
          <w:bCs/>
          <w:sz w:val="22"/>
          <w:szCs w:val="22"/>
        </w:rPr>
        <w:t xml:space="preserve">described </w:t>
      </w:r>
      <w:r w:rsidR="00A70B74" w:rsidRPr="007E4260">
        <w:rPr>
          <w:bCs/>
          <w:sz w:val="22"/>
          <w:szCs w:val="22"/>
        </w:rPr>
        <w:t xml:space="preserve">an </w:t>
      </w:r>
      <w:r w:rsidR="00F509F7" w:rsidRPr="007E4260">
        <w:rPr>
          <w:bCs/>
          <w:sz w:val="22"/>
          <w:szCs w:val="22"/>
        </w:rPr>
        <w:t xml:space="preserve">S-mode </w:t>
      </w:r>
      <w:r w:rsidR="00025D8F">
        <w:rPr>
          <w:bCs/>
          <w:sz w:val="22"/>
          <w:szCs w:val="22"/>
        </w:rPr>
        <w:t>o</w:t>
      </w:r>
      <w:r w:rsidR="00A70B74" w:rsidRPr="007E4260">
        <w:rPr>
          <w:bCs/>
          <w:sz w:val="22"/>
          <w:szCs w:val="22"/>
        </w:rPr>
        <w:t xml:space="preserve">f operation </w:t>
      </w:r>
      <w:r w:rsidR="00F509F7" w:rsidRPr="007E4260">
        <w:rPr>
          <w:bCs/>
          <w:sz w:val="22"/>
          <w:szCs w:val="22"/>
        </w:rPr>
        <w:t xml:space="preserve">in a </w:t>
      </w:r>
      <w:r w:rsidR="00A70B74" w:rsidRPr="007E4260">
        <w:rPr>
          <w:bCs/>
          <w:sz w:val="22"/>
          <w:szCs w:val="22"/>
        </w:rPr>
        <w:t>submission</w:t>
      </w:r>
      <w:r w:rsidR="00F509F7" w:rsidRPr="007E4260">
        <w:rPr>
          <w:bCs/>
          <w:sz w:val="22"/>
          <w:szCs w:val="22"/>
        </w:rPr>
        <w:t xml:space="preserve"> to NAV 54 (NAV 54/13/1</w:t>
      </w:r>
      <w:r w:rsidR="00A70B74" w:rsidRPr="007E4260">
        <w:rPr>
          <w:bCs/>
          <w:sz w:val="22"/>
          <w:szCs w:val="22"/>
        </w:rPr>
        <w:t xml:space="preserve"> refers</w:t>
      </w:r>
      <w:r w:rsidR="00F509F7" w:rsidRPr="007E4260">
        <w:rPr>
          <w:bCs/>
          <w:sz w:val="22"/>
          <w:szCs w:val="22"/>
        </w:rPr>
        <w:t>)</w:t>
      </w:r>
      <w:r w:rsidRPr="007E4260">
        <w:rPr>
          <w:bCs/>
          <w:sz w:val="22"/>
          <w:szCs w:val="22"/>
        </w:rPr>
        <w:t>.</w:t>
      </w:r>
    </w:p>
    <w:p w:rsidR="00F509F7" w:rsidRPr="007E4260" w:rsidRDefault="00F509F7" w:rsidP="00F509F7">
      <w:pPr>
        <w:pStyle w:val="Default"/>
        <w:jc w:val="both"/>
        <w:rPr>
          <w:bCs/>
          <w:sz w:val="22"/>
          <w:szCs w:val="22"/>
        </w:rPr>
      </w:pPr>
    </w:p>
    <w:p w:rsidR="00F509F7" w:rsidRPr="007E4260" w:rsidRDefault="00B34B9F" w:rsidP="00F509F7">
      <w:pPr>
        <w:autoSpaceDE w:val="0"/>
        <w:autoSpaceDN w:val="0"/>
        <w:adjustRightInd w:val="0"/>
        <w:jc w:val="both"/>
        <w:rPr>
          <w:rFonts w:cs="Arial"/>
        </w:rPr>
      </w:pPr>
      <w:r w:rsidRPr="007E4260">
        <w:rPr>
          <w:rFonts w:cs="Arial"/>
        </w:rPr>
        <w:t>4</w:t>
      </w:r>
      <w:r w:rsidR="00F509F7" w:rsidRPr="007E4260">
        <w:rPr>
          <w:rFonts w:cs="Arial"/>
        </w:rPr>
        <w:tab/>
        <w:t>A challenge faced by all mariners, is to be</w:t>
      </w:r>
      <w:r w:rsidR="008D2E7F" w:rsidRPr="007E4260">
        <w:rPr>
          <w:rFonts w:cs="Arial"/>
        </w:rPr>
        <w:t>come quickly</w:t>
      </w:r>
      <w:r w:rsidR="00F509F7" w:rsidRPr="007E4260">
        <w:rPr>
          <w:rFonts w:cs="Arial"/>
        </w:rPr>
        <w:t xml:space="preserve"> familiar with the wide range of systems and models of navigation</w:t>
      </w:r>
      <w:r w:rsidR="008D2E7F" w:rsidRPr="007E4260">
        <w:rPr>
          <w:rFonts w:cs="Arial"/>
        </w:rPr>
        <w:t>al</w:t>
      </w:r>
      <w:r w:rsidR="00F509F7" w:rsidRPr="007E4260">
        <w:rPr>
          <w:rFonts w:cs="Arial"/>
        </w:rPr>
        <w:t xml:space="preserve"> equipment supplied by </w:t>
      </w:r>
      <w:r w:rsidR="008D2E7F" w:rsidRPr="007E4260">
        <w:rPr>
          <w:rFonts w:cs="Arial"/>
        </w:rPr>
        <w:t>different</w:t>
      </w:r>
      <w:r w:rsidR="00F509F7" w:rsidRPr="007E4260">
        <w:rPr>
          <w:rFonts w:cs="Arial"/>
        </w:rPr>
        <w:t xml:space="preserve"> manufactures</w:t>
      </w:r>
      <w:r w:rsidR="008D2E7F" w:rsidRPr="007E4260">
        <w:rPr>
          <w:rFonts w:cs="Arial"/>
        </w:rPr>
        <w:t>.</w:t>
      </w:r>
      <w:r w:rsidR="00F509F7" w:rsidRPr="007E4260">
        <w:rPr>
          <w:rFonts w:cs="Arial"/>
        </w:rPr>
        <w:t xml:space="preserve"> </w:t>
      </w:r>
    </w:p>
    <w:p w:rsidR="00F509F7" w:rsidRPr="007E4260" w:rsidRDefault="00F509F7" w:rsidP="00F509F7">
      <w:pPr>
        <w:pStyle w:val="Default"/>
        <w:jc w:val="both"/>
        <w:rPr>
          <w:bCs/>
          <w:sz w:val="22"/>
          <w:szCs w:val="22"/>
        </w:rPr>
      </w:pPr>
    </w:p>
    <w:p w:rsidR="00F509F7" w:rsidRPr="007E4260" w:rsidRDefault="00B34B9F" w:rsidP="00F509F7">
      <w:pPr>
        <w:autoSpaceDE w:val="0"/>
        <w:autoSpaceDN w:val="0"/>
        <w:adjustRightInd w:val="0"/>
        <w:jc w:val="both"/>
        <w:rPr>
          <w:rFonts w:cs="Arial"/>
        </w:rPr>
      </w:pPr>
      <w:r w:rsidRPr="007E4260">
        <w:rPr>
          <w:rFonts w:cs="Arial"/>
        </w:rPr>
        <w:t>5</w:t>
      </w:r>
      <w:r w:rsidR="00F509F7" w:rsidRPr="007E4260">
        <w:rPr>
          <w:rFonts w:cs="Arial"/>
        </w:rPr>
        <w:tab/>
        <w:t xml:space="preserve">S-mode calls for all navigation systems in the future to have a standard </w:t>
      </w:r>
      <w:r w:rsidR="008D2E7F" w:rsidRPr="007E4260">
        <w:rPr>
          <w:rFonts w:cs="Arial"/>
        </w:rPr>
        <w:t xml:space="preserve">or </w:t>
      </w:r>
      <w:r w:rsidR="00F509F7" w:rsidRPr="007E4260">
        <w:rPr>
          <w:rFonts w:cs="Arial"/>
        </w:rPr>
        <w:t xml:space="preserve">‘S-Mode’ </w:t>
      </w:r>
      <w:r w:rsidR="00CD71DC" w:rsidRPr="007E4260">
        <w:rPr>
          <w:rFonts w:cs="Arial"/>
        </w:rPr>
        <w:t xml:space="preserve">for display and </w:t>
      </w:r>
      <w:r w:rsidR="004C239C" w:rsidRPr="007E4260">
        <w:rPr>
          <w:rFonts w:cs="Arial"/>
        </w:rPr>
        <w:t>control</w:t>
      </w:r>
      <w:r w:rsidR="00F509F7" w:rsidRPr="007E4260">
        <w:rPr>
          <w:rFonts w:cs="Arial"/>
        </w:rPr>
        <w:t xml:space="preserve">, that when activated </w:t>
      </w:r>
      <w:r w:rsidR="008D2E7F" w:rsidRPr="007E4260">
        <w:rPr>
          <w:rFonts w:cs="Arial"/>
        </w:rPr>
        <w:t xml:space="preserve">(with a single operator action) </w:t>
      </w:r>
      <w:r w:rsidR="00F509F7" w:rsidRPr="007E4260">
        <w:rPr>
          <w:rFonts w:cs="Arial"/>
        </w:rPr>
        <w:t>defaults to a standard display (e.g., head-up display, relative vectors, etc.)</w:t>
      </w:r>
      <w:r w:rsidR="00CD71DC" w:rsidRPr="007E4260">
        <w:rPr>
          <w:rFonts w:cs="Arial"/>
        </w:rPr>
        <w:t xml:space="preserve"> and a standard </w:t>
      </w:r>
      <w:r w:rsidR="008D2E7F" w:rsidRPr="007E4260">
        <w:rPr>
          <w:rFonts w:cs="Arial"/>
        </w:rPr>
        <w:t>user interface</w:t>
      </w:r>
      <w:r w:rsidR="00CD71DC" w:rsidRPr="007E4260">
        <w:rPr>
          <w:rFonts w:cs="Arial"/>
        </w:rPr>
        <w:t xml:space="preserve"> for key tasks</w:t>
      </w:r>
      <w:r w:rsidR="008D2E7F" w:rsidRPr="007E4260">
        <w:rPr>
          <w:rFonts w:cs="Arial"/>
        </w:rPr>
        <w:t>.</w:t>
      </w:r>
      <w:r w:rsidR="00F509F7" w:rsidRPr="007E4260">
        <w:rPr>
          <w:rFonts w:cs="Arial"/>
        </w:rPr>
        <w:t xml:space="preserve"> </w:t>
      </w:r>
    </w:p>
    <w:p w:rsidR="004C239C" w:rsidRPr="007E4260" w:rsidRDefault="004C239C" w:rsidP="00F509F7">
      <w:pPr>
        <w:autoSpaceDE w:val="0"/>
        <w:autoSpaceDN w:val="0"/>
        <w:adjustRightInd w:val="0"/>
        <w:jc w:val="both"/>
        <w:rPr>
          <w:rFonts w:cs="Arial"/>
        </w:rPr>
      </w:pPr>
    </w:p>
    <w:p w:rsidR="00F509F7" w:rsidRPr="007E4260" w:rsidRDefault="00B34B9F" w:rsidP="00F509F7">
      <w:pPr>
        <w:autoSpaceDE w:val="0"/>
        <w:autoSpaceDN w:val="0"/>
        <w:adjustRightInd w:val="0"/>
        <w:jc w:val="both"/>
        <w:rPr>
          <w:rFonts w:cs="Arial"/>
        </w:rPr>
      </w:pPr>
      <w:r w:rsidRPr="007E4260">
        <w:rPr>
          <w:rFonts w:cs="Arial"/>
        </w:rPr>
        <w:t>6</w:t>
      </w:r>
      <w:r w:rsidR="00F509F7" w:rsidRPr="007E4260">
        <w:rPr>
          <w:rFonts w:cs="Arial"/>
        </w:rPr>
        <w:t xml:space="preserve"> </w:t>
      </w:r>
      <w:r w:rsidR="00F509F7" w:rsidRPr="007E4260">
        <w:rPr>
          <w:rFonts w:cs="Arial"/>
        </w:rPr>
        <w:tab/>
      </w:r>
      <w:r w:rsidR="00732749" w:rsidRPr="007E4260">
        <w:rPr>
          <w:rFonts w:cs="Arial"/>
        </w:rPr>
        <w:t>The Guidelines</w:t>
      </w:r>
      <w:r w:rsidR="00F509F7" w:rsidRPr="007E4260">
        <w:rPr>
          <w:rFonts w:cs="Arial"/>
        </w:rPr>
        <w:t xml:space="preserve"> may also in</w:t>
      </w:r>
      <w:r w:rsidR="008D2E7F" w:rsidRPr="007E4260">
        <w:rPr>
          <w:rFonts w:cs="Arial"/>
        </w:rPr>
        <w:t>corporate provisions for the configuration</w:t>
      </w:r>
      <w:r w:rsidR="00F509F7" w:rsidRPr="007E4260">
        <w:rPr>
          <w:rFonts w:cs="Arial"/>
        </w:rPr>
        <w:t xml:space="preserve"> of personal settings that may be </w:t>
      </w:r>
      <w:r w:rsidR="00313FBD" w:rsidRPr="007E4260">
        <w:rPr>
          <w:rFonts w:cs="Arial"/>
        </w:rPr>
        <w:t>stored within the system</w:t>
      </w:r>
      <w:r w:rsidR="008D2E7F" w:rsidRPr="007E4260">
        <w:rPr>
          <w:rFonts w:cs="Arial"/>
        </w:rPr>
        <w:t xml:space="preserve"> and which</w:t>
      </w:r>
      <w:r w:rsidR="00F509F7" w:rsidRPr="007E4260">
        <w:rPr>
          <w:rFonts w:cs="Arial"/>
        </w:rPr>
        <w:t xml:space="preserve"> would allow a </w:t>
      </w:r>
      <w:r w:rsidR="007B1C15" w:rsidRPr="007E4260">
        <w:rPr>
          <w:rFonts w:cs="Arial"/>
        </w:rPr>
        <w:t xml:space="preserve">user </w:t>
      </w:r>
      <w:r w:rsidR="00F509F7" w:rsidRPr="007E4260">
        <w:rPr>
          <w:rFonts w:cs="Arial"/>
        </w:rPr>
        <w:t xml:space="preserve">to rapidly </w:t>
      </w:r>
      <w:r w:rsidR="008D2E7F" w:rsidRPr="007E4260">
        <w:rPr>
          <w:rFonts w:cs="Arial"/>
        </w:rPr>
        <w:t>customise</w:t>
      </w:r>
      <w:r w:rsidR="00F509F7" w:rsidRPr="007E4260">
        <w:rPr>
          <w:rFonts w:cs="Arial"/>
        </w:rPr>
        <w:t xml:space="preserve"> the sys</w:t>
      </w:r>
      <w:r w:rsidR="00025D8F">
        <w:rPr>
          <w:rFonts w:cs="Arial"/>
        </w:rPr>
        <w:t>tem to their preferred settings</w:t>
      </w:r>
      <w:r w:rsidR="008D2E7F" w:rsidRPr="007E4260">
        <w:rPr>
          <w:rFonts w:cs="Arial"/>
        </w:rPr>
        <w:t xml:space="preserve"> (o</w:t>
      </w:r>
      <w:r w:rsidR="00F509F7" w:rsidRPr="007E4260">
        <w:rPr>
          <w:rFonts w:cs="Arial"/>
        </w:rPr>
        <w:t>verlay custom display features or give access to specialist information</w:t>
      </w:r>
      <w:r w:rsidR="008D2E7F" w:rsidRPr="007E4260">
        <w:rPr>
          <w:rFonts w:cs="Arial"/>
        </w:rPr>
        <w:t>)</w:t>
      </w:r>
      <w:r w:rsidR="00F509F7" w:rsidRPr="007E4260">
        <w:rPr>
          <w:rFonts w:cs="Arial"/>
        </w:rPr>
        <w:t>.</w:t>
      </w:r>
    </w:p>
    <w:p w:rsidR="00F509F7" w:rsidRPr="007E4260" w:rsidRDefault="00F509F7" w:rsidP="00F509F7">
      <w:pPr>
        <w:pStyle w:val="Default"/>
        <w:rPr>
          <w:color w:val="auto"/>
          <w:sz w:val="22"/>
          <w:szCs w:val="22"/>
        </w:rPr>
      </w:pPr>
    </w:p>
    <w:p w:rsidR="00F509F7" w:rsidRPr="007E4260" w:rsidRDefault="00F509F7" w:rsidP="00F509F7">
      <w:pPr>
        <w:pStyle w:val="Default"/>
        <w:rPr>
          <w:b/>
          <w:color w:val="auto"/>
          <w:sz w:val="22"/>
          <w:szCs w:val="22"/>
        </w:rPr>
      </w:pPr>
      <w:r w:rsidRPr="007E4260">
        <w:rPr>
          <w:b/>
          <w:color w:val="auto"/>
          <w:sz w:val="22"/>
          <w:szCs w:val="22"/>
        </w:rPr>
        <w:t>IMO’s Objectives</w:t>
      </w:r>
    </w:p>
    <w:p w:rsidR="00F509F7" w:rsidRPr="007E4260" w:rsidRDefault="00F509F7" w:rsidP="00F509F7">
      <w:pPr>
        <w:pStyle w:val="Default"/>
        <w:rPr>
          <w:color w:val="auto"/>
          <w:sz w:val="22"/>
          <w:szCs w:val="22"/>
        </w:rPr>
      </w:pPr>
    </w:p>
    <w:p w:rsidR="00F509F7" w:rsidRPr="007E4260" w:rsidRDefault="00B34B9F" w:rsidP="00F509F7">
      <w:pPr>
        <w:jc w:val="both"/>
      </w:pPr>
      <w:r w:rsidRPr="007E4260">
        <w:t>7</w:t>
      </w:r>
      <w:r w:rsidR="00F509F7" w:rsidRPr="007E4260">
        <w:tab/>
        <w:t>This planned output is within the scope of IMO’s objectives and is related to the scope of the Strategic Plan as part of the long term e-navigation strategy.</w:t>
      </w:r>
    </w:p>
    <w:p w:rsidR="00F509F7" w:rsidRPr="007E4260" w:rsidRDefault="00F509F7" w:rsidP="00F509F7">
      <w:pPr>
        <w:pStyle w:val="Default"/>
        <w:rPr>
          <w:color w:val="auto"/>
          <w:sz w:val="22"/>
          <w:szCs w:val="22"/>
        </w:rPr>
      </w:pPr>
    </w:p>
    <w:p w:rsidR="00F509F7" w:rsidRPr="007E4260" w:rsidRDefault="00CD71DC" w:rsidP="00F509F7">
      <w:pPr>
        <w:pStyle w:val="Default"/>
        <w:rPr>
          <w:b/>
          <w:color w:val="auto"/>
          <w:sz w:val="22"/>
          <w:szCs w:val="22"/>
        </w:rPr>
      </w:pPr>
      <w:r w:rsidRPr="007E4260">
        <w:rPr>
          <w:b/>
          <w:color w:val="auto"/>
          <w:sz w:val="22"/>
          <w:szCs w:val="22"/>
        </w:rPr>
        <w:t>N</w:t>
      </w:r>
      <w:r w:rsidR="00F509F7" w:rsidRPr="007E4260">
        <w:rPr>
          <w:b/>
          <w:color w:val="auto"/>
          <w:sz w:val="22"/>
          <w:szCs w:val="22"/>
        </w:rPr>
        <w:t>eed</w:t>
      </w:r>
    </w:p>
    <w:p w:rsidR="00F509F7" w:rsidRPr="007E4260" w:rsidRDefault="00F509F7" w:rsidP="00F509F7">
      <w:pPr>
        <w:pStyle w:val="Default"/>
        <w:rPr>
          <w:color w:val="auto"/>
          <w:sz w:val="22"/>
          <w:szCs w:val="22"/>
        </w:rPr>
      </w:pPr>
    </w:p>
    <w:p w:rsidR="00F509F7" w:rsidRPr="007E4260" w:rsidRDefault="00B34B9F" w:rsidP="00F509F7">
      <w:pPr>
        <w:autoSpaceDE w:val="0"/>
        <w:autoSpaceDN w:val="0"/>
        <w:adjustRightInd w:val="0"/>
        <w:jc w:val="both"/>
        <w:rPr>
          <w:rFonts w:cs="Arial"/>
        </w:rPr>
      </w:pPr>
      <w:r w:rsidRPr="007E4260">
        <w:rPr>
          <w:rFonts w:cs="Arial"/>
        </w:rPr>
        <w:t>8</w:t>
      </w:r>
      <w:r w:rsidR="00F509F7" w:rsidRPr="007E4260">
        <w:rPr>
          <w:rFonts w:cs="Arial"/>
        </w:rPr>
        <w:tab/>
        <w:t xml:space="preserve">Because of the increasing complexity and functionality of navigation equipment, a need has arisen for navigation </w:t>
      </w:r>
      <w:r w:rsidR="00CD71DC" w:rsidRPr="007E4260">
        <w:rPr>
          <w:rFonts w:cs="Arial"/>
        </w:rPr>
        <w:t xml:space="preserve">systems </w:t>
      </w:r>
      <w:r w:rsidR="00F509F7" w:rsidRPr="007E4260">
        <w:rPr>
          <w:rFonts w:cs="Arial"/>
        </w:rPr>
        <w:t xml:space="preserve">to have </w:t>
      </w:r>
      <w:r w:rsidR="00CD71DC" w:rsidRPr="007E4260">
        <w:rPr>
          <w:rFonts w:cs="Arial"/>
        </w:rPr>
        <w:t xml:space="preserve">more </w:t>
      </w:r>
      <w:r w:rsidR="00F509F7" w:rsidRPr="007E4260">
        <w:rPr>
          <w:rFonts w:cs="Arial"/>
        </w:rPr>
        <w:t xml:space="preserve">standardized </w:t>
      </w:r>
      <w:r w:rsidR="00CD71DC" w:rsidRPr="007E4260">
        <w:rPr>
          <w:rFonts w:cs="Arial"/>
        </w:rPr>
        <w:t xml:space="preserve">functionality </w:t>
      </w:r>
      <w:r w:rsidR="00F509F7" w:rsidRPr="007E4260">
        <w:rPr>
          <w:rFonts w:cs="Arial"/>
        </w:rPr>
        <w:t xml:space="preserve">to enable </w:t>
      </w:r>
      <w:r w:rsidR="00CD71DC" w:rsidRPr="007E4260">
        <w:rPr>
          <w:rFonts w:cs="Arial"/>
        </w:rPr>
        <w:t xml:space="preserve">better operation to support </w:t>
      </w:r>
      <w:r w:rsidR="00F509F7" w:rsidRPr="007E4260">
        <w:rPr>
          <w:rFonts w:cs="Arial"/>
        </w:rPr>
        <w:t>good decision making</w:t>
      </w:r>
      <w:r w:rsidR="00CD71DC" w:rsidRPr="007E4260">
        <w:rPr>
          <w:rFonts w:cs="Arial"/>
        </w:rPr>
        <w:t>.</w:t>
      </w:r>
      <w:r w:rsidR="00F509F7" w:rsidRPr="007E4260">
        <w:rPr>
          <w:rFonts w:cs="Arial"/>
        </w:rPr>
        <w:t xml:space="preserve"> </w:t>
      </w:r>
    </w:p>
    <w:p w:rsidR="00F509F7" w:rsidRPr="007E4260" w:rsidRDefault="00F509F7" w:rsidP="00F509F7">
      <w:pPr>
        <w:pStyle w:val="Default"/>
        <w:jc w:val="both"/>
        <w:rPr>
          <w:color w:val="auto"/>
          <w:sz w:val="22"/>
          <w:szCs w:val="22"/>
        </w:rPr>
      </w:pPr>
    </w:p>
    <w:p w:rsidR="00F509F7" w:rsidRPr="007E4260" w:rsidRDefault="00F509F7" w:rsidP="00F509F7">
      <w:pPr>
        <w:pStyle w:val="Default"/>
        <w:rPr>
          <w:b/>
          <w:color w:val="auto"/>
          <w:sz w:val="22"/>
          <w:szCs w:val="22"/>
        </w:rPr>
      </w:pPr>
      <w:r w:rsidRPr="007E4260">
        <w:rPr>
          <w:b/>
          <w:color w:val="auto"/>
          <w:sz w:val="22"/>
          <w:szCs w:val="22"/>
        </w:rPr>
        <w:t>Analysis of issues</w:t>
      </w:r>
    </w:p>
    <w:p w:rsidR="00F509F7" w:rsidRPr="007E4260" w:rsidRDefault="00F509F7" w:rsidP="00F509F7">
      <w:pPr>
        <w:pStyle w:val="Default"/>
        <w:rPr>
          <w:color w:val="auto"/>
          <w:sz w:val="22"/>
          <w:szCs w:val="22"/>
        </w:rPr>
      </w:pPr>
    </w:p>
    <w:p w:rsidR="00F509F7" w:rsidRPr="007E4260" w:rsidRDefault="00B34B9F" w:rsidP="00364199">
      <w:pPr>
        <w:pStyle w:val="Default"/>
        <w:jc w:val="both"/>
        <w:rPr>
          <w:color w:val="auto"/>
          <w:sz w:val="22"/>
          <w:szCs w:val="22"/>
        </w:rPr>
      </w:pPr>
      <w:r w:rsidRPr="007E4260">
        <w:rPr>
          <w:color w:val="auto"/>
          <w:sz w:val="22"/>
          <w:szCs w:val="22"/>
        </w:rPr>
        <w:t>9</w:t>
      </w:r>
      <w:r w:rsidR="00F509F7" w:rsidRPr="007E4260">
        <w:rPr>
          <w:color w:val="auto"/>
          <w:sz w:val="22"/>
          <w:szCs w:val="22"/>
        </w:rPr>
        <w:tab/>
      </w:r>
      <w:r w:rsidR="00364199" w:rsidRPr="007E4260">
        <w:rPr>
          <w:color w:val="auto"/>
          <w:sz w:val="22"/>
          <w:szCs w:val="22"/>
        </w:rPr>
        <w:t xml:space="preserve">This proposal produces a new guideline </w:t>
      </w:r>
      <w:r w:rsidR="00CD71DC" w:rsidRPr="007E4260">
        <w:rPr>
          <w:color w:val="auto"/>
          <w:sz w:val="22"/>
          <w:szCs w:val="22"/>
        </w:rPr>
        <w:t xml:space="preserve">for system design, </w:t>
      </w:r>
      <w:r w:rsidR="00364199" w:rsidRPr="007E4260">
        <w:rPr>
          <w:color w:val="auto"/>
          <w:sz w:val="22"/>
          <w:szCs w:val="22"/>
        </w:rPr>
        <w:t>to help mariners operate all navigation displays</w:t>
      </w:r>
      <w:r w:rsidR="0084696E" w:rsidRPr="007E4260">
        <w:rPr>
          <w:color w:val="auto"/>
          <w:sz w:val="22"/>
          <w:szCs w:val="22"/>
        </w:rPr>
        <w:t xml:space="preserve"> in standard</w:t>
      </w:r>
      <w:r w:rsidR="00364199" w:rsidRPr="007E4260">
        <w:rPr>
          <w:color w:val="auto"/>
          <w:sz w:val="22"/>
          <w:szCs w:val="22"/>
        </w:rPr>
        <w:t xml:space="preserve"> manner</w:t>
      </w:r>
      <w:r w:rsidR="00861A21" w:rsidRPr="007E4260">
        <w:rPr>
          <w:color w:val="auto"/>
          <w:sz w:val="22"/>
          <w:szCs w:val="22"/>
        </w:rPr>
        <w:t>,</w:t>
      </w:r>
      <w:r w:rsidR="00364199" w:rsidRPr="007E4260">
        <w:rPr>
          <w:color w:val="auto"/>
          <w:sz w:val="22"/>
          <w:szCs w:val="22"/>
        </w:rPr>
        <w:t xml:space="preserve"> improving the safety of navigation</w:t>
      </w:r>
      <w:r w:rsidR="00732749" w:rsidRPr="007E4260">
        <w:rPr>
          <w:color w:val="auto"/>
          <w:sz w:val="22"/>
          <w:szCs w:val="22"/>
        </w:rPr>
        <w:t>.</w:t>
      </w:r>
    </w:p>
    <w:p w:rsidR="00264B6C" w:rsidRPr="007E4260" w:rsidRDefault="00264B6C" w:rsidP="00F509F7">
      <w:pPr>
        <w:pStyle w:val="Default"/>
        <w:rPr>
          <w:b/>
          <w:color w:val="auto"/>
          <w:sz w:val="22"/>
          <w:szCs w:val="22"/>
        </w:rPr>
      </w:pPr>
    </w:p>
    <w:p w:rsidR="00F509F7" w:rsidRPr="007E4260" w:rsidRDefault="00F509F7" w:rsidP="00F509F7">
      <w:pPr>
        <w:pStyle w:val="Default"/>
        <w:rPr>
          <w:b/>
          <w:color w:val="auto"/>
          <w:sz w:val="22"/>
          <w:szCs w:val="22"/>
        </w:rPr>
      </w:pPr>
      <w:r w:rsidRPr="007E4260">
        <w:rPr>
          <w:b/>
          <w:color w:val="auto"/>
          <w:sz w:val="22"/>
          <w:szCs w:val="22"/>
        </w:rPr>
        <w:t>Analysis of implications</w:t>
      </w:r>
    </w:p>
    <w:p w:rsidR="00F509F7" w:rsidRPr="007E4260" w:rsidRDefault="00F509F7" w:rsidP="00F509F7">
      <w:pPr>
        <w:pStyle w:val="Default"/>
        <w:rPr>
          <w:b/>
          <w:color w:val="auto"/>
          <w:sz w:val="22"/>
          <w:szCs w:val="22"/>
        </w:rPr>
      </w:pPr>
    </w:p>
    <w:p w:rsidR="00F509F7" w:rsidRPr="007E4260" w:rsidRDefault="00B34B9F" w:rsidP="00FE39F6">
      <w:pPr>
        <w:pStyle w:val="Default"/>
        <w:jc w:val="both"/>
        <w:rPr>
          <w:color w:val="auto"/>
          <w:sz w:val="22"/>
          <w:szCs w:val="22"/>
        </w:rPr>
      </w:pPr>
      <w:r w:rsidRPr="007E4260">
        <w:rPr>
          <w:color w:val="auto"/>
          <w:sz w:val="22"/>
          <w:szCs w:val="22"/>
        </w:rPr>
        <w:t>10</w:t>
      </w:r>
      <w:r w:rsidR="00FE39F6" w:rsidRPr="007E4260">
        <w:rPr>
          <w:color w:val="auto"/>
          <w:sz w:val="22"/>
          <w:szCs w:val="22"/>
        </w:rPr>
        <w:tab/>
      </w:r>
      <w:r w:rsidR="00FE39F6" w:rsidRPr="007E4260">
        <w:rPr>
          <w:sz w:val="22"/>
          <w:szCs w:val="22"/>
        </w:rPr>
        <w:t>This proposal does not introduce any significant additional burden (legislative or administrative) to the maritime indust</w:t>
      </w:r>
      <w:r w:rsidR="00CF6C8D" w:rsidRPr="007E4260">
        <w:rPr>
          <w:sz w:val="22"/>
          <w:szCs w:val="22"/>
        </w:rPr>
        <w:t xml:space="preserve">ry, but merely proposes </w:t>
      </w:r>
      <w:r w:rsidR="00FE39F6" w:rsidRPr="007E4260">
        <w:rPr>
          <w:sz w:val="22"/>
          <w:szCs w:val="22"/>
        </w:rPr>
        <w:t>Guidelines on standardized modes of operation,</w:t>
      </w:r>
      <w:r w:rsidR="00FA6F12" w:rsidRPr="007E4260">
        <w:rPr>
          <w:sz w:val="22"/>
          <w:szCs w:val="22"/>
        </w:rPr>
        <w:t xml:space="preserve"> S-mode, </w:t>
      </w:r>
      <w:r w:rsidR="00FE39F6" w:rsidRPr="007E4260">
        <w:rPr>
          <w:sz w:val="22"/>
          <w:szCs w:val="22"/>
        </w:rPr>
        <w:t>including store and recall for various situations</w:t>
      </w:r>
      <w:r w:rsidR="00FA6F12" w:rsidRPr="007E4260">
        <w:rPr>
          <w:sz w:val="22"/>
          <w:szCs w:val="22"/>
        </w:rPr>
        <w:t>.</w:t>
      </w:r>
      <w:r w:rsidR="008D2E7F" w:rsidRPr="007E4260">
        <w:rPr>
          <w:sz w:val="22"/>
          <w:szCs w:val="22"/>
        </w:rPr>
        <w:t xml:space="preserve"> The proposal will have implications for shipbuilders, Classification Socie</w:t>
      </w:r>
      <w:r w:rsidR="00025D8F">
        <w:rPr>
          <w:sz w:val="22"/>
          <w:szCs w:val="22"/>
        </w:rPr>
        <w:t>ties, Competent Authorities, the end users and the equipment manufacturers.</w:t>
      </w:r>
    </w:p>
    <w:p w:rsidR="00F509F7" w:rsidRPr="007E4260" w:rsidRDefault="00F509F7" w:rsidP="00F509F7">
      <w:pPr>
        <w:pStyle w:val="Default"/>
        <w:rPr>
          <w:color w:val="auto"/>
          <w:sz w:val="22"/>
          <w:szCs w:val="22"/>
        </w:rPr>
      </w:pPr>
    </w:p>
    <w:p w:rsidR="00F509F7" w:rsidRPr="007E4260" w:rsidRDefault="00F509F7" w:rsidP="00F509F7">
      <w:pPr>
        <w:pStyle w:val="Default"/>
        <w:rPr>
          <w:b/>
          <w:color w:val="auto"/>
          <w:sz w:val="22"/>
          <w:szCs w:val="22"/>
        </w:rPr>
      </w:pPr>
      <w:r w:rsidRPr="007E4260">
        <w:rPr>
          <w:b/>
          <w:color w:val="auto"/>
          <w:sz w:val="22"/>
          <w:szCs w:val="22"/>
        </w:rPr>
        <w:t>Benefits</w:t>
      </w:r>
    </w:p>
    <w:p w:rsidR="00F509F7" w:rsidRPr="007E4260" w:rsidRDefault="00F509F7" w:rsidP="00F509F7">
      <w:pPr>
        <w:pStyle w:val="Default"/>
        <w:jc w:val="both"/>
        <w:rPr>
          <w:color w:val="auto"/>
          <w:sz w:val="22"/>
          <w:szCs w:val="22"/>
        </w:rPr>
      </w:pPr>
    </w:p>
    <w:p w:rsidR="00F509F7" w:rsidRPr="007E4260" w:rsidRDefault="00B34B9F" w:rsidP="00F509F7">
      <w:pPr>
        <w:autoSpaceDE w:val="0"/>
        <w:autoSpaceDN w:val="0"/>
        <w:adjustRightInd w:val="0"/>
        <w:jc w:val="both"/>
        <w:rPr>
          <w:rFonts w:cs="Arial"/>
        </w:rPr>
      </w:pPr>
      <w:r w:rsidRPr="007E4260">
        <w:rPr>
          <w:rFonts w:cs="Arial"/>
        </w:rPr>
        <w:t>11</w:t>
      </w:r>
      <w:r w:rsidR="00F509F7" w:rsidRPr="007E4260">
        <w:rPr>
          <w:rFonts w:cs="Arial"/>
        </w:rPr>
        <w:tab/>
        <w:t xml:space="preserve">The benefit of S-mode is that all shipboard navigation </w:t>
      </w:r>
      <w:r w:rsidR="00CD71DC" w:rsidRPr="007E4260">
        <w:rPr>
          <w:rFonts w:cs="Arial"/>
        </w:rPr>
        <w:t xml:space="preserve">systems </w:t>
      </w:r>
      <w:r w:rsidR="00551579" w:rsidRPr="007E4260">
        <w:rPr>
          <w:rFonts w:cs="Arial"/>
        </w:rPr>
        <w:t xml:space="preserve">will have the ability to change </w:t>
      </w:r>
      <w:r w:rsidR="00F509F7" w:rsidRPr="007E4260">
        <w:rPr>
          <w:rFonts w:cs="Arial"/>
        </w:rPr>
        <w:t xml:space="preserve">to </w:t>
      </w:r>
      <w:proofErr w:type="gramStart"/>
      <w:r w:rsidR="00F509F7" w:rsidRPr="007E4260">
        <w:rPr>
          <w:rFonts w:cs="Arial"/>
        </w:rPr>
        <w:t>a standardized</w:t>
      </w:r>
      <w:proofErr w:type="gramEnd"/>
      <w:r w:rsidR="00F509F7" w:rsidRPr="007E4260">
        <w:rPr>
          <w:rFonts w:cs="Arial"/>
        </w:rPr>
        <w:t xml:space="preserve"> navig</w:t>
      </w:r>
      <w:r w:rsidR="00551579" w:rsidRPr="007E4260">
        <w:rPr>
          <w:rFonts w:cs="Arial"/>
        </w:rPr>
        <w:t xml:space="preserve">ation </w:t>
      </w:r>
      <w:r w:rsidR="00CD71DC" w:rsidRPr="007E4260">
        <w:rPr>
          <w:rFonts w:cs="Arial"/>
        </w:rPr>
        <w:t>functionality</w:t>
      </w:r>
      <w:r w:rsidR="00551579" w:rsidRPr="007E4260">
        <w:rPr>
          <w:rFonts w:cs="Arial"/>
        </w:rPr>
        <w:t xml:space="preserve">, by a single operator action. </w:t>
      </w:r>
      <w:r w:rsidR="00F509F7" w:rsidRPr="007E4260">
        <w:rPr>
          <w:rFonts w:cs="Arial"/>
        </w:rPr>
        <w:t>S-Mode would supplement additional manufacturer-supplied modes. S-Mode supports the objectives of e-navigation to improve navigation decision making and hence safety and protection of the marine environment.</w:t>
      </w:r>
    </w:p>
    <w:p w:rsidR="00F509F7" w:rsidRPr="007E4260" w:rsidRDefault="00F509F7" w:rsidP="00F509F7">
      <w:pPr>
        <w:pStyle w:val="Default"/>
        <w:jc w:val="both"/>
        <w:rPr>
          <w:color w:val="auto"/>
          <w:sz w:val="22"/>
          <w:szCs w:val="22"/>
        </w:rPr>
      </w:pPr>
    </w:p>
    <w:p w:rsidR="00F509F7" w:rsidRPr="007E4260" w:rsidRDefault="00F509F7" w:rsidP="00F509F7">
      <w:pPr>
        <w:pStyle w:val="Default"/>
        <w:rPr>
          <w:b/>
          <w:color w:val="auto"/>
          <w:sz w:val="22"/>
          <w:szCs w:val="22"/>
        </w:rPr>
      </w:pPr>
      <w:r w:rsidRPr="007E4260">
        <w:rPr>
          <w:b/>
          <w:color w:val="auto"/>
          <w:sz w:val="22"/>
          <w:szCs w:val="22"/>
        </w:rPr>
        <w:t>Industry Standards</w:t>
      </w:r>
    </w:p>
    <w:p w:rsidR="00F509F7" w:rsidRPr="007E4260" w:rsidRDefault="00F509F7" w:rsidP="00F509F7">
      <w:pPr>
        <w:pStyle w:val="Default"/>
        <w:rPr>
          <w:color w:val="auto"/>
          <w:sz w:val="22"/>
          <w:szCs w:val="22"/>
        </w:rPr>
      </w:pPr>
    </w:p>
    <w:p w:rsidR="00F509F7" w:rsidRPr="007E4260" w:rsidRDefault="00B34B9F" w:rsidP="00F509F7">
      <w:pPr>
        <w:pStyle w:val="Default"/>
        <w:rPr>
          <w:color w:val="auto"/>
          <w:sz w:val="22"/>
          <w:szCs w:val="22"/>
        </w:rPr>
      </w:pPr>
      <w:r w:rsidRPr="007E4260">
        <w:rPr>
          <w:color w:val="auto"/>
          <w:sz w:val="22"/>
          <w:szCs w:val="22"/>
        </w:rPr>
        <w:t>12</w:t>
      </w:r>
      <w:r w:rsidR="00F509F7" w:rsidRPr="007E4260">
        <w:rPr>
          <w:color w:val="auto"/>
          <w:sz w:val="22"/>
          <w:szCs w:val="22"/>
        </w:rPr>
        <w:tab/>
        <w:t>Currently no industry standards exist.</w:t>
      </w:r>
    </w:p>
    <w:p w:rsidR="00F509F7" w:rsidRPr="007E4260" w:rsidRDefault="00F509F7" w:rsidP="00F509F7">
      <w:pPr>
        <w:pStyle w:val="Default"/>
        <w:rPr>
          <w:color w:val="auto"/>
          <w:sz w:val="22"/>
          <w:szCs w:val="22"/>
        </w:rPr>
      </w:pPr>
    </w:p>
    <w:p w:rsidR="00F509F7" w:rsidRPr="007E4260" w:rsidRDefault="00F509F7" w:rsidP="00F509F7">
      <w:pPr>
        <w:rPr>
          <w:b/>
        </w:rPr>
      </w:pPr>
      <w:r w:rsidRPr="007E4260">
        <w:rPr>
          <w:b/>
        </w:rPr>
        <w:t>Output</w:t>
      </w:r>
    </w:p>
    <w:p w:rsidR="00200D32" w:rsidRPr="007E4260" w:rsidRDefault="00200D32" w:rsidP="00F509F7">
      <w:pPr>
        <w:jc w:val="both"/>
      </w:pPr>
    </w:p>
    <w:p w:rsidR="006455EA" w:rsidRPr="007E4260" w:rsidRDefault="00DC1999" w:rsidP="00F509F7">
      <w:pPr>
        <w:jc w:val="both"/>
      </w:pPr>
      <w:r w:rsidRPr="007E4260">
        <w:t>13</w:t>
      </w:r>
      <w:r w:rsidRPr="007E4260">
        <w:tab/>
      </w:r>
      <w:r w:rsidR="006455EA" w:rsidRPr="007E4260">
        <w:t>The output in SMART terms is as follows:</w:t>
      </w:r>
    </w:p>
    <w:p w:rsidR="006455EA" w:rsidRPr="007E4260" w:rsidRDefault="006455EA" w:rsidP="00F509F7">
      <w:pPr>
        <w:jc w:val="both"/>
      </w:pPr>
    </w:p>
    <w:p w:rsidR="006455EA" w:rsidRPr="007E4260" w:rsidRDefault="006455EA" w:rsidP="006455EA">
      <w:pPr>
        <w:ind w:left="1440" w:hanging="720"/>
        <w:jc w:val="both"/>
      </w:pPr>
      <w:r w:rsidRPr="007E4260">
        <w:t>.1</w:t>
      </w:r>
      <w:r w:rsidRPr="007E4260">
        <w:tab/>
      </w:r>
      <w:r w:rsidR="0099136F" w:rsidRPr="007E4260">
        <w:t>The output in this case is the preparation of Draf</w:t>
      </w:r>
      <w:r w:rsidR="00025D8F">
        <w:t xml:space="preserve">t Guidelines on standardized </w:t>
      </w:r>
      <w:r w:rsidR="0099136F" w:rsidRPr="007E4260">
        <w:t>modes of operation, S-mode</w:t>
      </w:r>
      <w:r w:rsidRPr="007E4260">
        <w:t>;</w:t>
      </w:r>
    </w:p>
    <w:p w:rsidR="006455EA" w:rsidRPr="007E4260" w:rsidRDefault="006455EA" w:rsidP="006455EA">
      <w:pPr>
        <w:ind w:left="720"/>
        <w:jc w:val="both"/>
      </w:pPr>
    </w:p>
    <w:p w:rsidR="006455EA" w:rsidRPr="007E4260" w:rsidRDefault="006455EA" w:rsidP="006455EA">
      <w:pPr>
        <w:ind w:left="1440" w:hanging="720"/>
        <w:jc w:val="both"/>
      </w:pPr>
      <w:r w:rsidRPr="007E4260">
        <w:t>.2</w:t>
      </w:r>
      <w:r w:rsidRPr="007E4260">
        <w:tab/>
      </w:r>
      <w:r w:rsidR="0099136F" w:rsidRPr="007E4260">
        <w:t xml:space="preserve">The output will be </w:t>
      </w:r>
      <w:r w:rsidRPr="007E4260">
        <w:t xml:space="preserve">a </w:t>
      </w:r>
      <w:r w:rsidR="0099136F" w:rsidRPr="007E4260">
        <w:t>completed draft</w:t>
      </w:r>
      <w:r w:rsidRPr="007E4260">
        <w:t>,</w:t>
      </w:r>
      <w:r w:rsidR="0099136F" w:rsidRPr="007E4260">
        <w:t xml:space="preserve"> approved by the NCSR Sub-Committee and presented to MSC </w:t>
      </w:r>
      <w:r w:rsidRPr="007E4260">
        <w:t>for final approval;</w:t>
      </w:r>
    </w:p>
    <w:p w:rsidR="006455EA" w:rsidRPr="007E4260" w:rsidRDefault="006455EA" w:rsidP="006455EA">
      <w:pPr>
        <w:ind w:left="720"/>
        <w:jc w:val="both"/>
      </w:pPr>
    </w:p>
    <w:p w:rsidR="006455EA" w:rsidRPr="007E4260" w:rsidRDefault="006455EA" w:rsidP="006455EA">
      <w:pPr>
        <w:ind w:left="1440" w:hanging="720"/>
        <w:jc w:val="both"/>
      </w:pPr>
      <w:r w:rsidRPr="007E4260">
        <w:t>.3</w:t>
      </w:r>
      <w:r w:rsidRPr="007E4260">
        <w:tab/>
      </w:r>
      <w:r w:rsidR="00CA15E1" w:rsidRPr="007E4260">
        <w:t>T</w:t>
      </w:r>
      <w:r w:rsidR="0099136F" w:rsidRPr="007E4260">
        <w:t xml:space="preserve">he </w:t>
      </w:r>
      <w:r w:rsidR="00CA15E1" w:rsidRPr="007E4260">
        <w:t xml:space="preserve">NCSR </w:t>
      </w:r>
      <w:r w:rsidR="0099136F" w:rsidRPr="007E4260">
        <w:t xml:space="preserve">Sub-Committee </w:t>
      </w:r>
      <w:r w:rsidR="00CA15E1" w:rsidRPr="007E4260">
        <w:t xml:space="preserve">can work on the output based on substantive proposals from Member Governments or organizations </w:t>
      </w:r>
      <w:r w:rsidR="0099136F" w:rsidRPr="007E4260">
        <w:t>with only det</w:t>
      </w:r>
      <w:r w:rsidRPr="007E4260">
        <w:t>ailed drafting work required; and</w:t>
      </w:r>
    </w:p>
    <w:p w:rsidR="006455EA" w:rsidRPr="007E4260" w:rsidRDefault="006455EA" w:rsidP="006455EA">
      <w:pPr>
        <w:ind w:left="720"/>
        <w:jc w:val="both"/>
      </w:pPr>
    </w:p>
    <w:p w:rsidR="0099136F" w:rsidRPr="007E4260" w:rsidRDefault="006455EA" w:rsidP="006455EA">
      <w:pPr>
        <w:ind w:left="1440" w:hanging="720"/>
        <w:jc w:val="both"/>
      </w:pPr>
      <w:r w:rsidRPr="007E4260">
        <w:t>.4</w:t>
      </w:r>
      <w:r w:rsidRPr="007E4260">
        <w:tab/>
      </w:r>
      <w:r w:rsidR="00CA15E1" w:rsidRPr="007E4260">
        <w:t>The output is anticipated to be achievable</w:t>
      </w:r>
      <w:r w:rsidR="0099136F" w:rsidRPr="007E4260">
        <w:t xml:space="preserve"> </w:t>
      </w:r>
      <w:r w:rsidR="00DC1999" w:rsidRPr="007E4260">
        <w:t>with</w:t>
      </w:r>
      <w:r w:rsidR="00CA15E1" w:rsidRPr="007E4260">
        <w:t>in</w:t>
      </w:r>
      <w:r w:rsidR="00DC1999" w:rsidRPr="007E4260">
        <w:t xml:space="preserve"> </w:t>
      </w:r>
      <w:r w:rsidR="0099136F" w:rsidRPr="007E4260">
        <w:t xml:space="preserve">two sessions of the </w:t>
      </w:r>
      <w:r w:rsidR="00CA15E1" w:rsidRPr="007E4260">
        <w:t xml:space="preserve">NCSR </w:t>
      </w:r>
      <w:r w:rsidR="0099136F" w:rsidRPr="007E4260">
        <w:t>Sub-Committee</w:t>
      </w:r>
      <w:r w:rsidR="00DC1999" w:rsidRPr="007E4260">
        <w:t xml:space="preserve"> </w:t>
      </w:r>
      <w:r w:rsidR="00CA15E1" w:rsidRPr="007E4260">
        <w:t>in order</w:t>
      </w:r>
      <w:r w:rsidR="00DC1999" w:rsidRPr="007E4260">
        <w:t xml:space="preserve"> to complete the draft. It is proposed that the work is planned for the 2018-2019 </w:t>
      </w:r>
      <w:r w:rsidR="00CA15E1" w:rsidRPr="007E4260">
        <w:t>biennium (NCSR 5 and NCSR 6) giving time for Member Governments and organizations to prepare inputs, and also in order to divide the workload for the NCSR Sub-Committee.</w:t>
      </w:r>
    </w:p>
    <w:p w:rsidR="0099136F" w:rsidRPr="007E4260" w:rsidRDefault="0099136F" w:rsidP="00F509F7">
      <w:pPr>
        <w:jc w:val="both"/>
      </w:pPr>
    </w:p>
    <w:p w:rsidR="00F509F7" w:rsidRPr="007E4260" w:rsidRDefault="00B34B9F" w:rsidP="00F509F7">
      <w:pPr>
        <w:jc w:val="both"/>
      </w:pPr>
      <w:r w:rsidRPr="007E4260">
        <w:t>14</w:t>
      </w:r>
      <w:r w:rsidR="00F509F7" w:rsidRPr="007E4260">
        <w:tab/>
        <w:t xml:space="preserve"> The proposal is consistent with the</w:t>
      </w:r>
      <w:r w:rsidR="001424E3" w:rsidRPr="007E4260">
        <w:t xml:space="preserve"> objectives of the Organization, </w:t>
      </w:r>
      <w:r w:rsidR="00F509F7" w:rsidRPr="007E4260">
        <w:t xml:space="preserve">and is consistent with the human element guidance and principles set out in resolution </w:t>
      </w:r>
      <w:proofErr w:type="gramStart"/>
      <w:r w:rsidR="00F509F7" w:rsidRPr="007E4260">
        <w:t>A.947(</w:t>
      </w:r>
      <w:proofErr w:type="gramEnd"/>
      <w:r w:rsidR="00F509F7" w:rsidRPr="007E4260">
        <w:t>23). The completed human factors checklist from MSC-MEP</w:t>
      </w:r>
      <w:r w:rsidR="0080450D">
        <w:t xml:space="preserve">C.7/Circ.1, as </w:t>
      </w:r>
      <w:r w:rsidR="0080450D" w:rsidRPr="007E4260">
        <w:rPr>
          <w:rFonts w:cs="Arial"/>
        </w:rPr>
        <w:t>referred to in MSC-MEPC.1/Circ.4/Rev.3</w:t>
      </w:r>
      <w:r w:rsidR="0080450D">
        <w:rPr>
          <w:rFonts w:cs="Arial"/>
        </w:rPr>
        <w:t xml:space="preserve">, </w:t>
      </w:r>
      <w:r w:rsidR="00861A21" w:rsidRPr="007E4260">
        <w:t>is set out in Annex 8</w:t>
      </w:r>
      <w:r w:rsidR="00F509F7" w:rsidRPr="007E4260">
        <w:t>.</w:t>
      </w:r>
    </w:p>
    <w:p w:rsidR="00F509F7" w:rsidRPr="007E4260" w:rsidRDefault="00F509F7" w:rsidP="00F509F7">
      <w:r w:rsidRPr="007E4260">
        <w:tab/>
      </w:r>
    </w:p>
    <w:p w:rsidR="00F509F7" w:rsidRPr="007E4260" w:rsidRDefault="00B34B9F" w:rsidP="00F509F7">
      <w:pPr>
        <w:jc w:val="both"/>
        <w:rPr>
          <w:rFonts w:cs="Arial"/>
          <w:b/>
        </w:rPr>
      </w:pPr>
      <w:r w:rsidRPr="007E4260">
        <w:t>15</w:t>
      </w:r>
      <w:r w:rsidR="00F509F7" w:rsidRPr="007E4260">
        <w:tab/>
        <w:t xml:space="preserve">The proposal has also been made with reference to Administrative Requirements and Burdens </w:t>
      </w:r>
      <w:r w:rsidR="0080450D" w:rsidRPr="007E4260">
        <w:rPr>
          <w:rFonts w:cs="Arial"/>
        </w:rPr>
        <w:t>in accordance with MSC-MEPC.1/Circ.4/Rev.</w:t>
      </w:r>
      <w:r w:rsidR="0080450D">
        <w:rPr>
          <w:rFonts w:cs="Arial"/>
        </w:rPr>
        <w:t>3</w:t>
      </w:r>
      <w:r w:rsidR="00F509F7" w:rsidRPr="007E4260">
        <w:t xml:space="preserve"> and the</w:t>
      </w:r>
      <w:r w:rsidR="00861A21" w:rsidRPr="007E4260">
        <w:t xml:space="preserve"> checklist is set out in Annex 9</w:t>
      </w:r>
      <w:r w:rsidR="00F509F7" w:rsidRPr="007E4260">
        <w:t>.</w:t>
      </w:r>
    </w:p>
    <w:p w:rsidR="00F509F7" w:rsidRPr="007E4260" w:rsidRDefault="00F509F7" w:rsidP="00F509F7">
      <w:pPr>
        <w:pStyle w:val="Default"/>
        <w:rPr>
          <w:b/>
          <w:color w:val="auto"/>
          <w:sz w:val="22"/>
          <w:szCs w:val="22"/>
        </w:rPr>
      </w:pPr>
    </w:p>
    <w:p w:rsidR="00F509F7" w:rsidRPr="007E4260" w:rsidRDefault="00F509F7" w:rsidP="00F509F7">
      <w:pPr>
        <w:pStyle w:val="Default"/>
        <w:rPr>
          <w:b/>
          <w:color w:val="auto"/>
          <w:sz w:val="22"/>
          <w:szCs w:val="22"/>
        </w:rPr>
      </w:pPr>
      <w:r w:rsidRPr="007E4260">
        <w:rPr>
          <w:b/>
          <w:color w:val="auto"/>
          <w:sz w:val="22"/>
          <w:szCs w:val="22"/>
        </w:rPr>
        <w:t>Priority Urgency</w:t>
      </w:r>
    </w:p>
    <w:p w:rsidR="00F509F7" w:rsidRPr="007E4260" w:rsidRDefault="00F509F7" w:rsidP="00F509F7">
      <w:pPr>
        <w:pStyle w:val="Default"/>
        <w:rPr>
          <w:b/>
          <w:color w:val="auto"/>
          <w:sz w:val="22"/>
          <w:szCs w:val="22"/>
        </w:rPr>
      </w:pPr>
    </w:p>
    <w:p w:rsidR="00F509F7" w:rsidRPr="007E4260" w:rsidRDefault="00B34B9F" w:rsidP="00F509F7">
      <w:pPr>
        <w:pStyle w:val="Default"/>
        <w:rPr>
          <w:color w:val="auto"/>
          <w:sz w:val="22"/>
          <w:szCs w:val="22"/>
        </w:rPr>
      </w:pPr>
      <w:r w:rsidRPr="007E4260">
        <w:rPr>
          <w:color w:val="auto"/>
          <w:sz w:val="22"/>
          <w:szCs w:val="22"/>
        </w:rPr>
        <w:t>16</w:t>
      </w:r>
      <w:r w:rsidR="008D2E7F" w:rsidRPr="007E4260">
        <w:rPr>
          <w:color w:val="auto"/>
          <w:sz w:val="22"/>
          <w:szCs w:val="22"/>
        </w:rPr>
        <w:tab/>
        <w:t>Medium priority;</w:t>
      </w:r>
      <w:r w:rsidR="00F509F7" w:rsidRPr="007E4260">
        <w:rPr>
          <w:color w:val="auto"/>
          <w:sz w:val="22"/>
          <w:szCs w:val="22"/>
        </w:rPr>
        <w:t xml:space="preserve"> other </w:t>
      </w:r>
      <w:r w:rsidR="007B1C15" w:rsidRPr="007E4260">
        <w:rPr>
          <w:color w:val="auto"/>
          <w:sz w:val="22"/>
          <w:szCs w:val="22"/>
        </w:rPr>
        <w:t xml:space="preserve">areas </w:t>
      </w:r>
      <w:r w:rsidR="00F509F7" w:rsidRPr="007E4260">
        <w:rPr>
          <w:color w:val="auto"/>
          <w:sz w:val="22"/>
          <w:szCs w:val="22"/>
        </w:rPr>
        <w:t xml:space="preserve">of e-navigation may need to be </w:t>
      </w:r>
      <w:r w:rsidR="008D2E7F" w:rsidRPr="007E4260">
        <w:rPr>
          <w:color w:val="auto"/>
          <w:sz w:val="22"/>
          <w:szCs w:val="22"/>
        </w:rPr>
        <w:t>addressed</w:t>
      </w:r>
      <w:r w:rsidR="00F509F7" w:rsidRPr="007E4260">
        <w:rPr>
          <w:color w:val="auto"/>
          <w:sz w:val="22"/>
          <w:szCs w:val="22"/>
        </w:rPr>
        <w:t xml:space="preserve"> first.</w:t>
      </w:r>
    </w:p>
    <w:p w:rsidR="00F509F7" w:rsidRPr="007E4260" w:rsidRDefault="00F509F7" w:rsidP="00F509F7">
      <w:pPr>
        <w:pStyle w:val="Default"/>
        <w:rPr>
          <w:b/>
          <w:color w:val="auto"/>
          <w:sz w:val="22"/>
          <w:szCs w:val="22"/>
        </w:rPr>
      </w:pPr>
    </w:p>
    <w:p w:rsidR="00F509F7" w:rsidRPr="007E4260" w:rsidRDefault="00F509F7" w:rsidP="00F509F7">
      <w:pPr>
        <w:pStyle w:val="Default"/>
        <w:rPr>
          <w:b/>
          <w:color w:val="auto"/>
          <w:sz w:val="22"/>
          <w:szCs w:val="22"/>
        </w:rPr>
      </w:pPr>
      <w:r w:rsidRPr="007E4260">
        <w:rPr>
          <w:b/>
          <w:color w:val="auto"/>
          <w:sz w:val="22"/>
          <w:szCs w:val="22"/>
        </w:rPr>
        <w:t>Action requested</w:t>
      </w:r>
    </w:p>
    <w:p w:rsidR="00F509F7" w:rsidRPr="007E4260" w:rsidRDefault="00F509F7" w:rsidP="00F509F7">
      <w:pPr>
        <w:pStyle w:val="Default"/>
        <w:rPr>
          <w:color w:val="auto"/>
          <w:sz w:val="22"/>
          <w:szCs w:val="22"/>
        </w:rPr>
      </w:pPr>
    </w:p>
    <w:p w:rsidR="00F509F7" w:rsidRPr="007E4260" w:rsidRDefault="00B34B9F" w:rsidP="00F509F7">
      <w:pPr>
        <w:pStyle w:val="Default"/>
        <w:jc w:val="both"/>
        <w:rPr>
          <w:color w:val="auto"/>
          <w:sz w:val="22"/>
          <w:szCs w:val="22"/>
        </w:rPr>
      </w:pPr>
      <w:r w:rsidRPr="007E4260">
        <w:rPr>
          <w:color w:val="auto"/>
          <w:sz w:val="22"/>
          <w:szCs w:val="22"/>
        </w:rPr>
        <w:t>17</w:t>
      </w:r>
      <w:r w:rsidR="00313FBD" w:rsidRPr="007E4260">
        <w:rPr>
          <w:color w:val="auto"/>
          <w:sz w:val="22"/>
          <w:szCs w:val="22"/>
        </w:rPr>
        <w:tab/>
      </w:r>
      <w:r w:rsidR="005236CA" w:rsidRPr="007E4260">
        <w:rPr>
          <w:color w:val="auto"/>
          <w:sz w:val="22"/>
          <w:szCs w:val="22"/>
        </w:rPr>
        <w:t>The Committee is requested to</w:t>
      </w:r>
      <w:r w:rsidR="00F509F7" w:rsidRPr="007E4260">
        <w:rPr>
          <w:color w:val="auto"/>
          <w:sz w:val="22"/>
          <w:szCs w:val="22"/>
        </w:rPr>
        <w:t xml:space="preserve"> </w:t>
      </w:r>
      <w:r w:rsidR="001D2C1C" w:rsidRPr="007E4260">
        <w:rPr>
          <w:color w:val="auto"/>
          <w:sz w:val="22"/>
          <w:szCs w:val="22"/>
        </w:rPr>
        <w:t xml:space="preserve">include in the post-biennial agenda of the Committee </w:t>
      </w:r>
      <w:r w:rsidR="00A604B5" w:rsidRPr="007E4260">
        <w:rPr>
          <w:color w:val="auto"/>
          <w:sz w:val="22"/>
          <w:szCs w:val="22"/>
        </w:rPr>
        <w:t>an output on</w:t>
      </w:r>
      <w:r w:rsidR="00F509F7" w:rsidRPr="007E4260">
        <w:rPr>
          <w:color w:val="auto"/>
          <w:sz w:val="22"/>
          <w:szCs w:val="22"/>
        </w:rPr>
        <w:t xml:space="preserve"> </w:t>
      </w:r>
      <w:r w:rsidRPr="007E4260">
        <w:rPr>
          <w:sz w:val="22"/>
          <w:szCs w:val="22"/>
        </w:rPr>
        <w:t>Draft Guidelines on standardized modes of operation, S-mode,</w:t>
      </w:r>
      <w:r w:rsidR="00F509F7" w:rsidRPr="007E4260">
        <w:rPr>
          <w:color w:val="auto"/>
          <w:sz w:val="22"/>
          <w:szCs w:val="22"/>
        </w:rPr>
        <w:t xml:space="preserve"> </w:t>
      </w:r>
      <w:r w:rsidR="001D2C1C" w:rsidRPr="007E4260">
        <w:rPr>
          <w:color w:val="auto"/>
          <w:sz w:val="22"/>
          <w:szCs w:val="22"/>
        </w:rPr>
        <w:t>with 2 sessions needed to complete the item.</w:t>
      </w:r>
    </w:p>
    <w:p w:rsidR="00F509F7" w:rsidRPr="007E4260" w:rsidRDefault="00F509F7" w:rsidP="003073F7">
      <w:pPr>
        <w:pStyle w:val="Default"/>
        <w:jc w:val="center"/>
        <w:rPr>
          <w:b/>
          <w:sz w:val="22"/>
          <w:szCs w:val="22"/>
        </w:rPr>
      </w:pPr>
    </w:p>
    <w:p w:rsidR="00AF48D9" w:rsidRPr="007E4260" w:rsidRDefault="00AF48D9" w:rsidP="003073F7">
      <w:pPr>
        <w:pStyle w:val="Default"/>
        <w:jc w:val="center"/>
        <w:rPr>
          <w:b/>
          <w:sz w:val="22"/>
          <w:szCs w:val="22"/>
        </w:rPr>
      </w:pPr>
    </w:p>
    <w:p w:rsidR="00F509F7" w:rsidRPr="007E4260" w:rsidRDefault="00F509F7" w:rsidP="003073F7">
      <w:pPr>
        <w:pStyle w:val="Default"/>
        <w:jc w:val="center"/>
        <w:rPr>
          <w:b/>
          <w:sz w:val="22"/>
          <w:szCs w:val="22"/>
        </w:rPr>
        <w:sectPr w:rsidR="00F509F7" w:rsidRPr="007E4260">
          <w:pgSz w:w="11906" w:h="16838"/>
          <w:pgMar w:top="1440" w:right="1440" w:bottom="1440" w:left="1440" w:header="708" w:footer="708" w:gutter="0"/>
          <w:cols w:space="708"/>
          <w:docGrid w:linePitch="360"/>
        </w:sectPr>
      </w:pPr>
    </w:p>
    <w:p w:rsidR="00087E4E" w:rsidRPr="007E4260" w:rsidRDefault="00F509F7" w:rsidP="003073F7">
      <w:pPr>
        <w:pStyle w:val="Default"/>
        <w:jc w:val="center"/>
        <w:rPr>
          <w:b/>
          <w:color w:val="auto"/>
          <w:sz w:val="22"/>
          <w:szCs w:val="22"/>
        </w:rPr>
      </w:pPr>
      <w:r w:rsidRPr="007E4260">
        <w:rPr>
          <w:b/>
          <w:color w:val="auto"/>
          <w:sz w:val="22"/>
          <w:szCs w:val="22"/>
        </w:rPr>
        <w:lastRenderedPageBreak/>
        <w:t>Annex 2</w:t>
      </w:r>
    </w:p>
    <w:p w:rsidR="00087E4E" w:rsidRPr="007E4260" w:rsidRDefault="00F509F7" w:rsidP="003073F7">
      <w:pPr>
        <w:pStyle w:val="Default"/>
        <w:jc w:val="center"/>
        <w:rPr>
          <w:b/>
          <w:color w:val="auto"/>
          <w:sz w:val="22"/>
          <w:szCs w:val="22"/>
        </w:rPr>
      </w:pPr>
      <w:r w:rsidRPr="007E4260">
        <w:rPr>
          <w:b/>
          <w:color w:val="auto"/>
          <w:sz w:val="22"/>
          <w:szCs w:val="22"/>
        </w:rPr>
        <w:t>Output 2</w:t>
      </w:r>
    </w:p>
    <w:p w:rsidR="00234807" w:rsidRPr="007E4260" w:rsidRDefault="00234807" w:rsidP="003073F7">
      <w:pPr>
        <w:pStyle w:val="Default"/>
        <w:rPr>
          <w:color w:val="auto"/>
          <w:sz w:val="22"/>
          <w:szCs w:val="22"/>
        </w:rPr>
      </w:pPr>
    </w:p>
    <w:p w:rsidR="00234807" w:rsidRPr="007E4260" w:rsidRDefault="00234807" w:rsidP="003073F7">
      <w:pPr>
        <w:pStyle w:val="Default"/>
        <w:rPr>
          <w:b/>
          <w:color w:val="auto"/>
          <w:sz w:val="22"/>
          <w:szCs w:val="22"/>
        </w:rPr>
      </w:pPr>
      <w:r w:rsidRPr="007E4260">
        <w:rPr>
          <w:b/>
          <w:color w:val="auto"/>
          <w:sz w:val="22"/>
          <w:szCs w:val="22"/>
        </w:rPr>
        <w:t>Description</w:t>
      </w:r>
    </w:p>
    <w:p w:rsidR="00E91304" w:rsidRPr="007E4260" w:rsidRDefault="00E91304" w:rsidP="003073F7">
      <w:pPr>
        <w:pStyle w:val="Default"/>
        <w:rPr>
          <w:color w:val="auto"/>
          <w:sz w:val="22"/>
          <w:szCs w:val="22"/>
        </w:rPr>
      </w:pPr>
    </w:p>
    <w:p w:rsidR="000E22FA" w:rsidRPr="007E4260" w:rsidRDefault="00E91304" w:rsidP="000E22FA">
      <w:pPr>
        <w:jc w:val="both"/>
        <w:rPr>
          <w:rFonts w:cs="Arial"/>
        </w:rPr>
      </w:pPr>
      <w:r w:rsidRPr="007E4260">
        <w:t>1</w:t>
      </w:r>
      <w:r w:rsidRPr="007E4260">
        <w:tab/>
      </w:r>
      <w:r w:rsidR="000C5898" w:rsidRPr="007E4260">
        <w:t>A</w:t>
      </w:r>
      <w:r w:rsidR="005D452B" w:rsidRPr="007E4260">
        <w:t xml:space="preserve">n update, by adding new modules, to </w:t>
      </w:r>
      <w:r w:rsidR="000C5898" w:rsidRPr="007E4260">
        <w:t xml:space="preserve">the Revised performance standards for Integrated Navigation Systems (INS) (resolution </w:t>
      </w:r>
      <w:proofErr w:type="gramStart"/>
      <w:r w:rsidR="000C5898" w:rsidRPr="007E4260">
        <w:t>MSC.252(</w:t>
      </w:r>
      <w:proofErr w:type="gramEnd"/>
      <w:r w:rsidR="000C5898" w:rsidRPr="007E4260">
        <w:t>83)) relating to the harmonization of bridge design and display of information</w:t>
      </w:r>
      <w:r w:rsidR="000E22FA" w:rsidRPr="007E4260">
        <w:rPr>
          <w:rFonts w:cs="Arial"/>
          <w:lang w:val="en-US"/>
        </w:rPr>
        <w:t>.</w:t>
      </w:r>
    </w:p>
    <w:p w:rsidR="00E91304" w:rsidRPr="007E4260" w:rsidRDefault="00E91304" w:rsidP="003073F7">
      <w:pPr>
        <w:pStyle w:val="Default"/>
        <w:jc w:val="both"/>
        <w:rPr>
          <w:color w:val="auto"/>
          <w:sz w:val="22"/>
          <w:szCs w:val="22"/>
        </w:rPr>
      </w:pPr>
    </w:p>
    <w:p w:rsidR="00234807" w:rsidRPr="007E4260" w:rsidRDefault="007A6115" w:rsidP="003073F7">
      <w:pPr>
        <w:pStyle w:val="Default"/>
        <w:rPr>
          <w:b/>
          <w:color w:val="auto"/>
          <w:sz w:val="22"/>
          <w:szCs w:val="22"/>
        </w:rPr>
      </w:pPr>
      <w:r w:rsidRPr="007E4260">
        <w:rPr>
          <w:b/>
          <w:color w:val="auto"/>
          <w:sz w:val="22"/>
          <w:szCs w:val="22"/>
        </w:rPr>
        <w:t>Background</w:t>
      </w:r>
    </w:p>
    <w:p w:rsidR="009278F8" w:rsidRPr="007E4260" w:rsidRDefault="009278F8" w:rsidP="005111CE">
      <w:pPr>
        <w:pStyle w:val="Default"/>
        <w:jc w:val="both"/>
        <w:rPr>
          <w:color w:val="auto"/>
          <w:sz w:val="22"/>
          <w:szCs w:val="22"/>
        </w:rPr>
      </w:pPr>
    </w:p>
    <w:p w:rsidR="009278F8" w:rsidRPr="007E4260" w:rsidRDefault="009278F8" w:rsidP="009278F8">
      <w:pPr>
        <w:pStyle w:val="Default"/>
        <w:jc w:val="both"/>
        <w:rPr>
          <w:color w:val="auto"/>
          <w:sz w:val="22"/>
          <w:szCs w:val="22"/>
        </w:rPr>
      </w:pPr>
      <w:r w:rsidRPr="007E4260">
        <w:rPr>
          <w:color w:val="auto"/>
          <w:sz w:val="22"/>
          <w:szCs w:val="22"/>
        </w:rPr>
        <w:t>2</w:t>
      </w:r>
      <w:r w:rsidRPr="007E4260">
        <w:rPr>
          <w:color w:val="auto"/>
          <w:sz w:val="22"/>
          <w:szCs w:val="22"/>
        </w:rPr>
        <w:tab/>
        <w:t xml:space="preserve">The last revision of the IMO performance standards for INS, made the performance standards modular.  This means that provision for any new facility can be added to the performance standards by adding an appropriate module for that facility. </w:t>
      </w:r>
    </w:p>
    <w:p w:rsidR="005111CE" w:rsidRPr="007E4260" w:rsidRDefault="005111CE" w:rsidP="005111CE">
      <w:pPr>
        <w:pStyle w:val="Default"/>
        <w:jc w:val="both"/>
        <w:rPr>
          <w:color w:val="auto"/>
          <w:sz w:val="22"/>
          <w:szCs w:val="22"/>
        </w:rPr>
      </w:pPr>
    </w:p>
    <w:p w:rsidR="005111CE" w:rsidRPr="007E4260" w:rsidRDefault="005111CE" w:rsidP="005111CE">
      <w:pPr>
        <w:pStyle w:val="Default"/>
        <w:jc w:val="both"/>
        <w:rPr>
          <w:sz w:val="22"/>
          <w:szCs w:val="22"/>
        </w:rPr>
      </w:pPr>
      <w:r w:rsidRPr="007E4260">
        <w:rPr>
          <w:color w:val="auto"/>
          <w:sz w:val="22"/>
          <w:szCs w:val="22"/>
        </w:rPr>
        <w:t>3</w:t>
      </w:r>
      <w:r w:rsidRPr="007E4260">
        <w:rPr>
          <w:color w:val="auto"/>
          <w:sz w:val="22"/>
          <w:szCs w:val="22"/>
        </w:rPr>
        <w:tab/>
      </w:r>
      <w:r w:rsidR="009278F8" w:rsidRPr="007E4260">
        <w:rPr>
          <w:sz w:val="22"/>
          <w:szCs w:val="22"/>
        </w:rPr>
        <w:t>The modular concept of INS performance standards provide</w:t>
      </w:r>
      <w:r w:rsidR="00876E5E">
        <w:rPr>
          <w:sz w:val="22"/>
          <w:szCs w:val="22"/>
        </w:rPr>
        <w:t>s</w:t>
      </w:r>
      <w:r w:rsidR="009278F8" w:rsidRPr="007E4260">
        <w:rPr>
          <w:sz w:val="22"/>
          <w:szCs w:val="22"/>
        </w:rPr>
        <w:t xml:space="preserve"> provisions for individual configurations and extensions, where required. Currently, the performance standard contains four modules relating to: integration of navigational information (A), operational requirement (B), alert management (C) and documentation requirements (D).</w:t>
      </w:r>
    </w:p>
    <w:p w:rsidR="006426CE" w:rsidRPr="007E4260" w:rsidRDefault="006426CE" w:rsidP="003073F7">
      <w:pPr>
        <w:pStyle w:val="Default"/>
        <w:rPr>
          <w:b/>
          <w:color w:val="auto"/>
          <w:sz w:val="22"/>
          <w:szCs w:val="22"/>
        </w:rPr>
      </w:pPr>
    </w:p>
    <w:p w:rsidR="007A6115" w:rsidRPr="007E4260" w:rsidRDefault="007A6115" w:rsidP="003073F7">
      <w:pPr>
        <w:pStyle w:val="Default"/>
        <w:rPr>
          <w:b/>
          <w:color w:val="auto"/>
          <w:sz w:val="22"/>
          <w:szCs w:val="22"/>
        </w:rPr>
      </w:pPr>
      <w:r w:rsidRPr="007E4260">
        <w:rPr>
          <w:b/>
          <w:color w:val="auto"/>
          <w:sz w:val="22"/>
          <w:szCs w:val="22"/>
        </w:rPr>
        <w:t>IMO’s Objectives</w:t>
      </w:r>
    </w:p>
    <w:p w:rsidR="005111CE" w:rsidRPr="007E4260" w:rsidRDefault="005111CE" w:rsidP="005111CE">
      <w:pPr>
        <w:pStyle w:val="Default"/>
        <w:tabs>
          <w:tab w:val="left" w:pos="4984"/>
        </w:tabs>
        <w:rPr>
          <w:b/>
          <w:color w:val="auto"/>
          <w:sz w:val="22"/>
          <w:szCs w:val="22"/>
        </w:rPr>
      </w:pPr>
      <w:r w:rsidRPr="007E4260">
        <w:rPr>
          <w:b/>
          <w:color w:val="auto"/>
          <w:sz w:val="22"/>
          <w:szCs w:val="22"/>
        </w:rPr>
        <w:tab/>
      </w:r>
    </w:p>
    <w:p w:rsidR="005111CE" w:rsidRPr="007E4260" w:rsidRDefault="009278F8" w:rsidP="005111CE">
      <w:pPr>
        <w:jc w:val="both"/>
      </w:pPr>
      <w:r w:rsidRPr="007E4260">
        <w:t>4</w:t>
      </w:r>
      <w:r w:rsidR="005111CE" w:rsidRPr="007E4260">
        <w:tab/>
        <w:t>This planned output is within the scope of IMO’s objectives and is related to the scope of the Strategic Plan as part of the long term e-navigation strategy.</w:t>
      </w:r>
    </w:p>
    <w:p w:rsidR="007A6115" w:rsidRPr="007E4260" w:rsidRDefault="007A6115" w:rsidP="003073F7">
      <w:pPr>
        <w:pStyle w:val="Default"/>
        <w:rPr>
          <w:b/>
          <w:color w:val="auto"/>
          <w:sz w:val="22"/>
          <w:szCs w:val="22"/>
        </w:rPr>
      </w:pPr>
    </w:p>
    <w:p w:rsidR="007A6115" w:rsidRPr="007E4260" w:rsidRDefault="007A6115" w:rsidP="003073F7">
      <w:pPr>
        <w:pStyle w:val="Default"/>
        <w:rPr>
          <w:b/>
          <w:color w:val="auto"/>
          <w:sz w:val="22"/>
          <w:szCs w:val="22"/>
        </w:rPr>
      </w:pPr>
      <w:r w:rsidRPr="007E4260">
        <w:rPr>
          <w:b/>
          <w:color w:val="auto"/>
          <w:sz w:val="22"/>
          <w:szCs w:val="22"/>
        </w:rPr>
        <w:t>Need</w:t>
      </w:r>
    </w:p>
    <w:p w:rsidR="005C79E4" w:rsidRPr="007E4260" w:rsidRDefault="005C79E4" w:rsidP="003073F7">
      <w:pPr>
        <w:pStyle w:val="Default"/>
        <w:rPr>
          <w:b/>
          <w:color w:val="auto"/>
          <w:sz w:val="22"/>
          <w:szCs w:val="22"/>
        </w:rPr>
      </w:pPr>
    </w:p>
    <w:p w:rsidR="009278F8" w:rsidRPr="007E4260" w:rsidRDefault="009278F8" w:rsidP="009278F8">
      <w:pPr>
        <w:pStyle w:val="Default"/>
        <w:jc w:val="both"/>
        <w:rPr>
          <w:color w:val="auto"/>
          <w:sz w:val="22"/>
          <w:szCs w:val="22"/>
        </w:rPr>
      </w:pPr>
      <w:r w:rsidRPr="007E4260">
        <w:rPr>
          <w:color w:val="auto"/>
          <w:sz w:val="22"/>
          <w:szCs w:val="22"/>
        </w:rPr>
        <w:t>5</w:t>
      </w:r>
      <w:r w:rsidR="005111CE" w:rsidRPr="007E4260">
        <w:rPr>
          <w:color w:val="auto"/>
          <w:sz w:val="22"/>
          <w:szCs w:val="22"/>
        </w:rPr>
        <w:tab/>
      </w:r>
      <w:r w:rsidRPr="007E4260">
        <w:rPr>
          <w:color w:val="auto"/>
          <w:sz w:val="22"/>
          <w:szCs w:val="22"/>
        </w:rPr>
        <w:t>To reduce the risk of accidents that may result from important information not being acted upon due to, for example, lack of situational awareness or information overload</w:t>
      </w:r>
      <w:proofErr w:type="gramStart"/>
      <w:r w:rsidRPr="007E4260">
        <w:rPr>
          <w:color w:val="auto"/>
          <w:sz w:val="22"/>
          <w:szCs w:val="22"/>
        </w:rPr>
        <w:t>,  it</w:t>
      </w:r>
      <w:proofErr w:type="gramEnd"/>
      <w:r w:rsidRPr="007E4260">
        <w:rPr>
          <w:color w:val="auto"/>
          <w:sz w:val="22"/>
          <w:szCs w:val="22"/>
        </w:rPr>
        <w:t xml:space="preserve"> is necessary to integrate received navigational information via communications equipment into the integrated navigation system in a harmonised and agreed way. In this way information will be available at the appropriate display while not affecting the mandatory navigational tasks. </w:t>
      </w:r>
    </w:p>
    <w:p w:rsidR="00234807" w:rsidRPr="007E4260" w:rsidRDefault="00234807" w:rsidP="009278F8">
      <w:pPr>
        <w:pStyle w:val="Default"/>
        <w:jc w:val="both"/>
        <w:rPr>
          <w:b/>
          <w:color w:val="auto"/>
          <w:sz w:val="22"/>
          <w:szCs w:val="22"/>
        </w:rPr>
      </w:pPr>
    </w:p>
    <w:p w:rsidR="00234807" w:rsidRPr="007E4260" w:rsidRDefault="007A6115" w:rsidP="003073F7">
      <w:pPr>
        <w:pStyle w:val="Default"/>
        <w:rPr>
          <w:b/>
          <w:color w:val="auto"/>
          <w:sz w:val="22"/>
          <w:szCs w:val="22"/>
        </w:rPr>
      </w:pPr>
      <w:r w:rsidRPr="007E4260">
        <w:rPr>
          <w:b/>
          <w:color w:val="auto"/>
          <w:sz w:val="22"/>
          <w:szCs w:val="22"/>
        </w:rPr>
        <w:t>Analysis of Issue</w:t>
      </w:r>
    </w:p>
    <w:p w:rsidR="007A6115" w:rsidRPr="007E4260" w:rsidRDefault="007A6115" w:rsidP="003073F7">
      <w:pPr>
        <w:pStyle w:val="Default"/>
        <w:rPr>
          <w:b/>
          <w:color w:val="auto"/>
          <w:sz w:val="22"/>
          <w:szCs w:val="22"/>
        </w:rPr>
      </w:pPr>
    </w:p>
    <w:p w:rsidR="009278F8" w:rsidRPr="007E4260" w:rsidRDefault="009278F8" w:rsidP="009278F8">
      <w:pPr>
        <w:pStyle w:val="Default"/>
        <w:jc w:val="both"/>
        <w:rPr>
          <w:color w:val="auto"/>
          <w:sz w:val="22"/>
          <w:szCs w:val="22"/>
        </w:rPr>
      </w:pPr>
      <w:proofErr w:type="gramStart"/>
      <w:r w:rsidRPr="007E4260">
        <w:rPr>
          <w:color w:val="auto"/>
          <w:sz w:val="22"/>
          <w:szCs w:val="22"/>
        </w:rPr>
        <w:t>6</w:t>
      </w:r>
      <w:r w:rsidR="00861A21" w:rsidRPr="007E4260">
        <w:rPr>
          <w:b/>
          <w:color w:val="auto"/>
          <w:sz w:val="22"/>
          <w:szCs w:val="22"/>
        </w:rPr>
        <w:tab/>
      </w:r>
      <w:r w:rsidRPr="007E4260">
        <w:rPr>
          <w:color w:val="auto"/>
          <w:sz w:val="22"/>
          <w:szCs w:val="22"/>
        </w:rPr>
        <w:t>e-navigation</w:t>
      </w:r>
      <w:proofErr w:type="gramEnd"/>
      <w:r w:rsidRPr="007E4260">
        <w:rPr>
          <w:color w:val="auto"/>
          <w:sz w:val="22"/>
          <w:szCs w:val="22"/>
        </w:rPr>
        <w:t xml:space="preserve"> relies on integration of relevant navigational information and INS provides an effective means to integrate navigation equipment data. By providing integrated and combined functions to avoid geographic, traffic and environmental hazards, INS enhances the safety of navigation.</w:t>
      </w:r>
    </w:p>
    <w:p w:rsidR="009278F8" w:rsidRPr="007E4260" w:rsidRDefault="009278F8" w:rsidP="009278F8">
      <w:pPr>
        <w:pStyle w:val="Default"/>
        <w:jc w:val="both"/>
        <w:rPr>
          <w:b/>
          <w:color w:val="auto"/>
          <w:sz w:val="22"/>
          <w:szCs w:val="22"/>
        </w:rPr>
      </w:pPr>
    </w:p>
    <w:p w:rsidR="009278F8" w:rsidRPr="007E4260" w:rsidRDefault="009278F8" w:rsidP="009278F8">
      <w:pPr>
        <w:pStyle w:val="Default"/>
        <w:jc w:val="both"/>
        <w:rPr>
          <w:color w:val="auto"/>
          <w:sz w:val="22"/>
          <w:szCs w:val="22"/>
        </w:rPr>
      </w:pPr>
      <w:r w:rsidRPr="007E4260">
        <w:rPr>
          <w:color w:val="auto"/>
          <w:sz w:val="22"/>
          <w:szCs w:val="22"/>
        </w:rPr>
        <w:t>7</w:t>
      </w:r>
      <w:r w:rsidRPr="007E4260">
        <w:rPr>
          <w:color w:val="auto"/>
          <w:sz w:val="22"/>
          <w:szCs w:val="22"/>
        </w:rPr>
        <w:tab/>
        <w:t xml:space="preserve">Although module A of </w:t>
      </w:r>
      <w:proofErr w:type="gramStart"/>
      <w:r w:rsidRPr="007E4260">
        <w:rPr>
          <w:color w:val="auto"/>
          <w:sz w:val="22"/>
          <w:szCs w:val="22"/>
        </w:rPr>
        <w:t>MSC.252(</w:t>
      </w:r>
      <w:proofErr w:type="gramEnd"/>
      <w:r w:rsidRPr="007E4260">
        <w:rPr>
          <w:color w:val="auto"/>
          <w:sz w:val="22"/>
          <w:szCs w:val="22"/>
        </w:rPr>
        <w:t>83) is suitable for integrating navigation information required for e-navigation, the INS performance standard will require two new modules so that information received by communications equipment can be integrated as well as properly displayed. The proposed two new modules relate to:</w:t>
      </w:r>
    </w:p>
    <w:p w:rsidR="009278F8" w:rsidRPr="007E4260" w:rsidRDefault="009278F8" w:rsidP="009278F8">
      <w:pPr>
        <w:pStyle w:val="Default"/>
        <w:numPr>
          <w:ilvl w:val="0"/>
          <w:numId w:val="23"/>
        </w:numPr>
        <w:jc w:val="both"/>
        <w:rPr>
          <w:color w:val="auto"/>
          <w:sz w:val="22"/>
          <w:szCs w:val="22"/>
        </w:rPr>
      </w:pPr>
      <w:r w:rsidRPr="007E4260">
        <w:rPr>
          <w:color w:val="auto"/>
          <w:sz w:val="22"/>
          <w:szCs w:val="22"/>
        </w:rPr>
        <w:t xml:space="preserve">harmonization of bridge design; and </w:t>
      </w:r>
    </w:p>
    <w:p w:rsidR="009278F8" w:rsidRPr="007E4260" w:rsidRDefault="009278F8" w:rsidP="009278F8">
      <w:pPr>
        <w:pStyle w:val="Default"/>
        <w:numPr>
          <w:ilvl w:val="0"/>
          <w:numId w:val="23"/>
        </w:numPr>
        <w:jc w:val="both"/>
        <w:rPr>
          <w:color w:val="auto"/>
          <w:sz w:val="22"/>
          <w:szCs w:val="22"/>
        </w:rPr>
      </w:pPr>
      <w:r w:rsidRPr="007E4260">
        <w:rPr>
          <w:color w:val="auto"/>
          <w:sz w:val="22"/>
          <w:szCs w:val="22"/>
        </w:rPr>
        <w:t>display of information</w:t>
      </w:r>
    </w:p>
    <w:p w:rsidR="009278F8" w:rsidRPr="007E4260" w:rsidRDefault="009278F8" w:rsidP="009278F8">
      <w:pPr>
        <w:pStyle w:val="Default"/>
        <w:ind w:left="720"/>
        <w:jc w:val="both"/>
        <w:rPr>
          <w:color w:val="auto"/>
          <w:sz w:val="22"/>
          <w:szCs w:val="22"/>
        </w:rPr>
      </w:pPr>
    </w:p>
    <w:p w:rsidR="009278F8" w:rsidRPr="007E4260" w:rsidRDefault="009278F8" w:rsidP="009278F8">
      <w:pPr>
        <w:pStyle w:val="Default"/>
        <w:jc w:val="both"/>
        <w:rPr>
          <w:color w:val="auto"/>
          <w:sz w:val="22"/>
          <w:szCs w:val="22"/>
        </w:rPr>
      </w:pPr>
      <w:r w:rsidRPr="007E4260">
        <w:rPr>
          <w:color w:val="auto"/>
          <w:sz w:val="22"/>
          <w:szCs w:val="22"/>
        </w:rPr>
        <w:t>8</w:t>
      </w:r>
      <w:r w:rsidRPr="007E4260">
        <w:rPr>
          <w:color w:val="auto"/>
          <w:sz w:val="22"/>
          <w:szCs w:val="22"/>
        </w:rPr>
        <w:tab/>
        <w:t>A new module on harmonization of bridge design will assist designers in realising an ergonomic design of the bridge, with the objective of improving the reliability and efficiency of navigation. This module will support the provisions of SOLAS Chapter V Regulation 15 relating to bridge design, design and arrangement of navigational systems and equipment and bridge procedures.</w:t>
      </w:r>
    </w:p>
    <w:p w:rsidR="009278F8" w:rsidRPr="007E4260" w:rsidRDefault="009278F8" w:rsidP="009278F8">
      <w:pPr>
        <w:pStyle w:val="Default"/>
        <w:jc w:val="both"/>
        <w:rPr>
          <w:b/>
          <w:color w:val="auto"/>
          <w:sz w:val="22"/>
          <w:szCs w:val="22"/>
        </w:rPr>
      </w:pPr>
    </w:p>
    <w:p w:rsidR="009278F8" w:rsidRPr="007E4260" w:rsidRDefault="009278F8" w:rsidP="009278F8">
      <w:pPr>
        <w:pStyle w:val="Default"/>
        <w:jc w:val="both"/>
        <w:rPr>
          <w:color w:val="auto"/>
          <w:sz w:val="22"/>
          <w:szCs w:val="22"/>
        </w:rPr>
      </w:pPr>
      <w:r w:rsidRPr="007E4260">
        <w:rPr>
          <w:color w:val="auto"/>
          <w:sz w:val="22"/>
          <w:szCs w:val="22"/>
        </w:rPr>
        <w:lastRenderedPageBreak/>
        <w:t>9</w:t>
      </w:r>
      <w:r w:rsidRPr="007E4260">
        <w:rPr>
          <w:color w:val="auto"/>
          <w:sz w:val="22"/>
          <w:szCs w:val="22"/>
        </w:rPr>
        <w:tab/>
      </w:r>
      <w:r w:rsidRPr="007E4260">
        <w:rPr>
          <w:sz w:val="22"/>
          <w:szCs w:val="22"/>
        </w:rPr>
        <w:t>Another new module on display of information will ensure that the INS can display the information received via communications equipment.</w:t>
      </w:r>
      <w:r w:rsidRPr="007E4260">
        <w:rPr>
          <w:color w:val="auto"/>
          <w:sz w:val="22"/>
          <w:szCs w:val="22"/>
        </w:rPr>
        <w:t xml:space="preserve"> This module will outline the standardized interfaces for data exchange to support transfer of information from communication equipment to an INS interface so that information received via such equipment can be processed, filtered, routed and displayed on the navigational system. </w:t>
      </w:r>
    </w:p>
    <w:p w:rsidR="009278F8" w:rsidRPr="007E4260" w:rsidRDefault="009278F8" w:rsidP="009278F8">
      <w:pPr>
        <w:pStyle w:val="Default"/>
        <w:jc w:val="both"/>
        <w:rPr>
          <w:b/>
          <w:color w:val="auto"/>
          <w:sz w:val="22"/>
          <w:szCs w:val="22"/>
        </w:rPr>
      </w:pPr>
    </w:p>
    <w:p w:rsidR="007A6115" w:rsidRPr="007E4260" w:rsidRDefault="007A6115" w:rsidP="009278F8">
      <w:pPr>
        <w:pStyle w:val="Default"/>
        <w:jc w:val="both"/>
        <w:rPr>
          <w:b/>
          <w:color w:val="auto"/>
          <w:sz w:val="22"/>
          <w:szCs w:val="22"/>
        </w:rPr>
      </w:pPr>
      <w:r w:rsidRPr="007E4260">
        <w:rPr>
          <w:b/>
          <w:color w:val="auto"/>
          <w:sz w:val="22"/>
          <w:szCs w:val="22"/>
        </w:rPr>
        <w:t>Analysis of Implications</w:t>
      </w:r>
    </w:p>
    <w:p w:rsidR="009278F8" w:rsidRPr="007E4260" w:rsidRDefault="009278F8" w:rsidP="009278F8">
      <w:pPr>
        <w:pStyle w:val="Default"/>
        <w:jc w:val="both"/>
        <w:rPr>
          <w:b/>
          <w:color w:val="auto"/>
          <w:sz w:val="22"/>
          <w:szCs w:val="22"/>
        </w:rPr>
      </w:pPr>
    </w:p>
    <w:p w:rsidR="009278F8" w:rsidRPr="007E4260" w:rsidRDefault="009278F8" w:rsidP="009278F8">
      <w:pPr>
        <w:pStyle w:val="Default"/>
        <w:jc w:val="both"/>
        <w:rPr>
          <w:sz w:val="22"/>
          <w:szCs w:val="22"/>
        </w:rPr>
      </w:pPr>
      <w:r w:rsidRPr="007E4260">
        <w:rPr>
          <w:color w:val="auto"/>
          <w:sz w:val="22"/>
          <w:szCs w:val="22"/>
        </w:rPr>
        <w:t>10</w:t>
      </w:r>
      <w:r w:rsidR="00FE39F6" w:rsidRPr="007E4260">
        <w:rPr>
          <w:b/>
          <w:color w:val="auto"/>
          <w:sz w:val="22"/>
          <w:szCs w:val="22"/>
        </w:rPr>
        <w:tab/>
      </w:r>
      <w:r w:rsidR="00FE39F6" w:rsidRPr="007E4260">
        <w:rPr>
          <w:sz w:val="22"/>
          <w:szCs w:val="22"/>
        </w:rPr>
        <w:t>This proposal does not introduce any significant additional burden (legislative or administrative) to the maritime industry, but merely proposes that</w:t>
      </w:r>
      <w:r w:rsidR="00861A21" w:rsidRPr="007E4260">
        <w:rPr>
          <w:sz w:val="22"/>
          <w:szCs w:val="22"/>
        </w:rPr>
        <w:t xml:space="preserve"> new modules are introduced in the Performance Standards for INS to make </w:t>
      </w:r>
      <w:r w:rsidR="00CE4593" w:rsidRPr="007E4260">
        <w:rPr>
          <w:sz w:val="22"/>
          <w:szCs w:val="22"/>
        </w:rPr>
        <w:t xml:space="preserve">the bridge design </w:t>
      </w:r>
      <w:r w:rsidR="00861A21" w:rsidRPr="007E4260">
        <w:rPr>
          <w:sz w:val="22"/>
          <w:szCs w:val="22"/>
        </w:rPr>
        <w:t>suitable for use in e-navigation.</w:t>
      </w:r>
      <w:r w:rsidR="00CE4593" w:rsidRPr="007E4260">
        <w:rPr>
          <w:sz w:val="22"/>
          <w:szCs w:val="22"/>
        </w:rPr>
        <w:t xml:space="preserve"> The functionality specified within these new modules will support and enable the use of standalone equipment for e-navigation as well.</w:t>
      </w:r>
      <w:r w:rsidRPr="007E4260">
        <w:rPr>
          <w:sz w:val="22"/>
          <w:szCs w:val="22"/>
        </w:rPr>
        <w:t xml:space="preserve"> The proposal will have implications for ship designers, ship builders, Classification Soci</w:t>
      </w:r>
      <w:r w:rsidR="00876E5E">
        <w:rPr>
          <w:sz w:val="22"/>
          <w:szCs w:val="22"/>
        </w:rPr>
        <w:t>eties, Competent Authorities,</w:t>
      </w:r>
      <w:r w:rsidRPr="007E4260">
        <w:rPr>
          <w:sz w:val="22"/>
          <w:szCs w:val="22"/>
        </w:rPr>
        <w:t xml:space="preserve"> the end users</w:t>
      </w:r>
      <w:r w:rsidR="00876E5E">
        <w:rPr>
          <w:sz w:val="22"/>
          <w:szCs w:val="22"/>
        </w:rPr>
        <w:t xml:space="preserve"> and the equipment manufacturers</w:t>
      </w:r>
      <w:r w:rsidRPr="007E4260">
        <w:rPr>
          <w:sz w:val="22"/>
          <w:szCs w:val="22"/>
        </w:rPr>
        <w:t>.</w:t>
      </w:r>
    </w:p>
    <w:p w:rsidR="00FE39F6" w:rsidRPr="007E4260" w:rsidRDefault="00FE39F6" w:rsidP="003073F7">
      <w:pPr>
        <w:pStyle w:val="Default"/>
        <w:rPr>
          <w:b/>
          <w:color w:val="auto"/>
          <w:sz w:val="22"/>
          <w:szCs w:val="22"/>
        </w:rPr>
      </w:pPr>
    </w:p>
    <w:p w:rsidR="007A6115" w:rsidRPr="007E4260" w:rsidRDefault="007A6115" w:rsidP="003073F7">
      <w:pPr>
        <w:pStyle w:val="Default"/>
        <w:rPr>
          <w:b/>
          <w:color w:val="auto"/>
          <w:sz w:val="22"/>
          <w:szCs w:val="22"/>
        </w:rPr>
      </w:pPr>
      <w:r w:rsidRPr="007E4260">
        <w:rPr>
          <w:b/>
          <w:color w:val="auto"/>
          <w:sz w:val="22"/>
          <w:szCs w:val="22"/>
        </w:rPr>
        <w:t>Benefits</w:t>
      </w:r>
    </w:p>
    <w:p w:rsidR="007E17D2" w:rsidRPr="007E4260" w:rsidRDefault="007E17D2" w:rsidP="005D29CE">
      <w:pPr>
        <w:jc w:val="both"/>
        <w:rPr>
          <w:rFonts w:cs="Arial"/>
          <w:b/>
        </w:rPr>
      </w:pPr>
    </w:p>
    <w:p w:rsidR="005D29CE" w:rsidRPr="007E4260" w:rsidRDefault="007E17D2" w:rsidP="005D29CE">
      <w:pPr>
        <w:jc w:val="both"/>
        <w:rPr>
          <w:rFonts w:cs="Arial"/>
        </w:rPr>
      </w:pPr>
      <w:r w:rsidRPr="007E4260">
        <w:rPr>
          <w:rFonts w:cs="Arial"/>
        </w:rPr>
        <w:t>11</w:t>
      </w:r>
      <w:r w:rsidR="005D29CE" w:rsidRPr="007E4260">
        <w:tab/>
      </w:r>
      <w:r w:rsidR="005D29CE" w:rsidRPr="007E4260">
        <w:rPr>
          <w:rFonts w:cs="Arial"/>
        </w:rPr>
        <w:t>New modules will add functionality to the INS Performance Standard which will facilitate a simplified and harmonised bridge design and</w:t>
      </w:r>
      <w:r w:rsidR="005D29CE" w:rsidRPr="007E4260">
        <w:rPr>
          <w:rFonts w:cs="Arial"/>
          <w:lang w:val="en-US"/>
        </w:rPr>
        <w:t xml:space="preserve"> </w:t>
      </w:r>
      <w:r w:rsidR="000C5898" w:rsidRPr="007E4260">
        <w:rPr>
          <w:rFonts w:cs="Arial"/>
          <w:lang w:val="en-US"/>
        </w:rPr>
        <w:t>ensure</w:t>
      </w:r>
      <w:r w:rsidR="005D29CE" w:rsidRPr="007E4260">
        <w:rPr>
          <w:rFonts w:cs="Arial"/>
          <w:lang w:val="en-US"/>
        </w:rPr>
        <w:t xml:space="preserve"> relevant information </w:t>
      </w:r>
      <w:r w:rsidR="001D2C1C" w:rsidRPr="007E4260">
        <w:rPr>
          <w:rFonts w:cs="Arial"/>
          <w:lang w:val="en-US"/>
        </w:rPr>
        <w:t xml:space="preserve">is displayed, </w:t>
      </w:r>
      <w:r w:rsidR="005D29CE" w:rsidRPr="007E4260">
        <w:rPr>
          <w:rFonts w:cs="Arial"/>
          <w:lang w:val="en-US"/>
        </w:rPr>
        <w:t>including information receive</w:t>
      </w:r>
      <w:r w:rsidR="00BA731B" w:rsidRPr="007E4260">
        <w:rPr>
          <w:rFonts w:cs="Arial"/>
          <w:lang w:val="en-US"/>
        </w:rPr>
        <w:t>d via</w:t>
      </w:r>
      <w:r w:rsidR="005D29CE" w:rsidRPr="007E4260">
        <w:rPr>
          <w:rFonts w:cs="Arial"/>
          <w:lang w:val="en-US"/>
        </w:rPr>
        <w:t xml:space="preserve"> communications equipment. This </w:t>
      </w:r>
      <w:r w:rsidR="001D2C1C" w:rsidRPr="007E4260">
        <w:rPr>
          <w:rFonts w:cs="Arial"/>
          <w:lang w:val="en-US"/>
        </w:rPr>
        <w:t>will result in reducing</w:t>
      </w:r>
      <w:r w:rsidR="005D29CE" w:rsidRPr="007E4260">
        <w:rPr>
          <w:rFonts w:cs="Arial"/>
          <w:lang w:val="en-US"/>
        </w:rPr>
        <w:t xml:space="preserve"> complexity without compromising exis</w:t>
      </w:r>
      <w:r w:rsidR="009278F8" w:rsidRPr="007E4260">
        <w:rPr>
          <w:rFonts w:cs="Arial"/>
          <w:lang w:val="en-US"/>
        </w:rPr>
        <w:t>ting navigational functionality in INS.</w:t>
      </w:r>
    </w:p>
    <w:p w:rsidR="007A6115" w:rsidRPr="007E4260" w:rsidRDefault="006B0F52" w:rsidP="003073F7">
      <w:pPr>
        <w:pStyle w:val="Default"/>
        <w:rPr>
          <w:color w:val="auto"/>
          <w:sz w:val="22"/>
          <w:szCs w:val="22"/>
        </w:rPr>
      </w:pPr>
      <w:r w:rsidRPr="007E4260">
        <w:rPr>
          <w:color w:val="auto"/>
          <w:sz w:val="22"/>
          <w:szCs w:val="22"/>
        </w:rPr>
        <w:tab/>
      </w:r>
    </w:p>
    <w:p w:rsidR="007A6115" w:rsidRPr="007E4260" w:rsidRDefault="007A6115" w:rsidP="003073F7">
      <w:pPr>
        <w:pStyle w:val="Default"/>
        <w:rPr>
          <w:b/>
          <w:color w:val="auto"/>
          <w:sz w:val="22"/>
          <w:szCs w:val="22"/>
        </w:rPr>
      </w:pPr>
      <w:r w:rsidRPr="007E4260">
        <w:rPr>
          <w:b/>
          <w:color w:val="auto"/>
          <w:sz w:val="22"/>
          <w:szCs w:val="22"/>
        </w:rPr>
        <w:t>Industry Standards</w:t>
      </w:r>
    </w:p>
    <w:p w:rsidR="00676AF0" w:rsidRPr="007E4260" w:rsidRDefault="00676AF0" w:rsidP="003073F7">
      <w:pPr>
        <w:pStyle w:val="Default"/>
        <w:rPr>
          <w:b/>
          <w:color w:val="auto"/>
          <w:sz w:val="22"/>
          <w:szCs w:val="22"/>
        </w:rPr>
      </w:pPr>
    </w:p>
    <w:p w:rsidR="00676AF0" w:rsidRPr="007E4260" w:rsidRDefault="007E17D2" w:rsidP="003073F7">
      <w:pPr>
        <w:pStyle w:val="Default"/>
        <w:rPr>
          <w:color w:val="auto"/>
          <w:sz w:val="22"/>
          <w:szCs w:val="22"/>
        </w:rPr>
      </w:pPr>
      <w:r w:rsidRPr="007E4260">
        <w:rPr>
          <w:color w:val="auto"/>
          <w:sz w:val="22"/>
          <w:szCs w:val="22"/>
        </w:rPr>
        <w:t>12</w:t>
      </w:r>
      <w:r w:rsidR="008D4276" w:rsidRPr="007E4260">
        <w:rPr>
          <w:color w:val="auto"/>
          <w:sz w:val="22"/>
          <w:szCs w:val="22"/>
        </w:rPr>
        <w:tab/>
      </w:r>
      <w:r w:rsidR="00676AF0" w:rsidRPr="007E4260">
        <w:rPr>
          <w:color w:val="auto"/>
          <w:sz w:val="22"/>
          <w:szCs w:val="22"/>
        </w:rPr>
        <w:t>IEC 61924-2 ed1 refers to INS</w:t>
      </w:r>
    </w:p>
    <w:p w:rsidR="007A6115" w:rsidRPr="007E4260" w:rsidRDefault="007A6115" w:rsidP="003073F7">
      <w:pPr>
        <w:pStyle w:val="Default"/>
        <w:rPr>
          <w:b/>
          <w:color w:val="auto"/>
          <w:sz w:val="22"/>
          <w:szCs w:val="22"/>
        </w:rPr>
      </w:pPr>
    </w:p>
    <w:p w:rsidR="006B0F52" w:rsidRPr="007E4260" w:rsidRDefault="007A6115" w:rsidP="006B0F52">
      <w:pPr>
        <w:rPr>
          <w:b/>
        </w:rPr>
      </w:pPr>
      <w:r w:rsidRPr="007E4260">
        <w:rPr>
          <w:b/>
        </w:rPr>
        <w:t>Output</w:t>
      </w:r>
    </w:p>
    <w:p w:rsidR="006B0F52" w:rsidRPr="007E4260" w:rsidRDefault="006B0F52" w:rsidP="006B0F52">
      <w:pPr>
        <w:rPr>
          <w:b/>
        </w:rPr>
      </w:pPr>
    </w:p>
    <w:p w:rsidR="00CA15E1" w:rsidRPr="007E4260" w:rsidRDefault="007E17D2" w:rsidP="00CA15E1">
      <w:pPr>
        <w:jc w:val="both"/>
      </w:pPr>
      <w:r w:rsidRPr="007E4260">
        <w:t>13</w:t>
      </w:r>
      <w:r w:rsidR="00CA15E1" w:rsidRPr="007E4260">
        <w:tab/>
        <w:t>The output in SMART terms is as follows:</w:t>
      </w:r>
    </w:p>
    <w:p w:rsidR="00CA15E1" w:rsidRPr="007E4260" w:rsidRDefault="00CA15E1" w:rsidP="00CA15E1">
      <w:pPr>
        <w:jc w:val="both"/>
      </w:pPr>
    </w:p>
    <w:p w:rsidR="00CA15E1" w:rsidRPr="007E4260" w:rsidRDefault="00CA15E1" w:rsidP="00CA15E1">
      <w:pPr>
        <w:ind w:left="1440" w:hanging="720"/>
        <w:jc w:val="both"/>
      </w:pPr>
      <w:r w:rsidRPr="007E4260">
        <w:t>.1</w:t>
      </w:r>
      <w:r w:rsidRPr="007E4260">
        <w:tab/>
        <w:t xml:space="preserve">The output in this case is the preparation of </w:t>
      </w:r>
      <w:r w:rsidR="008D1CAC" w:rsidRPr="007E4260">
        <w:t xml:space="preserve">Draft new modules, to the Revised performance standards for Integrated Navigation Systems (INS) (resolution </w:t>
      </w:r>
      <w:proofErr w:type="gramStart"/>
      <w:r w:rsidR="008D1CAC" w:rsidRPr="007E4260">
        <w:t>MSC.252(</w:t>
      </w:r>
      <w:proofErr w:type="gramEnd"/>
      <w:r w:rsidR="008D1CAC" w:rsidRPr="007E4260">
        <w:t>83)) relating to the harmonization of bridge design and display of information</w:t>
      </w:r>
      <w:r w:rsidR="00091985" w:rsidRPr="007E4260">
        <w:t>;</w:t>
      </w:r>
    </w:p>
    <w:p w:rsidR="00CA15E1" w:rsidRPr="007E4260" w:rsidRDefault="00CA15E1" w:rsidP="00CA15E1">
      <w:pPr>
        <w:ind w:left="720"/>
        <w:jc w:val="both"/>
      </w:pPr>
    </w:p>
    <w:p w:rsidR="00CA15E1" w:rsidRPr="007E4260" w:rsidRDefault="00CA15E1" w:rsidP="00CA15E1">
      <w:pPr>
        <w:ind w:left="1440" w:hanging="720"/>
        <w:jc w:val="both"/>
      </w:pPr>
      <w:r w:rsidRPr="007E4260">
        <w:t>.2</w:t>
      </w:r>
      <w:r w:rsidRPr="007E4260">
        <w:tab/>
        <w:t>The output will be a completed draft, approved by the NCSR Sub-Committee and presented to MSC for final approval;</w:t>
      </w:r>
    </w:p>
    <w:p w:rsidR="00CA15E1" w:rsidRPr="007E4260" w:rsidRDefault="00CA15E1" w:rsidP="00CA15E1">
      <w:pPr>
        <w:ind w:left="720"/>
        <w:jc w:val="both"/>
      </w:pPr>
    </w:p>
    <w:p w:rsidR="00CA15E1" w:rsidRPr="007E4260" w:rsidRDefault="00CA15E1" w:rsidP="00CA15E1">
      <w:pPr>
        <w:ind w:left="1440" w:hanging="720"/>
        <w:jc w:val="both"/>
      </w:pPr>
      <w:r w:rsidRPr="007E4260">
        <w:t>.3</w:t>
      </w:r>
      <w:r w:rsidRPr="007E4260">
        <w:tab/>
        <w:t>The NCSR Sub-Committee can work on the output based on substantive proposals from Member Governments or organizations with only detailed drafting work required; and</w:t>
      </w:r>
    </w:p>
    <w:p w:rsidR="00CA15E1" w:rsidRPr="007E4260" w:rsidRDefault="00CA15E1" w:rsidP="00CA15E1">
      <w:pPr>
        <w:ind w:left="720"/>
        <w:jc w:val="both"/>
      </w:pPr>
    </w:p>
    <w:p w:rsidR="00CA15E1" w:rsidRPr="007E4260" w:rsidRDefault="00CA15E1" w:rsidP="00CA15E1">
      <w:pPr>
        <w:ind w:left="1440" w:hanging="720"/>
        <w:jc w:val="both"/>
      </w:pPr>
      <w:r w:rsidRPr="007E4260">
        <w:t>.4</w:t>
      </w:r>
      <w:r w:rsidRPr="007E4260">
        <w:tab/>
        <w:t xml:space="preserve">The output is anticipated to be achievable within two sessions of the NCSR Sub-Committee in order to complete the draft. It is proposed that </w:t>
      </w:r>
      <w:r w:rsidR="008D1CAC" w:rsidRPr="007E4260">
        <w:t>the work is planned for the 2016-2017 biennium (NCSR 3 and NCSR 4</w:t>
      </w:r>
      <w:r w:rsidRPr="007E4260">
        <w:t>) giving time for Member Governments and organizations to prepare inputs, and also in order to divide the workload for the NCSR Sub-Committee.</w:t>
      </w:r>
    </w:p>
    <w:p w:rsidR="00CA15E1" w:rsidRPr="007E4260" w:rsidRDefault="00CA15E1" w:rsidP="006B0F52"/>
    <w:p w:rsidR="0080450D" w:rsidRPr="007E4260" w:rsidRDefault="007E17D2" w:rsidP="0080450D">
      <w:pPr>
        <w:jc w:val="both"/>
      </w:pPr>
      <w:r w:rsidRPr="007E4260">
        <w:t>14</w:t>
      </w:r>
      <w:r w:rsidR="006B0F52" w:rsidRPr="007E4260">
        <w:tab/>
        <w:t xml:space="preserve"> </w:t>
      </w:r>
      <w:r w:rsidR="0080450D" w:rsidRPr="007E4260">
        <w:t xml:space="preserve">The proposal is consistent with the objectives of the Organization, and is consistent with the human element guidance and principles set out in resolution </w:t>
      </w:r>
      <w:proofErr w:type="gramStart"/>
      <w:r w:rsidR="0080450D" w:rsidRPr="007E4260">
        <w:t>A.947(</w:t>
      </w:r>
      <w:proofErr w:type="gramEnd"/>
      <w:r w:rsidR="0080450D" w:rsidRPr="007E4260">
        <w:t>23). The completed human factors checklist from MSC-MEP</w:t>
      </w:r>
      <w:r w:rsidR="0080450D">
        <w:t xml:space="preserve">C.7/Circ.1, as </w:t>
      </w:r>
      <w:r w:rsidR="0080450D" w:rsidRPr="007E4260">
        <w:rPr>
          <w:rFonts w:cs="Arial"/>
        </w:rPr>
        <w:t>referred to in MSC-MEPC.1/Circ.4/Rev.3</w:t>
      </w:r>
      <w:r w:rsidR="0080450D">
        <w:rPr>
          <w:rFonts w:cs="Arial"/>
        </w:rPr>
        <w:t xml:space="preserve">, </w:t>
      </w:r>
      <w:r w:rsidR="0080450D" w:rsidRPr="007E4260">
        <w:t>is set out in Annex 8.</w:t>
      </w:r>
    </w:p>
    <w:p w:rsidR="0080450D" w:rsidRPr="007E4260" w:rsidRDefault="0080450D" w:rsidP="0080450D">
      <w:r w:rsidRPr="007E4260">
        <w:tab/>
      </w:r>
    </w:p>
    <w:p w:rsidR="0080450D" w:rsidRPr="007E4260" w:rsidRDefault="0080450D" w:rsidP="0080450D">
      <w:pPr>
        <w:jc w:val="both"/>
        <w:rPr>
          <w:rFonts w:cs="Arial"/>
          <w:b/>
        </w:rPr>
      </w:pPr>
      <w:r w:rsidRPr="007E4260">
        <w:lastRenderedPageBreak/>
        <w:t>15</w:t>
      </w:r>
      <w:r w:rsidRPr="007E4260">
        <w:tab/>
        <w:t xml:space="preserve">The proposal has also been made with reference to Administrative Requirements and Burdens </w:t>
      </w:r>
      <w:r w:rsidRPr="007E4260">
        <w:rPr>
          <w:rFonts w:cs="Arial"/>
        </w:rPr>
        <w:t>in accordance with MSC-MEPC.1/Circ.4/Rev.</w:t>
      </w:r>
      <w:r>
        <w:rPr>
          <w:rFonts w:cs="Arial"/>
        </w:rPr>
        <w:t>3</w:t>
      </w:r>
      <w:r w:rsidRPr="007E4260">
        <w:t xml:space="preserve"> and the checklist is set out in Annex 9.</w:t>
      </w:r>
    </w:p>
    <w:p w:rsidR="007A6115" w:rsidRPr="007E4260" w:rsidRDefault="007A6115" w:rsidP="0080450D">
      <w:pPr>
        <w:jc w:val="both"/>
        <w:rPr>
          <w:b/>
        </w:rPr>
      </w:pPr>
    </w:p>
    <w:p w:rsidR="007A6115" w:rsidRPr="007E4260" w:rsidRDefault="007A6115" w:rsidP="003073F7">
      <w:pPr>
        <w:pStyle w:val="Default"/>
        <w:rPr>
          <w:b/>
          <w:color w:val="auto"/>
          <w:sz w:val="22"/>
          <w:szCs w:val="22"/>
        </w:rPr>
      </w:pPr>
      <w:r w:rsidRPr="007E4260">
        <w:rPr>
          <w:b/>
          <w:color w:val="auto"/>
          <w:sz w:val="22"/>
          <w:szCs w:val="22"/>
        </w:rPr>
        <w:t>Priority Urgency</w:t>
      </w:r>
    </w:p>
    <w:p w:rsidR="00DF2B8F" w:rsidRPr="007E4260" w:rsidRDefault="00DF2B8F" w:rsidP="003073F7">
      <w:pPr>
        <w:pStyle w:val="Default"/>
        <w:rPr>
          <w:b/>
          <w:color w:val="auto"/>
          <w:sz w:val="22"/>
          <w:szCs w:val="22"/>
        </w:rPr>
      </w:pPr>
    </w:p>
    <w:p w:rsidR="005D18CA" w:rsidRPr="007E4260" w:rsidRDefault="007E17D2" w:rsidP="005D18CA">
      <w:pPr>
        <w:jc w:val="both"/>
        <w:rPr>
          <w:rFonts w:cs="Arial"/>
          <w:b/>
        </w:rPr>
      </w:pPr>
      <w:r w:rsidRPr="007E4260">
        <w:t>16</w:t>
      </w:r>
      <w:r w:rsidR="004D0579" w:rsidRPr="007E4260">
        <w:tab/>
        <w:t>High</w:t>
      </w:r>
      <w:r w:rsidR="00DF2B8F" w:rsidRPr="007E4260">
        <w:t xml:space="preserve"> </w:t>
      </w:r>
      <w:proofErr w:type="gramStart"/>
      <w:r w:rsidR="00DF2B8F" w:rsidRPr="007E4260">
        <w:t>priority,</w:t>
      </w:r>
      <w:proofErr w:type="gramEnd"/>
      <w:r w:rsidR="00DF2B8F" w:rsidRPr="007E4260">
        <w:t xml:space="preserve"> </w:t>
      </w:r>
      <w:r w:rsidR="004D0579" w:rsidRPr="007E4260">
        <w:t>needs to be harmonized with other e-navigation outputs.</w:t>
      </w:r>
      <w:r w:rsidR="005D18CA">
        <w:t xml:space="preserve"> </w:t>
      </w:r>
      <w:r w:rsidR="005D18CA">
        <w:rPr>
          <w:rFonts w:cs="Arial"/>
        </w:rPr>
        <w:t>H</w:t>
      </w:r>
      <w:r w:rsidR="005D18CA" w:rsidRPr="007E4260">
        <w:rPr>
          <w:rFonts w:cs="Arial"/>
        </w:rPr>
        <w:t xml:space="preserve">igh prioritised outputs will be further developed </w:t>
      </w:r>
      <w:r w:rsidR="005D18CA">
        <w:rPr>
          <w:rFonts w:cs="Arial"/>
        </w:rPr>
        <w:t xml:space="preserve">by Norway </w:t>
      </w:r>
      <w:r w:rsidR="005D18CA" w:rsidRPr="007E4260">
        <w:rPr>
          <w:rFonts w:cs="Arial"/>
        </w:rPr>
        <w:t xml:space="preserve">as </w:t>
      </w:r>
      <w:r w:rsidR="005D18CA">
        <w:rPr>
          <w:rFonts w:cs="Arial"/>
        </w:rPr>
        <w:t>proposed</w:t>
      </w:r>
      <w:r w:rsidR="005D18CA" w:rsidRPr="007E4260">
        <w:rPr>
          <w:rFonts w:cs="Arial"/>
        </w:rPr>
        <w:t xml:space="preserve"> </w:t>
      </w:r>
      <w:r w:rsidR="005D18CA">
        <w:rPr>
          <w:rFonts w:cs="Arial"/>
        </w:rPr>
        <w:t>in MSC 94/18/10, para 9</w:t>
      </w:r>
      <w:r w:rsidR="005D18CA" w:rsidRPr="007E4260">
        <w:rPr>
          <w:rFonts w:cs="Arial"/>
        </w:rPr>
        <w:t xml:space="preserve">. </w:t>
      </w:r>
    </w:p>
    <w:p w:rsidR="007A6115" w:rsidRPr="007E4260" w:rsidRDefault="007A6115" w:rsidP="003073F7">
      <w:pPr>
        <w:pStyle w:val="Default"/>
        <w:rPr>
          <w:b/>
          <w:color w:val="auto"/>
          <w:sz w:val="22"/>
          <w:szCs w:val="22"/>
        </w:rPr>
      </w:pPr>
    </w:p>
    <w:p w:rsidR="007A6115" w:rsidRPr="007E4260" w:rsidRDefault="007A6115" w:rsidP="003073F7">
      <w:pPr>
        <w:pStyle w:val="Default"/>
        <w:rPr>
          <w:b/>
          <w:color w:val="auto"/>
          <w:sz w:val="22"/>
          <w:szCs w:val="22"/>
        </w:rPr>
      </w:pPr>
      <w:r w:rsidRPr="007E4260">
        <w:rPr>
          <w:b/>
          <w:color w:val="auto"/>
          <w:sz w:val="22"/>
          <w:szCs w:val="22"/>
        </w:rPr>
        <w:t>Action requested</w:t>
      </w:r>
    </w:p>
    <w:p w:rsidR="00DF2B8F" w:rsidRPr="007E4260" w:rsidRDefault="00DF2B8F" w:rsidP="003073F7">
      <w:pPr>
        <w:pStyle w:val="Default"/>
        <w:rPr>
          <w:b/>
          <w:color w:val="auto"/>
          <w:sz w:val="22"/>
          <w:szCs w:val="22"/>
        </w:rPr>
      </w:pPr>
    </w:p>
    <w:p w:rsidR="00DF2B8F" w:rsidRPr="007E4260" w:rsidRDefault="007E17D2" w:rsidP="00DF1A82">
      <w:pPr>
        <w:pStyle w:val="Default"/>
        <w:jc w:val="both"/>
        <w:rPr>
          <w:color w:val="auto"/>
          <w:sz w:val="22"/>
          <w:szCs w:val="22"/>
        </w:rPr>
      </w:pPr>
      <w:r w:rsidRPr="007E4260">
        <w:rPr>
          <w:color w:val="auto"/>
          <w:sz w:val="22"/>
          <w:szCs w:val="22"/>
        </w:rPr>
        <w:t>17</w:t>
      </w:r>
      <w:r w:rsidR="00DF2B8F" w:rsidRPr="007E4260">
        <w:rPr>
          <w:color w:val="auto"/>
          <w:sz w:val="22"/>
          <w:szCs w:val="22"/>
        </w:rPr>
        <w:tab/>
        <w:t xml:space="preserve">The Committee is requested to </w:t>
      </w:r>
      <w:r w:rsidR="005236CA" w:rsidRPr="007E4260">
        <w:rPr>
          <w:color w:val="auto"/>
          <w:sz w:val="22"/>
          <w:szCs w:val="22"/>
        </w:rPr>
        <w:t xml:space="preserve">include in the 2016-2017 biennial agenda of the NCSR Sub-Committee and the provisional agenda of NCSR3, an output on </w:t>
      </w:r>
      <w:r w:rsidR="0080379A" w:rsidRPr="007E4260">
        <w:rPr>
          <w:color w:val="auto"/>
          <w:sz w:val="22"/>
          <w:szCs w:val="22"/>
        </w:rPr>
        <w:t>d</w:t>
      </w:r>
      <w:r w:rsidR="00DF2B8F" w:rsidRPr="007E4260">
        <w:rPr>
          <w:color w:val="auto"/>
          <w:sz w:val="22"/>
          <w:szCs w:val="22"/>
        </w:rPr>
        <w:t>rafting new modules to the INS performance standards</w:t>
      </w:r>
      <w:r w:rsidR="005236CA" w:rsidRPr="007E4260">
        <w:rPr>
          <w:color w:val="auto"/>
          <w:sz w:val="22"/>
          <w:szCs w:val="22"/>
        </w:rPr>
        <w:t>.</w:t>
      </w:r>
      <w:r w:rsidR="00DF2B8F" w:rsidRPr="007E4260">
        <w:rPr>
          <w:color w:val="auto"/>
          <w:sz w:val="22"/>
          <w:szCs w:val="22"/>
        </w:rPr>
        <w:t xml:space="preserve"> </w:t>
      </w:r>
    </w:p>
    <w:p w:rsidR="007A6115" w:rsidRPr="007E4260" w:rsidRDefault="007A6115" w:rsidP="003073F7">
      <w:pPr>
        <w:pStyle w:val="Default"/>
        <w:rPr>
          <w:color w:val="auto"/>
          <w:sz w:val="22"/>
          <w:szCs w:val="22"/>
        </w:rPr>
      </w:pPr>
    </w:p>
    <w:p w:rsidR="007A6115" w:rsidRPr="007E4260" w:rsidRDefault="007A6115" w:rsidP="003073F7">
      <w:pPr>
        <w:pStyle w:val="Default"/>
        <w:rPr>
          <w:color w:val="auto"/>
          <w:sz w:val="22"/>
          <w:szCs w:val="22"/>
        </w:rPr>
      </w:pPr>
    </w:p>
    <w:p w:rsidR="00715A24" w:rsidRPr="007E4260" w:rsidRDefault="00715A24" w:rsidP="003073F7">
      <w:pPr>
        <w:pStyle w:val="Default"/>
        <w:rPr>
          <w:color w:val="auto"/>
          <w:sz w:val="22"/>
          <w:szCs w:val="22"/>
        </w:rPr>
        <w:sectPr w:rsidR="00715A24" w:rsidRPr="007E4260">
          <w:pgSz w:w="11906" w:h="16838"/>
          <w:pgMar w:top="1440" w:right="1440" w:bottom="1440" w:left="1440" w:header="708" w:footer="708" w:gutter="0"/>
          <w:cols w:space="708"/>
          <w:docGrid w:linePitch="360"/>
        </w:sectPr>
      </w:pPr>
    </w:p>
    <w:p w:rsidR="00234807" w:rsidRPr="007E4260" w:rsidRDefault="00BA731B" w:rsidP="003073F7">
      <w:pPr>
        <w:pStyle w:val="Default"/>
        <w:jc w:val="center"/>
        <w:rPr>
          <w:b/>
          <w:color w:val="auto"/>
          <w:sz w:val="22"/>
          <w:szCs w:val="22"/>
        </w:rPr>
      </w:pPr>
      <w:r w:rsidRPr="007E4260">
        <w:rPr>
          <w:b/>
          <w:color w:val="auto"/>
          <w:sz w:val="22"/>
          <w:szCs w:val="22"/>
        </w:rPr>
        <w:lastRenderedPageBreak/>
        <w:t>Annex 3</w:t>
      </w:r>
    </w:p>
    <w:p w:rsidR="00234807" w:rsidRPr="007E4260" w:rsidRDefault="00BA731B" w:rsidP="003073F7">
      <w:pPr>
        <w:pStyle w:val="Default"/>
        <w:jc w:val="center"/>
        <w:rPr>
          <w:b/>
          <w:color w:val="auto"/>
          <w:sz w:val="22"/>
          <w:szCs w:val="22"/>
        </w:rPr>
      </w:pPr>
      <w:r w:rsidRPr="007E4260">
        <w:rPr>
          <w:b/>
          <w:color w:val="auto"/>
          <w:sz w:val="22"/>
          <w:szCs w:val="22"/>
        </w:rPr>
        <w:t>Output 3</w:t>
      </w:r>
    </w:p>
    <w:p w:rsidR="00234807" w:rsidRPr="007E4260" w:rsidRDefault="00234807" w:rsidP="003073F7">
      <w:pPr>
        <w:pStyle w:val="Default"/>
        <w:rPr>
          <w:b/>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Description</w:t>
      </w:r>
    </w:p>
    <w:p w:rsidR="003073F7" w:rsidRPr="007E4260" w:rsidRDefault="003073F7" w:rsidP="003073F7">
      <w:pPr>
        <w:pStyle w:val="Default"/>
        <w:rPr>
          <w:b/>
          <w:color w:val="auto"/>
          <w:sz w:val="22"/>
          <w:szCs w:val="22"/>
        </w:rPr>
      </w:pPr>
    </w:p>
    <w:p w:rsidR="00DF1A82" w:rsidRPr="007E4260" w:rsidRDefault="007B0E1E" w:rsidP="00DF1A82">
      <w:pPr>
        <w:jc w:val="both"/>
        <w:rPr>
          <w:b/>
        </w:rPr>
      </w:pPr>
      <w:r w:rsidRPr="007E4260">
        <w:t>1</w:t>
      </w:r>
      <w:r w:rsidRPr="007E4260">
        <w:tab/>
      </w:r>
      <w:r w:rsidR="005236CA" w:rsidRPr="007E4260">
        <w:t xml:space="preserve">To revise the Guidelines and criteria for ship reporting systems (resolution MSC.43(64), as amended) relating to </w:t>
      </w:r>
      <w:r w:rsidR="005236CA" w:rsidRPr="007E4260">
        <w:rPr>
          <w:rFonts w:cs="Arial"/>
        </w:rPr>
        <w:t>standardised</w:t>
      </w:r>
      <w:r w:rsidR="005236CA" w:rsidRPr="007E4260">
        <w:t xml:space="preserve"> and harmonized electronic ship reporting and automated collection of onboard data for </w:t>
      </w:r>
      <w:r w:rsidR="00631DCF" w:rsidRPr="007E4260">
        <w:t>reporting.</w:t>
      </w:r>
    </w:p>
    <w:p w:rsidR="008C37B4" w:rsidRPr="007E4260" w:rsidRDefault="008C37B4" w:rsidP="003073F7">
      <w:pPr>
        <w:pStyle w:val="Default"/>
        <w:rPr>
          <w:b/>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Background</w:t>
      </w:r>
    </w:p>
    <w:p w:rsidR="006426CE" w:rsidRPr="007E4260" w:rsidRDefault="006426CE" w:rsidP="003073F7">
      <w:pPr>
        <w:pStyle w:val="Default"/>
        <w:rPr>
          <w:b/>
          <w:color w:val="auto"/>
          <w:sz w:val="22"/>
          <w:szCs w:val="22"/>
        </w:rPr>
      </w:pPr>
    </w:p>
    <w:p w:rsidR="00EC100B" w:rsidRPr="007E4260" w:rsidRDefault="00EC100B" w:rsidP="00EC100B">
      <w:pPr>
        <w:jc w:val="both"/>
        <w:rPr>
          <w:rFonts w:cs="Arial"/>
        </w:rPr>
      </w:pPr>
      <w:r w:rsidRPr="007E4260">
        <w:rPr>
          <w:rFonts w:cs="Arial"/>
        </w:rPr>
        <w:t>2</w:t>
      </w:r>
      <w:r w:rsidRPr="007E4260">
        <w:rPr>
          <w:rFonts w:cs="Arial"/>
        </w:rPr>
        <w:tab/>
      </w:r>
      <w:r w:rsidRPr="007E4260">
        <w:rPr>
          <w:rFonts w:cs="Arial"/>
          <w:lang w:val="en-AU"/>
        </w:rPr>
        <w:t>Ship reporting systems and reporting requirements are used to provide, gather or exchange information through radio reports. The information is used to provide data for many purposes including search and rescue, vessel traffic services, weather forecasting and prevention of marine pollution.</w:t>
      </w:r>
    </w:p>
    <w:p w:rsidR="00EC100B" w:rsidRPr="007E4260" w:rsidRDefault="00EC100B" w:rsidP="00EC100B">
      <w:pPr>
        <w:jc w:val="both"/>
        <w:rPr>
          <w:rFonts w:cs="Arial"/>
        </w:rPr>
      </w:pPr>
    </w:p>
    <w:p w:rsidR="00EC100B" w:rsidRPr="007E4260" w:rsidRDefault="00876E5E" w:rsidP="00EC100B">
      <w:pPr>
        <w:jc w:val="both"/>
        <w:rPr>
          <w:rFonts w:cs="Arial"/>
        </w:rPr>
      </w:pPr>
      <w:r>
        <w:rPr>
          <w:rFonts w:cs="Arial"/>
        </w:rPr>
        <w:t>3</w:t>
      </w:r>
      <w:r>
        <w:rPr>
          <w:rFonts w:cs="Arial"/>
        </w:rPr>
        <w:tab/>
        <w:t>The existing g</w:t>
      </w:r>
      <w:r w:rsidR="00EC100B" w:rsidRPr="007E4260">
        <w:rPr>
          <w:rFonts w:cs="Arial"/>
        </w:rPr>
        <w:t>uidelines and criteria for ship reporting sys</w:t>
      </w:r>
      <w:r>
        <w:rPr>
          <w:rFonts w:cs="Arial"/>
        </w:rPr>
        <w:t xml:space="preserve">tems (Resolution </w:t>
      </w:r>
      <w:proofErr w:type="gramStart"/>
      <w:r>
        <w:rPr>
          <w:rFonts w:cs="Arial"/>
        </w:rPr>
        <w:t>MSC.43(</w:t>
      </w:r>
      <w:proofErr w:type="gramEnd"/>
      <w:r>
        <w:rPr>
          <w:rFonts w:cs="Arial"/>
        </w:rPr>
        <w:t>64)) were</w:t>
      </w:r>
      <w:r w:rsidR="00EC100B" w:rsidRPr="007E4260">
        <w:rPr>
          <w:rFonts w:cs="Arial"/>
        </w:rPr>
        <w:t xml:space="preserve"> initially adopted on 9 December 1994. This guideline outlined the criteria for planning, proposing and implementing adopted ship reporting systems by Contracting Governments. </w:t>
      </w:r>
    </w:p>
    <w:p w:rsidR="00EC100B" w:rsidRPr="007E4260" w:rsidRDefault="00EC100B" w:rsidP="00EC100B">
      <w:pPr>
        <w:jc w:val="both"/>
        <w:rPr>
          <w:rFonts w:cs="Arial"/>
        </w:rPr>
      </w:pPr>
    </w:p>
    <w:p w:rsidR="00EC100B" w:rsidRPr="007E4260" w:rsidRDefault="00EC100B" w:rsidP="00EC100B">
      <w:pPr>
        <w:jc w:val="both"/>
        <w:rPr>
          <w:rFonts w:cs="Arial"/>
        </w:rPr>
      </w:pPr>
      <w:r w:rsidRPr="007E4260">
        <w:rPr>
          <w:rFonts w:cs="Arial"/>
        </w:rPr>
        <w:t>4</w:t>
      </w:r>
      <w:r w:rsidRPr="007E4260">
        <w:rPr>
          <w:rFonts w:cs="Arial"/>
        </w:rPr>
        <w:tab/>
        <w:t>In addition, general principles for ship reporting systems and ship reporting requiremen</w:t>
      </w:r>
      <w:r w:rsidR="00876E5E">
        <w:rPr>
          <w:rFonts w:cs="Arial"/>
        </w:rPr>
        <w:t xml:space="preserve">ts are provided in </w:t>
      </w:r>
      <w:r w:rsidRPr="007E4260">
        <w:rPr>
          <w:rFonts w:cs="Arial"/>
        </w:rPr>
        <w:t xml:space="preserve">Resolution </w:t>
      </w:r>
      <w:proofErr w:type="gramStart"/>
      <w:r w:rsidRPr="007E4260">
        <w:rPr>
          <w:rFonts w:cs="Arial"/>
        </w:rPr>
        <w:t>A.851(</w:t>
      </w:r>
      <w:proofErr w:type="gramEnd"/>
      <w:r w:rsidRPr="007E4260">
        <w:rPr>
          <w:rFonts w:cs="Arial"/>
        </w:rPr>
        <w:t>20).  This further includes guidance for reporting incidents involving dangerous goods, harmful substances and/or marine pollutants.</w:t>
      </w:r>
    </w:p>
    <w:p w:rsidR="006426CE" w:rsidRPr="007E4260" w:rsidRDefault="006426CE" w:rsidP="003073F7">
      <w:pPr>
        <w:pStyle w:val="Default"/>
        <w:rPr>
          <w:b/>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IMO’s Objectives</w:t>
      </w:r>
    </w:p>
    <w:p w:rsidR="006426CE" w:rsidRPr="007E4260" w:rsidRDefault="006426CE" w:rsidP="003073F7">
      <w:pPr>
        <w:pStyle w:val="Default"/>
        <w:rPr>
          <w:b/>
          <w:color w:val="auto"/>
          <w:sz w:val="22"/>
          <w:szCs w:val="22"/>
        </w:rPr>
      </w:pPr>
    </w:p>
    <w:p w:rsidR="006426CE" w:rsidRPr="007E4260" w:rsidRDefault="00EC100B" w:rsidP="003073F7">
      <w:pPr>
        <w:jc w:val="both"/>
      </w:pPr>
      <w:r w:rsidRPr="007E4260">
        <w:t>5</w:t>
      </w:r>
      <w:r w:rsidR="006426CE" w:rsidRPr="007E4260">
        <w:tab/>
        <w:t>This planned output is within the scope of IMO’s objectives and is related to the scope of the Strategic Plan as part of the long term e-navigation strategy.</w:t>
      </w:r>
    </w:p>
    <w:p w:rsidR="00E91304" w:rsidRPr="007E4260" w:rsidRDefault="00E91304" w:rsidP="003073F7">
      <w:pPr>
        <w:pStyle w:val="Default"/>
        <w:jc w:val="both"/>
        <w:rPr>
          <w:b/>
          <w:color w:val="auto"/>
          <w:sz w:val="22"/>
          <w:szCs w:val="22"/>
        </w:rPr>
      </w:pPr>
    </w:p>
    <w:p w:rsidR="00E91304" w:rsidRPr="007E4260" w:rsidRDefault="00E91304" w:rsidP="003073F7">
      <w:pPr>
        <w:pStyle w:val="Default"/>
        <w:jc w:val="both"/>
        <w:rPr>
          <w:b/>
          <w:color w:val="auto"/>
          <w:sz w:val="22"/>
          <w:szCs w:val="22"/>
        </w:rPr>
      </w:pPr>
      <w:r w:rsidRPr="007E4260">
        <w:rPr>
          <w:b/>
          <w:color w:val="auto"/>
          <w:sz w:val="22"/>
          <w:szCs w:val="22"/>
        </w:rPr>
        <w:t>Need</w:t>
      </w:r>
    </w:p>
    <w:p w:rsidR="006426CE" w:rsidRPr="007E4260" w:rsidRDefault="006426CE" w:rsidP="003073F7">
      <w:pPr>
        <w:pStyle w:val="Default"/>
        <w:jc w:val="both"/>
        <w:rPr>
          <w:b/>
          <w:color w:val="auto"/>
          <w:sz w:val="22"/>
          <w:szCs w:val="22"/>
        </w:rPr>
      </w:pPr>
    </w:p>
    <w:p w:rsidR="00631DCF" w:rsidRPr="007E4260" w:rsidRDefault="00EC100B" w:rsidP="003073F7">
      <w:pPr>
        <w:jc w:val="both"/>
      </w:pPr>
      <w:r w:rsidRPr="007E4260">
        <w:t>6</w:t>
      </w:r>
      <w:r w:rsidR="006426CE" w:rsidRPr="007E4260">
        <w:tab/>
        <w:t xml:space="preserve">Currently there are no harmonized standards for ship reporting by electronic means and </w:t>
      </w:r>
      <w:r w:rsidR="005236CA" w:rsidRPr="007E4260">
        <w:t xml:space="preserve">a </w:t>
      </w:r>
      <w:r w:rsidR="006426CE" w:rsidRPr="007E4260">
        <w:t xml:space="preserve">considerable burden is placed on the ship </w:t>
      </w:r>
      <w:r w:rsidR="005236CA" w:rsidRPr="007E4260">
        <w:t>to complete</w:t>
      </w:r>
      <w:r w:rsidR="006426CE" w:rsidRPr="007E4260">
        <w:t xml:space="preserve"> different paper forms for different identities ashore such as customs, immigration, cargo manifest etc</w:t>
      </w:r>
      <w:r w:rsidR="00631DCF" w:rsidRPr="007E4260">
        <w:t>.</w:t>
      </w:r>
      <w:r w:rsidR="006426CE" w:rsidRPr="007E4260">
        <w:t xml:space="preserve"> </w:t>
      </w:r>
      <w:r w:rsidR="005236CA" w:rsidRPr="007E4260">
        <w:t>A</w:t>
      </w:r>
      <w:r w:rsidR="006426CE" w:rsidRPr="007E4260">
        <w:t xml:space="preserve"> fully automated electro</w:t>
      </w:r>
      <w:r w:rsidR="0080379A" w:rsidRPr="007E4260">
        <w:t xml:space="preserve">nic system will have a benefit </w:t>
      </w:r>
      <w:r w:rsidR="005236CA" w:rsidRPr="007E4260">
        <w:t>and reduce administrative burdens.</w:t>
      </w:r>
    </w:p>
    <w:p w:rsidR="006426CE" w:rsidRPr="007E4260" w:rsidRDefault="005236CA" w:rsidP="003073F7">
      <w:pPr>
        <w:jc w:val="both"/>
      </w:pPr>
      <w:r w:rsidRPr="007E4260" w:rsidDel="005236CA">
        <w:t xml:space="preserve"> </w:t>
      </w:r>
    </w:p>
    <w:p w:rsidR="006426CE" w:rsidRPr="007E4260" w:rsidRDefault="00EC100B" w:rsidP="003073F7">
      <w:pPr>
        <w:jc w:val="both"/>
      </w:pPr>
      <w:r w:rsidRPr="007E4260">
        <w:t>7</w:t>
      </w:r>
      <w:r w:rsidR="006426CE" w:rsidRPr="007E4260">
        <w:tab/>
        <w:t>It is important however that IMO ensure that a unified and harmonized system is adopted worldwide before regiona</w:t>
      </w:r>
      <w:r w:rsidR="0080379A" w:rsidRPr="007E4260">
        <w:t>l systems are introduced</w:t>
      </w:r>
      <w:r w:rsidR="006426CE" w:rsidRPr="007E4260">
        <w:t>.</w:t>
      </w:r>
    </w:p>
    <w:p w:rsidR="00E91304" w:rsidRPr="007E4260" w:rsidRDefault="00E91304" w:rsidP="003073F7">
      <w:pPr>
        <w:pStyle w:val="Default"/>
        <w:rPr>
          <w:b/>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Analysis of Issue</w:t>
      </w:r>
    </w:p>
    <w:p w:rsidR="006426CE" w:rsidRPr="007E4260" w:rsidRDefault="006426CE" w:rsidP="003073F7">
      <w:pPr>
        <w:pStyle w:val="Default"/>
        <w:rPr>
          <w:b/>
          <w:color w:val="auto"/>
          <w:sz w:val="22"/>
          <w:szCs w:val="22"/>
        </w:rPr>
      </w:pPr>
    </w:p>
    <w:p w:rsidR="00EC100B" w:rsidRPr="007E4260" w:rsidRDefault="008D4276" w:rsidP="00EC100B">
      <w:pPr>
        <w:pStyle w:val="Default"/>
        <w:jc w:val="both"/>
        <w:rPr>
          <w:color w:val="auto"/>
          <w:sz w:val="22"/>
          <w:szCs w:val="22"/>
        </w:rPr>
      </w:pPr>
      <w:r w:rsidRPr="007E4260">
        <w:rPr>
          <w:color w:val="auto"/>
          <w:sz w:val="22"/>
          <w:szCs w:val="22"/>
        </w:rPr>
        <w:t>8</w:t>
      </w:r>
      <w:r w:rsidR="00FE39F6" w:rsidRPr="007E4260">
        <w:rPr>
          <w:b/>
          <w:color w:val="auto"/>
          <w:sz w:val="22"/>
          <w:szCs w:val="22"/>
        </w:rPr>
        <w:tab/>
      </w:r>
      <w:r w:rsidR="00EC100B" w:rsidRPr="007E4260">
        <w:rPr>
          <w:color w:val="auto"/>
          <w:sz w:val="22"/>
          <w:szCs w:val="22"/>
        </w:rPr>
        <w:t>In the absence of harmonized standards for ship reporting systems, national ship reporting systems may use different procedures and reporting formats.  Such different procedures and reporting formats create an additional burden for ships moving from one area to another covered by different ship reporting systems. Such administrative burdens could be alleviated if ship reporting systems and reporting requirements were made in accordance with a single, standard format and procedures.</w:t>
      </w:r>
    </w:p>
    <w:p w:rsidR="00EC100B" w:rsidRPr="007E4260" w:rsidRDefault="00EC100B" w:rsidP="00EC100B">
      <w:pPr>
        <w:pStyle w:val="Default"/>
        <w:jc w:val="both"/>
        <w:rPr>
          <w:color w:val="auto"/>
          <w:sz w:val="22"/>
          <w:szCs w:val="22"/>
        </w:rPr>
      </w:pPr>
    </w:p>
    <w:p w:rsidR="00EC100B" w:rsidRPr="007E4260" w:rsidRDefault="00EC100B" w:rsidP="00EC100B">
      <w:pPr>
        <w:pStyle w:val="Default"/>
        <w:jc w:val="both"/>
        <w:rPr>
          <w:sz w:val="22"/>
          <w:szCs w:val="22"/>
        </w:rPr>
      </w:pPr>
      <w:r w:rsidRPr="007E4260">
        <w:rPr>
          <w:sz w:val="22"/>
          <w:szCs w:val="22"/>
        </w:rPr>
        <w:t>9</w:t>
      </w:r>
      <w:r w:rsidRPr="007E4260">
        <w:rPr>
          <w:sz w:val="22"/>
          <w:szCs w:val="22"/>
        </w:rPr>
        <w:tab/>
        <w:t>A revis</w:t>
      </w:r>
      <w:r w:rsidR="00876E5E">
        <w:rPr>
          <w:sz w:val="22"/>
          <w:szCs w:val="22"/>
        </w:rPr>
        <w:t>ion and update to the existing g</w:t>
      </w:r>
      <w:r w:rsidRPr="007E4260">
        <w:rPr>
          <w:sz w:val="22"/>
          <w:szCs w:val="22"/>
        </w:rPr>
        <w:t xml:space="preserve">uidelines will provide standardised and automated reporting of ships information through single entry of reportable information by electronic means.  Single reporting arrangements may also be referred to as “single window”. </w:t>
      </w:r>
    </w:p>
    <w:p w:rsidR="00EC100B" w:rsidRPr="007E4260" w:rsidRDefault="00EC100B" w:rsidP="00EC100B">
      <w:pPr>
        <w:pStyle w:val="Default"/>
        <w:rPr>
          <w:sz w:val="22"/>
          <w:szCs w:val="22"/>
        </w:rPr>
      </w:pPr>
    </w:p>
    <w:p w:rsidR="00EC100B" w:rsidRPr="007E4260" w:rsidRDefault="00EC100B" w:rsidP="00EC100B">
      <w:pPr>
        <w:pStyle w:val="Default"/>
        <w:jc w:val="both"/>
        <w:rPr>
          <w:sz w:val="22"/>
          <w:szCs w:val="22"/>
        </w:rPr>
      </w:pPr>
      <w:r w:rsidRPr="007E4260">
        <w:rPr>
          <w:sz w:val="22"/>
          <w:szCs w:val="22"/>
        </w:rPr>
        <w:t xml:space="preserve">10 </w:t>
      </w:r>
      <w:r w:rsidRPr="007E4260">
        <w:rPr>
          <w:sz w:val="22"/>
          <w:szCs w:val="22"/>
        </w:rPr>
        <w:tab/>
        <w:t xml:space="preserve">The revised guideline will assist automated collection of internal ship data for reporting and automated or semi-automated digital distribution as required by coastal and </w:t>
      </w:r>
      <w:r w:rsidRPr="007E4260">
        <w:rPr>
          <w:sz w:val="22"/>
          <w:szCs w:val="22"/>
        </w:rPr>
        <w:lastRenderedPageBreak/>
        <w:t>port states.  The required reportable information will contain both “static” documentation and “dynamic” information.</w:t>
      </w:r>
    </w:p>
    <w:p w:rsidR="00EC100B" w:rsidRPr="007E4260" w:rsidRDefault="00EC100B" w:rsidP="00EC100B">
      <w:pPr>
        <w:pStyle w:val="Default"/>
        <w:rPr>
          <w:sz w:val="22"/>
          <w:szCs w:val="22"/>
        </w:rPr>
      </w:pPr>
    </w:p>
    <w:p w:rsidR="00EC100B" w:rsidRPr="007E4260" w:rsidRDefault="00EC100B" w:rsidP="00EC100B">
      <w:pPr>
        <w:pStyle w:val="Default"/>
        <w:jc w:val="both"/>
        <w:rPr>
          <w:sz w:val="22"/>
          <w:szCs w:val="22"/>
        </w:rPr>
      </w:pPr>
      <w:r w:rsidRPr="007E4260">
        <w:rPr>
          <w:sz w:val="22"/>
          <w:szCs w:val="22"/>
        </w:rPr>
        <w:t>11</w:t>
      </w:r>
      <w:r w:rsidRPr="007E4260">
        <w:rPr>
          <w:sz w:val="22"/>
          <w:szCs w:val="22"/>
        </w:rPr>
        <w:tab/>
        <w:t>The revised guideline will consider digital reporting formats based on recognized internationally harmonized standards such as IMO FAL Forms or SN.1/Circ.289, as considered appropriate.</w:t>
      </w:r>
    </w:p>
    <w:p w:rsidR="00EC100B" w:rsidRPr="007E4260" w:rsidRDefault="00EC100B" w:rsidP="00EC100B">
      <w:pPr>
        <w:pStyle w:val="Default"/>
        <w:rPr>
          <w:sz w:val="22"/>
          <w:szCs w:val="22"/>
        </w:rPr>
      </w:pPr>
    </w:p>
    <w:p w:rsidR="00EC100B" w:rsidRPr="007E4260" w:rsidRDefault="00EC100B" w:rsidP="00EC100B">
      <w:pPr>
        <w:pStyle w:val="Default"/>
        <w:jc w:val="both"/>
        <w:rPr>
          <w:color w:val="auto"/>
          <w:sz w:val="22"/>
          <w:szCs w:val="22"/>
        </w:rPr>
      </w:pPr>
      <w:r w:rsidRPr="007E4260">
        <w:rPr>
          <w:color w:val="auto"/>
          <w:sz w:val="22"/>
          <w:szCs w:val="22"/>
        </w:rPr>
        <w:t>12</w:t>
      </w:r>
      <w:r w:rsidRPr="007E4260">
        <w:rPr>
          <w:color w:val="auto"/>
          <w:sz w:val="22"/>
          <w:szCs w:val="22"/>
        </w:rPr>
        <w:tab/>
        <w:t xml:space="preserve">The updated and improved guideline will support the provisions of SOLAS Chapter V Regulation 11 relating to ship reporting systems. </w:t>
      </w:r>
    </w:p>
    <w:p w:rsidR="00EC100B" w:rsidRPr="007E4260" w:rsidRDefault="00EC100B" w:rsidP="00EC100B">
      <w:pPr>
        <w:pStyle w:val="Default"/>
        <w:jc w:val="both"/>
        <w:rPr>
          <w:color w:val="auto"/>
          <w:sz w:val="22"/>
          <w:szCs w:val="22"/>
        </w:rPr>
      </w:pPr>
    </w:p>
    <w:p w:rsidR="00EC100B" w:rsidRPr="007E4260" w:rsidRDefault="00EC100B" w:rsidP="00EC100B">
      <w:pPr>
        <w:pStyle w:val="Default"/>
        <w:jc w:val="both"/>
        <w:rPr>
          <w:b/>
          <w:color w:val="auto"/>
          <w:sz w:val="22"/>
          <w:szCs w:val="22"/>
        </w:rPr>
      </w:pPr>
      <w:r w:rsidRPr="007E4260">
        <w:rPr>
          <w:b/>
          <w:color w:val="auto"/>
          <w:sz w:val="22"/>
          <w:szCs w:val="22"/>
        </w:rPr>
        <w:t>Analysis of Implications</w:t>
      </w:r>
    </w:p>
    <w:p w:rsidR="00EC100B" w:rsidRPr="007E4260" w:rsidRDefault="00EC100B" w:rsidP="00EC100B">
      <w:pPr>
        <w:pStyle w:val="Default"/>
        <w:jc w:val="both"/>
        <w:rPr>
          <w:b/>
          <w:color w:val="auto"/>
          <w:sz w:val="22"/>
          <w:szCs w:val="22"/>
        </w:rPr>
      </w:pPr>
    </w:p>
    <w:p w:rsidR="00EC100B" w:rsidRPr="007E4260" w:rsidRDefault="00EC100B" w:rsidP="00EC100B">
      <w:pPr>
        <w:pStyle w:val="Default"/>
        <w:jc w:val="both"/>
        <w:rPr>
          <w:b/>
          <w:color w:val="auto"/>
          <w:sz w:val="22"/>
          <w:szCs w:val="22"/>
        </w:rPr>
      </w:pPr>
      <w:r w:rsidRPr="007E4260">
        <w:rPr>
          <w:sz w:val="22"/>
          <w:szCs w:val="22"/>
        </w:rPr>
        <w:t>13</w:t>
      </w:r>
      <w:r w:rsidRPr="007E4260">
        <w:rPr>
          <w:sz w:val="22"/>
          <w:szCs w:val="22"/>
        </w:rPr>
        <w:tab/>
        <w:t>This proposal does not introduce any significant additional burden (legislative or administrative) to the maritime industry, but merely proposes that the new guidelines are used when developing such systems to ensure harmonisation.</w:t>
      </w:r>
    </w:p>
    <w:p w:rsidR="00EC100B" w:rsidRPr="007E4260" w:rsidRDefault="00EC100B" w:rsidP="00EC100B">
      <w:pPr>
        <w:pStyle w:val="Default"/>
        <w:rPr>
          <w:b/>
          <w:color w:val="auto"/>
          <w:sz w:val="22"/>
          <w:szCs w:val="22"/>
        </w:rPr>
      </w:pPr>
    </w:p>
    <w:p w:rsidR="00EC100B" w:rsidRPr="007E4260" w:rsidRDefault="00EC100B" w:rsidP="00EC100B">
      <w:pPr>
        <w:jc w:val="both"/>
        <w:rPr>
          <w:rFonts w:cs="Arial"/>
        </w:rPr>
      </w:pPr>
      <w:r w:rsidRPr="007E4260">
        <w:rPr>
          <w:rFonts w:cs="Arial"/>
        </w:rPr>
        <w:t>14</w:t>
      </w:r>
      <w:r w:rsidRPr="007E4260">
        <w:rPr>
          <w:rFonts w:cs="Arial"/>
        </w:rPr>
        <w:tab/>
        <w:t>The implications of Updated Guidelines will be that all countries wanting to take part in automated reporting will have clear guidance on how to implement this part of the e-navigation strategy. Furthermore it will be clear from the guidelines which standards will apply to the data exchange and data format.</w:t>
      </w:r>
    </w:p>
    <w:p w:rsidR="00E91304" w:rsidRPr="007E4260" w:rsidRDefault="00E91304" w:rsidP="00EC100B">
      <w:pPr>
        <w:pStyle w:val="Default"/>
        <w:jc w:val="both"/>
        <w:rPr>
          <w:b/>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Benefits</w:t>
      </w:r>
    </w:p>
    <w:p w:rsidR="00E91304" w:rsidRPr="007E4260" w:rsidRDefault="00E91304" w:rsidP="003073F7">
      <w:pPr>
        <w:pStyle w:val="Default"/>
        <w:rPr>
          <w:b/>
          <w:color w:val="auto"/>
          <w:sz w:val="22"/>
          <w:szCs w:val="22"/>
        </w:rPr>
      </w:pPr>
    </w:p>
    <w:p w:rsidR="006426CE" w:rsidRPr="007E4260" w:rsidRDefault="007E17D2" w:rsidP="00BC3D7E">
      <w:pPr>
        <w:jc w:val="both"/>
        <w:rPr>
          <w:rFonts w:cs="Arial"/>
        </w:rPr>
      </w:pPr>
      <w:r w:rsidRPr="007E4260">
        <w:rPr>
          <w:rFonts w:cs="Arial"/>
        </w:rPr>
        <w:t>15</w:t>
      </w:r>
      <w:r w:rsidR="006426CE" w:rsidRPr="007E4260">
        <w:rPr>
          <w:rFonts w:cs="Arial"/>
        </w:rPr>
        <w:tab/>
        <w:t xml:space="preserve">The benefit will be a worldwide </w:t>
      </w:r>
      <w:r w:rsidR="00BC3D7E" w:rsidRPr="007E4260">
        <w:rPr>
          <w:rFonts w:cs="Arial"/>
        </w:rPr>
        <w:t xml:space="preserve">harmonised </w:t>
      </w:r>
      <w:r w:rsidR="006426CE" w:rsidRPr="007E4260">
        <w:rPr>
          <w:rFonts w:cs="Arial"/>
        </w:rPr>
        <w:t>automated ship reporting system</w:t>
      </w:r>
      <w:r w:rsidR="00BC3D7E" w:rsidRPr="007E4260">
        <w:rPr>
          <w:rFonts w:cs="Arial"/>
        </w:rPr>
        <w:t xml:space="preserve"> saving cost and reducing administrative burden, while </w:t>
      </w:r>
      <w:r w:rsidR="00EC100B" w:rsidRPr="007E4260">
        <w:rPr>
          <w:rFonts w:cs="Arial"/>
        </w:rPr>
        <w:t xml:space="preserve">reducing the non-navigational workload of the navigator and </w:t>
      </w:r>
      <w:r w:rsidR="00BC3D7E" w:rsidRPr="007E4260">
        <w:rPr>
          <w:rFonts w:cs="Arial"/>
        </w:rPr>
        <w:t>increasing the efficiency of trade</w:t>
      </w:r>
      <w:r w:rsidR="008C37B4" w:rsidRPr="007E4260">
        <w:rPr>
          <w:rFonts w:cs="Arial"/>
        </w:rPr>
        <w:t>.</w:t>
      </w:r>
    </w:p>
    <w:p w:rsidR="006426CE" w:rsidRPr="007E4260" w:rsidRDefault="006426CE" w:rsidP="003073F7">
      <w:pPr>
        <w:pStyle w:val="Default"/>
        <w:rPr>
          <w:b/>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Industry Standards</w:t>
      </w:r>
    </w:p>
    <w:p w:rsidR="00CF6C8D" w:rsidRPr="007E4260" w:rsidRDefault="00CF6C8D" w:rsidP="008C37B4">
      <w:pPr>
        <w:jc w:val="both"/>
        <w:rPr>
          <w:rFonts w:cs="Arial"/>
        </w:rPr>
      </w:pPr>
    </w:p>
    <w:p w:rsidR="00CF6C8D" w:rsidRPr="007E4260" w:rsidRDefault="007E17D2" w:rsidP="00CF6C8D">
      <w:pPr>
        <w:jc w:val="both"/>
        <w:rPr>
          <w:rFonts w:ascii="Times New Roman" w:hAnsi="Times New Roman" w:cs="Times New Roman"/>
          <w:sz w:val="24"/>
          <w:szCs w:val="24"/>
          <w:lang w:eastAsia="en-GB"/>
        </w:rPr>
      </w:pPr>
      <w:r w:rsidRPr="007E4260">
        <w:rPr>
          <w:rFonts w:cs="Arial"/>
        </w:rPr>
        <w:t>16</w:t>
      </w:r>
      <w:r w:rsidR="00CF6C8D" w:rsidRPr="007E4260">
        <w:rPr>
          <w:rFonts w:cs="Arial"/>
        </w:rPr>
        <w:tab/>
        <w:t>No industry standards currently exist.  The development of industry standards requires the establishment of the Common Maritime Data Structure based on the IHO S-100 series of international standards.</w:t>
      </w:r>
      <w:r w:rsidR="00CF6C8D" w:rsidRPr="007E4260">
        <w:rPr>
          <w:rFonts w:ascii="Times New Roman" w:hAnsi="Times New Roman" w:cs="Times New Roman"/>
          <w:sz w:val="24"/>
          <w:szCs w:val="24"/>
          <w:lang w:eastAsia="en-GB"/>
        </w:rPr>
        <w:t xml:space="preserve"> </w:t>
      </w:r>
    </w:p>
    <w:p w:rsidR="00E91304" w:rsidRPr="007E4260" w:rsidRDefault="00E91304" w:rsidP="003073F7">
      <w:pPr>
        <w:pStyle w:val="Default"/>
        <w:rPr>
          <w:b/>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 xml:space="preserve">Output </w:t>
      </w:r>
    </w:p>
    <w:p w:rsidR="006426CE" w:rsidRPr="007E4260" w:rsidRDefault="006426CE" w:rsidP="003073F7">
      <w:pPr>
        <w:pStyle w:val="Default"/>
        <w:rPr>
          <w:b/>
          <w:color w:val="auto"/>
          <w:sz w:val="22"/>
          <w:szCs w:val="22"/>
        </w:rPr>
      </w:pPr>
    </w:p>
    <w:p w:rsidR="00CA15E1" w:rsidRPr="007E4260" w:rsidRDefault="007E17D2" w:rsidP="00CA15E1">
      <w:pPr>
        <w:jc w:val="both"/>
      </w:pPr>
      <w:r w:rsidRPr="007E4260">
        <w:t>17</w:t>
      </w:r>
      <w:r w:rsidR="00CA15E1" w:rsidRPr="007E4260">
        <w:tab/>
        <w:t>The output in SMART terms is as follows:</w:t>
      </w:r>
    </w:p>
    <w:p w:rsidR="00CA15E1" w:rsidRPr="007E4260" w:rsidRDefault="00CA15E1" w:rsidP="00CA15E1">
      <w:pPr>
        <w:jc w:val="both"/>
      </w:pPr>
    </w:p>
    <w:p w:rsidR="00CA15E1" w:rsidRPr="007E4260" w:rsidRDefault="00CA15E1" w:rsidP="00CA15E1">
      <w:pPr>
        <w:ind w:left="1440" w:hanging="720"/>
        <w:jc w:val="both"/>
      </w:pPr>
      <w:r w:rsidRPr="007E4260">
        <w:t>.1</w:t>
      </w:r>
      <w:r w:rsidRPr="007E4260">
        <w:tab/>
        <w:t xml:space="preserve">The output in this case is the preparation of Draft </w:t>
      </w:r>
      <w:r w:rsidR="008D1CAC" w:rsidRPr="007E4260">
        <w:t xml:space="preserve">revised Guidelines and criteria for ship reporting systems (resolution MSC.43(64), as amended) relating to </w:t>
      </w:r>
      <w:r w:rsidR="008D1CAC" w:rsidRPr="007E4260">
        <w:rPr>
          <w:rFonts w:cs="Arial"/>
        </w:rPr>
        <w:t>standardised</w:t>
      </w:r>
      <w:r w:rsidR="008D1CAC" w:rsidRPr="007E4260">
        <w:t xml:space="preserve"> and harmonized electronic ship reporting and automated collection of onboard data for reporting</w:t>
      </w:r>
      <w:r w:rsidR="00200D32" w:rsidRPr="007E4260">
        <w:t>;</w:t>
      </w:r>
    </w:p>
    <w:p w:rsidR="00CA15E1" w:rsidRPr="007E4260" w:rsidRDefault="00CA15E1" w:rsidP="00CA15E1">
      <w:pPr>
        <w:ind w:left="720"/>
        <w:jc w:val="both"/>
      </w:pPr>
    </w:p>
    <w:p w:rsidR="00CA15E1" w:rsidRPr="007E4260" w:rsidRDefault="00CA15E1" w:rsidP="00CA15E1">
      <w:pPr>
        <w:ind w:left="1440" w:hanging="720"/>
        <w:jc w:val="both"/>
      </w:pPr>
      <w:r w:rsidRPr="007E4260">
        <w:t>.2</w:t>
      </w:r>
      <w:r w:rsidRPr="007E4260">
        <w:tab/>
        <w:t>The output will be a completed draft, approved by the NCSR Sub-Committee and presented to MSC for final approval;</w:t>
      </w:r>
    </w:p>
    <w:p w:rsidR="00CA15E1" w:rsidRPr="007E4260" w:rsidRDefault="00CA15E1" w:rsidP="00CA15E1">
      <w:pPr>
        <w:ind w:left="720"/>
        <w:jc w:val="both"/>
      </w:pPr>
    </w:p>
    <w:p w:rsidR="00CA15E1" w:rsidRPr="007E4260" w:rsidRDefault="00CA15E1" w:rsidP="00CA15E1">
      <w:pPr>
        <w:ind w:left="1440" w:hanging="720"/>
        <w:jc w:val="both"/>
      </w:pPr>
      <w:r w:rsidRPr="007E4260">
        <w:t>.3</w:t>
      </w:r>
      <w:r w:rsidRPr="007E4260">
        <w:tab/>
        <w:t>The NCSR Sub-Committee can work on the output based on substantive proposals from Member Governments or organizations with only detailed drafting work required; and</w:t>
      </w:r>
    </w:p>
    <w:p w:rsidR="00CA15E1" w:rsidRPr="007E4260" w:rsidRDefault="00CA15E1" w:rsidP="00CA15E1">
      <w:pPr>
        <w:ind w:left="720"/>
        <w:jc w:val="both"/>
      </w:pPr>
    </w:p>
    <w:p w:rsidR="00CA15E1" w:rsidRPr="007E4260" w:rsidRDefault="00CA15E1" w:rsidP="00CA15E1">
      <w:pPr>
        <w:ind w:left="1440" w:hanging="720"/>
        <w:jc w:val="both"/>
      </w:pPr>
      <w:r w:rsidRPr="007E4260">
        <w:t>.4</w:t>
      </w:r>
      <w:r w:rsidRPr="007E4260">
        <w:tab/>
        <w:t>The output is anticipated to be achievable within two sessions of the NCSR Sub-Committee in order to complete the draft. It is proposed that the work is planned fo</w:t>
      </w:r>
      <w:r w:rsidR="008D1CAC" w:rsidRPr="007E4260">
        <w:t>r the 2016-2017 biennium (NCSR 3 and NCSR 4</w:t>
      </w:r>
      <w:r w:rsidRPr="007E4260">
        <w:t>) giving time for Member Governments and organizations to prepare inputs, and also in order to divide the workload for the NCSR Sub-Committee.</w:t>
      </w:r>
    </w:p>
    <w:p w:rsidR="00CA15E1" w:rsidRPr="007E4260" w:rsidRDefault="00CA15E1" w:rsidP="00DF1A82">
      <w:pPr>
        <w:jc w:val="both"/>
      </w:pPr>
    </w:p>
    <w:p w:rsidR="0080450D" w:rsidRPr="007E4260" w:rsidRDefault="007E17D2" w:rsidP="0080450D">
      <w:pPr>
        <w:jc w:val="both"/>
      </w:pPr>
      <w:r w:rsidRPr="007E4260">
        <w:lastRenderedPageBreak/>
        <w:t>18</w:t>
      </w:r>
      <w:r w:rsidR="00DF1A82" w:rsidRPr="007E4260">
        <w:tab/>
        <w:t xml:space="preserve"> </w:t>
      </w:r>
      <w:r w:rsidR="0080450D" w:rsidRPr="007E4260">
        <w:t xml:space="preserve">The proposal is consistent with the objectives of the Organization, and is consistent with the human element guidance and principles set out in resolution </w:t>
      </w:r>
      <w:proofErr w:type="gramStart"/>
      <w:r w:rsidR="0080450D" w:rsidRPr="007E4260">
        <w:t>A.947(</w:t>
      </w:r>
      <w:proofErr w:type="gramEnd"/>
      <w:r w:rsidR="0080450D" w:rsidRPr="007E4260">
        <w:t>23). The completed human factors checklist from MSC-MEP</w:t>
      </w:r>
      <w:r w:rsidR="0080450D">
        <w:t xml:space="preserve">C.7/Circ.1, as </w:t>
      </w:r>
      <w:r w:rsidR="0080450D" w:rsidRPr="007E4260">
        <w:rPr>
          <w:rFonts w:cs="Arial"/>
        </w:rPr>
        <w:t>referred to in MSC-MEPC.1/Circ.4/Rev.3</w:t>
      </w:r>
      <w:r w:rsidR="0080450D">
        <w:rPr>
          <w:rFonts w:cs="Arial"/>
        </w:rPr>
        <w:t xml:space="preserve">, </w:t>
      </w:r>
      <w:r w:rsidR="0080450D" w:rsidRPr="007E4260">
        <w:t>is set out in Annex 8.</w:t>
      </w:r>
    </w:p>
    <w:p w:rsidR="0080450D" w:rsidRPr="007E4260" w:rsidRDefault="0080450D" w:rsidP="0080450D">
      <w:r w:rsidRPr="007E4260">
        <w:tab/>
      </w:r>
    </w:p>
    <w:p w:rsidR="0080450D" w:rsidRDefault="0080450D" w:rsidP="0080450D">
      <w:pPr>
        <w:jc w:val="both"/>
      </w:pPr>
      <w:r>
        <w:t>19</w:t>
      </w:r>
      <w:r w:rsidRPr="007E4260">
        <w:tab/>
        <w:t xml:space="preserve">The proposal has also been made with reference to Administrative Requirements and Burdens </w:t>
      </w:r>
      <w:r w:rsidRPr="007E4260">
        <w:rPr>
          <w:rFonts w:cs="Arial"/>
        </w:rPr>
        <w:t>in accordance with MSC-MEPC.1/Circ.4/Rev.</w:t>
      </w:r>
      <w:r>
        <w:rPr>
          <w:rFonts w:cs="Arial"/>
        </w:rPr>
        <w:t>3</w:t>
      </w:r>
      <w:r w:rsidRPr="007E4260">
        <w:t xml:space="preserve"> and the</w:t>
      </w:r>
      <w:r>
        <w:t xml:space="preserve"> checklist is set out in Annex </w:t>
      </w:r>
      <w:r w:rsidRPr="007E4260">
        <w:t>9.</w:t>
      </w:r>
    </w:p>
    <w:p w:rsidR="0080450D" w:rsidRPr="007E4260" w:rsidRDefault="0080450D" w:rsidP="0080450D">
      <w:pPr>
        <w:jc w:val="both"/>
        <w:rPr>
          <w:rFonts w:cs="Arial"/>
          <w:b/>
        </w:rPr>
      </w:pPr>
    </w:p>
    <w:p w:rsidR="00E91304" w:rsidRPr="007E4260" w:rsidRDefault="00E91304" w:rsidP="0080450D">
      <w:pPr>
        <w:jc w:val="both"/>
        <w:rPr>
          <w:b/>
        </w:rPr>
      </w:pPr>
      <w:r w:rsidRPr="007E4260">
        <w:rPr>
          <w:b/>
        </w:rPr>
        <w:t>Priority Urgency</w:t>
      </w:r>
    </w:p>
    <w:p w:rsidR="003073F7" w:rsidRPr="007E4260" w:rsidRDefault="003073F7" w:rsidP="003073F7">
      <w:pPr>
        <w:pStyle w:val="Default"/>
        <w:rPr>
          <w:b/>
          <w:color w:val="auto"/>
          <w:sz w:val="22"/>
          <w:szCs w:val="22"/>
        </w:rPr>
      </w:pPr>
    </w:p>
    <w:p w:rsidR="003073F7" w:rsidRPr="005D18CA" w:rsidRDefault="007E17D2" w:rsidP="00D059E4">
      <w:pPr>
        <w:pStyle w:val="Default"/>
        <w:jc w:val="both"/>
        <w:rPr>
          <w:color w:val="auto"/>
          <w:sz w:val="22"/>
          <w:szCs w:val="22"/>
        </w:rPr>
      </w:pPr>
      <w:r w:rsidRPr="007E4260">
        <w:rPr>
          <w:color w:val="auto"/>
          <w:sz w:val="22"/>
          <w:szCs w:val="22"/>
        </w:rPr>
        <w:t>20</w:t>
      </w:r>
      <w:r w:rsidR="00DF1A82" w:rsidRPr="007E4260">
        <w:rPr>
          <w:color w:val="auto"/>
          <w:sz w:val="22"/>
          <w:szCs w:val="22"/>
        </w:rPr>
        <w:tab/>
        <w:t xml:space="preserve">High </w:t>
      </w:r>
      <w:proofErr w:type="gramStart"/>
      <w:r w:rsidR="00DF1A82" w:rsidRPr="007E4260">
        <w:rPr>
          <w:color w:val="auto"/>
          <w:sz w:val="22"/>
          <w:szCs w:val="22"/>
        </w:rPr>
        <w:t>prio</w:t>
      </w:r>
      <w:r w:rsidR="00BC3D7E" w:rsidRPr="007E4260">
        <w:rPr>
          <w:color w:val="auto"/>
          <w:sz w:val="22"/>
          <w:szCs w:val="22"/>
        </w:rPr>
        <w:t>rity,</w:t>
      </w:r>
      <w:proofErr w:type="gramEnd"/>
      <w:r w:rsidR="00BC3D7E" w:rsidRPr="007E4260">
        <w:rPr>
          <w:color w:val="auto"/>
          <w:sz w:val="22"/>
          <w:szCs w:val="22"/>
        </w:rPr>
        <w:t xml:space="preserve"> would be of great benefit but will depend on the INS task</w:t>
      </w:r>
      <w:r w:rsidR="00D059E4" w:rsidRPr="007E4260">
        <w:rPr>
          <w:color w:val="auto"/>
          <w:sz w:val="22"/>
          <w:szCs w:val="22"/>
        </w:rPr>
        <w:t xml:space="preserve"> being completed.</w:t>
      </w:r>
      <w:r w:rsidR="005D18CA" w:rsidRPr="005D18CA">
        <w:t xml:space="preserve"> </w:t>
      </w:r>
      <w:r w:rsidR="005D18CA" w:rsidRPr="005D18CA">
        <w:rPr>
          <w:sz w:val="22"/>
          <w:szCs w:val="22"/>
        </w:rPr>
        <w:t>High prioritised outputs will be further developed by Norway as proposed in MSC 94/18/10, para 9.</w:t>
      </w:r>
    </w:p>
    <w:p w:rsidR="00E91304" w:rsidRPr="007E4260" w:rsidRDefault="00E91304" w:rsidP="003073F7">
      <w:pPr>
        <w:pStyle w:val="Default"/>
        <w:rPr>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Action requested</w:t>
      </w:r>
    </w:p>
    <w:p w:rsidR="003073F7" w:rsidRPr="007E4260" w:rsidRDefault="003073F7" w:rsidP="003073F7">
      <w:pPr>
        <w:pStyle w:val="Default"/>
        <w:rPr>
          <w:b/>
          <w:color w:val="auto"/>
          <w:sz w:val="22"/>
          <w:szCs w:val="22"/>
        </w:rPr>
      </w:pPr>
    </w:p>
    <w:p w:rsidR="00D441D9" w:rsidRPr="007E4260" w:rsidRDefault="007E17D2" w:rsidP="008D1CAC">
      <w:pPr>
        <w:jc w:val="both"/>
      </w:pPr>
      <w:r w:rsidRPr="007E4260">
        <w:t>21</w:t>
      </w:r>
      <w:r w:rsidR="003073F7" w:rsidRPr="007E4260">
        <w:tab/>
      </w:r>
      <w:r w:rsidR="00D441D9" w:rsidRPr="007E4260">
        <w:t>The Committee is requested to include in the 2016-2017 biennial agenda of the NCSR Sub-Committee and the provisional agenda of NCSR3, an output on revising the Guidelines and criteria for ship reporting systems.</w:t>
      </w:r>
      <w:r w:rsidR="008D1CAC" w:rsidRPr="007E4260">
        <w:t xml:space="preserve"> </w:t>
      </w:r>
    </w:p>
    <w:p w:rsidR="00D441D9" w:rsidRPr="007E4260" w:rsidRDefault="00D441D9" w:rsidP="00D441D9"/>
    <w:p w:rsidR="00D441D9" w:rsidRPr="007E4260" w:rsidRDefault="00D441D9">
      <w:pPr>
        <w:jc w:val="both"/>
        <w:rPr>
          <w:rFonts w:cs="Arial"/>
          <w:b/>
        </w:rPr>
        <w:sectPr w:rsidR="00D441D9" w:rsidRPr="007E4260" w:rsidSect="0000143C">
          <w:pgSz w:w="11920" w:h="16840"/>
          <w:pgMar w:top="1134" w:right="1418" w:bottom="1418" w:left="1418" w:header="709" w:footer="709" w:gutter="0"/>
          <w:cols w:space="720"/>
          <w:docGrid w:linePitch="299"/>
        </w:sectPr>
      </w:pPr>
    </w:p>
    <w:p w:rsidR="00283A6F" w:rsidRPr="007E4260" w:rsidRDefault="00BA731B" w:rsidP="003073F7">
      <w:pPr>
        <w:jc w:val="center"/>
        <w:rPr>
          <w:rFonts w:cs="Arial"/>
          <w:b/>
        </w:rPr>
      </w:pPr>
      <w:r w:rsidRPr="007E4260">
        <w:rPr>
          <w:rFonts w:cs="Arial"/>
          <w:b/>
        </w:rPr>
        <w:lastRenderedPageBreak/>
        <w:t>Annex 4</w:t>
      </w:r>
    </w:p>
    <w:p w:rsidR="00234807" w:rsidRPr="007E4260" w:rsidRDefault="00BA731B" w:rsidP="003073F7">
      <w:pPr>
        <w:jc w:val="center"/>
        <w:rPr>
          <w:rFonts w:cs="Arial"/>
          <w:b/>
        </w:rPr>
      </w:pPr>
      <w:r w:rsidRPr="007E4260">
        <w:rPr>
          <w:rFonts w:cs="Arial"/>
          <w:b/>
        </w:rPr>
        <w:t>Output 4</w:t>
      </w:r>
    </w:p>
    <w:p w:rsidR="00234807" w:rsidRPr="007E4260" w:rsidRDefault="00234807" w:rsidP="003073F7">
      <w:pPr>
        <w:spacing w:before="1" w:line="280" w:lineRule="exact"/>
        <w:rPr>
          <w:rFonts w:cs="Arial"/>
        </w:rPr>
      </w:pPr>
    </w:p>
    <w:p w:rsidR="00E91304" w:rsidRPr="007E4260" w:rsidRDefault="00E91304" w:rsidP="003073F7">
      <w:pPr>
        <w:pStyle w:val="Default"/>
        <w:rPr>
          <w:b/>
          <w:color w:val="auto"/>
          <w:sz w:val="22"/>
          <w:szCs w:val="22"/>
        </w:rPr>
      </w:pPr>
      <w:r w:rsidRPr="007E4260">
        <w:rPr>
          <w:b/>
          <w:color w:val="auto"/>
          <w:sz w:val="22"/>
          <w:szCs w:val="22"/>
        </w:rPr>
        <w:t>Description</w:t>
      </w:r>
    </w:p>
    <w:p w:rsidR="00550A12" w:rsidRPr="007E4260" w:rsidRDefault="00550A12" w:rsidP="003073F7">
      <w:pPr>
        <w:pStyle w:val="Default"/>
        <w:rPr>
          <w:b/>
          <w:color w:val="auto"/>
          <w:sz w:val="22"/>
          <w:szCs w:val="22"/>
        </w:rPr>
      </w:pPr>
    </w:p>
    <w:p w:rsidR="00550A12" w:rsidRPr="007E4260" w:rsidRDefault="00550A12" w:rsidP="00550A12">
      <w:pPr>
        <w:jc w:val="both"/>
        <w:rPr>
          <w:rFonts w:cs="Arial"/>
        </w:rPr>
      </w:pPr>
      <w:r w:rsidRPr="007E4260">
        <w:t>1</w:t>
      </w:r>
      <w:r w:rsidRPr="007E4260">
        <w:rPr>
          <w:b/>
        </w:rPr>
        <w:tab/>
      </w:r>
      <w:r w:rsidR="00730F33" w:rsidRPr="007E4260">
        <w:t>Revise</w:t>
      </w:r>
      <w:r w:rsidR="00D441D9" w:rsidRPr="007E4260">
        <w:t xml:space="preserve"> the General requirements for shipborne radio equipment forming part of the global maritime distress and safety system (GMDSS) and for electronic navigational aids (resolution A.694(17)) relating to Built In Integrity Testing (BIIT) for navigation equipment</w:t>
      </w:r>
      <w:r w:rsidR="00FF79D6">
        <w:t>.</w:t>
      </w:r>
      <w:r w:rsidR="00D441D9" w:rsidRPr="007E4260">
        <w:t xml:space="preserve"> </w:t>
      </w:r>
    </w:p>
    <w:p w:rsidR="00E91304" w:rsidRPr="007E4260" w:rsidRDefault="00E91304" w:rsidP="003073F7">
      <w:pPr>
        <w:pStyle w:val="Default"/>
        <w:rPr>
          <w:b/>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Background</w:t>
      </w:r>
    </w:p>
    <w:p w:rsidR="00DF1A82" w:rsidRPr="007E4260" w:rsidRDefault="00DF1A82" w:rsidP="003073F7">
      <w:pPr>
        <w:pStyle w:val="Default"/>
        <w:rPr>
          <w:b/>
          <w:color w:val="auto"/>
          <w:sz w:val="22"/>
          <w:szCs w:val="22"/>
        </w:rPr>
      </w:pPr>
    </w:p>
    <w:p w:rsidR="007E17D2" w:rsidRPr="007E4260" w:rsidRDefault="007E17D2" w:rsidP="00D1749E">
      <w:pPr>
        <w:pStyle w:val="Default"/>
        <w:jc w:val="both"/>
        <w:rPr>
          <w:color w:val="auto"/>
          <w:sz w:val="22"/>
          <w:szCs w:val="22"/>
        </w:rPr>
      </w:pPr>
      <w:r w:rsidRPr="007E4260">
        <w:rPr>
          <w:color w:val="auto"/>
          <w:sz w:val="22"/>
          <w:szCs w:val="22"/>
        </w:rPr>
        <w:t>2</w:t>
      </w:r>
      <w:r w:rsidRPr="007E4260">
        <w:rPr>
          <w:color w:val="auto"/>
          <w:sz w:val="22"/>
          <w:szCs w:val="22"/>
        </w:rPr>
        <w:tab/>
        <w:t>During the user needs analysis</w:t>
      </w:r>
      <w:r w:rsidR="00DF1A82" w:rsidRPr="007E4260">
        <w:rPr>
          <w:color w:val="auto"/>
          <w:sz w:val="22"/>
          <w:szCs w:val="22"/>
        </w:rPr>
        <w:t xml:space="preserve"> stage of </w:t>
      </w:r>
      <w:r w:rsidRPr="007E4260">
        <w:rPr>
          <w:color w:val="auto"/>
          <w:sz w:val="22"/>
          <w:szCs w:val="22"/>
        </w:rPr>
        <w:t>the e-navigation process, a large</w:t>
      </w:r>
      <w:r w:rsidR="00DF1A82" w:rsidRPr="007E4260">
        <w:rPr>
          <w:color w:val="auto"/>
          <w:sz w:val="22"/>
          <w:szCs w:val="22"/>
        </w:rPr>
        <w:t xml:space="preserve"> number of navigators </w:t>
      </w:r>
      <w:r w:rsidR="00BC3D7E" w:rsidRPr="007E4260">
        <w:rPr>
          <w:color w:val="auto"/>
          <w:sz w:val="22"/>
          <w:szCs w:val="22"/>
        </w:rPr>
        <w:t>advised</w:t>
      </w:r>
      <w:r w:rsidR="00DF1A82" w:rsidRPr="007E4260">
        <w:rPr>
          <w:color w:val="auto"/>
          <w:sz w:val="22"/>
          <w:szCs w:val="22"/>
        </w:rPr>
        <w:t xml:space="preserve"> that there was no indication of the quality and integrity of navigational data </w:t>
      </w:r>
      <w:r w:rsidR="00D1749E" w:rsidRPr="007E4260">
        <w:rPr>
          <w:color w:val="auto"/>
          <w:sz w:val="22"/>
          <w:szCs w:val="22"/>
        </w:rPr>
        <w:t xml:space="preserve">displayed. </w:t>
      </w:r>
    </w:p>
    <w:p w:rsidR="007E17D2" w:rsidRPr="007E4260" w:rsidRDefault="007E17D2" w:rsidP="00D1749E">
      <w:pPr>
        <w:pStyle w:val="Default"/>
        <w:jc w:val="both"/>
        <w:rPr>
          <w:color w:val="auto"/>
          <w:sz w:val="22"/>
          <w:szCs w:val="22"/>
        </w:rPr>
      </w:pPr>
    </w:p>
    <w:p w:rsidR="00E91304" w:rsidRPr="007E4260" w:rsidRDefault="007E17D2" w:rsidP="00D1749E">
      <w:pPr>
        <w:pStyle w:val="Default"/>
        <w:jc w:val="both"/>
        <w:rPr>
          <w:b/>
          <w:color w:val="auto"/>
          <w:sz w:val="22"/>
          <w:szCs w:val="22"/>
        </w:rPr>
      </w:pPr>
      <w:r w:rsidRPr="007E4260">
        <w:rPr>
          <w:color w:val="auto"/>
          <w:sz w:val="22"/>
          <w:szCs w:val="22"/>
        </w:rPr>
        <w:t xml:space="preserve">3 </w:t>
      </w:r>
      <w:r w:rsidRPr="007E4260">
        <w:rPr>
          <w:color w:val="auto"/>
          <w:sz w:val="22"/>
          <w:szCs w:val="22"/>
        </w:rPr>
        <w:tab/>
        <w:t xml:space="preserve">The BIIT functionality will be a critical component of navigational equipment to ensure a level of confidence in their correct operation. It will provide the user with information about non-functionality of the equipment in an </w:t>
      </w:r>
      <w:r w:rsidR="00FF79D6">
        <w:rPr>
          <w:color w:val="auto"/>
          <w:sz w:val="22"/>
          <w:szCs w:val="22"/>
        </w:rPr>
        <w:t>unambiguous and timely manner.</w:t>
      </w:r>
    </w:p>
    <w:p w:rsidR="00FF79D6" w:rsidRDefault="00FF79D6" w:rsidP="003073F7">
      <w:pPr>
        <w:pStyle w:val="Default"/>
        <w:rPr>
          <w:b/>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IMO’s Objectives</w:t>
      </w:r>
    </w:p>
    <w:p w:rsidR="00D1749E" w:rsidRPr="007E4260" w:rsidRDefault="00D1749E" w:rsidP="003073F7">
      <w:pPr>
        <w:pStyle w:val="Default"/>
        <w:rPr>
          <w:b/>
          <w:color w:val="auto"/>
          <w:sz w:val="22"/>
          <w:szCs w:val="22"/>
        </w:rPr>
      </w:pPr>
    </w:p>
    <w:p w:rsidR="00D1749E" w:rsidRPr="007E4260" w:rsidRDefault="007E17D2" w:rsidP="00D1749E">
      <w:pPr>
        <w:jc w:val="both"/>
      </w:pPr>
      <w:r w:rsidRPr="007E4260">
        <w:t>4</w:t>
      </w:r>
      <w:r w:rsidR="00D1749E" w:rsidRPr="007E4260">
        <w:tab/>
        <w:t>This planned output is within the scope of IMO’s objectives and is related to the scope of the Strategic Plan as part of the long term e-navigation strategy.</w:t>
      </w:r>
    </w:p>
    <w:p w:rsidR="00E91304" w:rsidRPr="007E4260" w:rsidRDefault="00E91304" w:rsidP="003073F7">
      <w:pPr>
        <w:pStyle w:val="Default"/>
        <w:rPr>
          <w:b/>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Compelling Need</w:t>
      </w:r>
    </w:p>
    <w:p w:rsidR="00D1749E" w:rsidRPr="007E4260" w:rsidRDefault="00D1749E" w:rsidP="003073F7">
      <w:pPr>
        <w:pStyle w:val="Default"/>
        <w:rPr>
          <w:b/>
          <w:color w:val="auto"/>
          <w:sz w:val="22"/>
          <w:szCs w:val="22"/>
        </w:rPr>
      </w:pPr>
    </w:p>
    <w:p w:rsidR="00D1749E" w:rsidRPr="007E4260" w:rsidRDefault="007E17D2" w:rsidP="00D1749E">
      <w:pPr>
        <w:pStyle w:val="Default"/>
        <w:jc w:val="both"/>
        <w:rPr>
          <w:color w:val="auto"/>
          <w:sz w:val="22"/>
          <w:szCs w:val="22"/>
        </w:rPr>
      </w:pPr>
      <w:r w:rsidRPr="007E4260">
        <w:rPr>
          <w:color w:val="auto"/>
          <w:sz w:val="22"/>
          <w:szCs w:val="22"/>
        </w:rPr>
        <w:t>5</w:t>
      </w:r>
      <w:r w:rsidR="00D1749E" w:rsidRPr="007E4260">
        <w:rPr>
          <w:color w:val="auto"/>
          <w:sz w:val="22"/>
          <w:szCs w:val="22"/>
        </w:rPr>
        <w:tab/>
      </w:r>
      <w:r w:rsidR="00597C4A" w:rsidRPr="007E4260">
        <w:rPr>
          <w:color w:val="auto"/>
          <w:sz w:val="22"/>
          <w:szCs w:val="22"/>
        </w:rPr>
        <w:t>Taking into account the safety of navigation, t</w:t>
      </w:r>
      <w:r w:rsidR="00D1749E" w:rsidRPr="007E4260">
        <w:rPr>
          <w:color w:val="auto"/>
          <w:sz w:val="22"/>
          <w:szCs w:val="22"/>
        </w:rPr>
        <w:t xml:space="preserve">here is a compelling need to ensure that the navigator has </w:t>
      </w:r>
      <w:r w:rsidR="00597C4A" w:rsidRPr="007E4260">
        <w:rPr>
          <w:color w:val="auto"/>
          <w:sz w:val="22"/>
          <w:szCs w:val="22"/>
        </w:rPr>
        <w:t xml:space="preserve">is presented with </w:t>
      </w:r>
      <w:r w:rsidR="00D1749E" w:rsidRPr="007E4260">
        <w:rPr>
          <w:color w:val="auto"/>
          <w:sz w:val="22"/>
          <w:szCs w:val="22"/>
        </w:rPr>
        <w:t>information that is accurate and reliable at all times with an indication when the equipment is not working satisfactorily.</w:t>
      </w:r>
    </w:p>
    <w:p w:rsidR="00E91304" w:rsidRPr="007E4260" w:rsidRDefault="00E91304" w:rsidP="003073F7">
      <w:pPr>
        <w:pStyle w:val="Default"/>
        <w:rPr>
          <w:b/>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Analysis of Issue</w:t>
      </w:r>
    </w:p>
    <w:p w:rsidR="00D059E4" w:rsidRPr="007E4260" w:rsidRDefault="00D059E4" w:rsidP="003073F7">
      <w:pPr>
        <w:pStyle w:val="Default"/>
        <w:rPr>
          <w:b/>
          <w:color w:val="auto"/>
          <w:sz w:val="22"/>
          <w:szCs w:val="22"/>
        </w:rPr>
      </w:pPr>
    </w:p>
    <w:p w:rsidR="00D059E4" w:rsidRPr="007E4260" w:rsidRDefault="007E17D2" w:rsidP="00D059E4">
      <w:pPr>
        <w:pStyle w:val="Default"/>
        <w:jc w:val="both"/>
        <w:rPr>
          <w:color w:val="auto"/>
          <w:sz w:val="22"/>
          <w:szCs w:val="22"/>
        </w:rPr>
      </w:pPr>
      <w:r w:rsidRPr="007E4260">
        <w:rPr>
          <w:color w:val="auto"/>
          <w:sz w:val="22"/>
          <w:szCs w:val="22"/>
        </w:rPr>
        <w:t>6</w:t>
      </w:r>
      <w:r w:rsidR="00D059E4" w:rsidRPr="007E4260">
        <w:rPr>
          <w:color w:val="auto"/>
          <w:sz w:val="22"/>
          <w:szCs w:val="22"/>
        </w:rPr>
        <w:tab/>
        <w:t>Currently it is not possible to establish if navigational equipment is displaying the correct information without manually cross checking with other equipment.</w:t>
      </w:r>
    </w:p>
    <w:p w:rsidR="007E17D2" w:rsidRPr="007E4260" w:rsidRDefault="007E17D2" w:rsidP="00D059E4">
      <w:pPr>
        <w:pStyle w:val="Default"/>
        <w:jc w:val="both"/>
        <w:rPr>
          <w:color w:val="auto"/>
          <w:sz w:val="22"/>
          <w:szCs w:val="22"/>
        </w:rPr>
      </w:pPr>
    </w:p>
    <w:p w:rsidR="007E17D2" w:rsidRPr="007E4260" w:rsidRDefault="007E17D2" w:rsidP="007E17D2">
      <w:pPr>
        <w:pStyle w:val="Default"/>
        <w:jc w:val="both"/>
        <w:rPr>
          <w:color w:val="auto"/>
          <w:sz w:val="22"/>
          <w:szCs w:val="22"/>
        </w:rPr>
      </w:pPr>
      <w:r w:rsidRPr="007E4260">
        <w:rPr>
          <w:color w:val="auto"/>
          <w:sz w:val="22"/>
          <w:szCs w:val="22"/>
        </w:rPr>
        <w:t>7</w:t>
      </w:r>
      <w:r w:rsidRPr="007E4260">
        <w:rPr>
          <w:color w:val="auto"/>
          <w:sz w:val="22"/>
          <w:szCs w:val="22"/>
        </w:rPr>
        <w:tab/>
        <w:t>The BIIT will provide standardized self-check capability to ensure automatic quality and integrity verification testing for navigational equipment.</w:t>
      </w:r>
    </w:p>
    <w:p w:rsidR="007E17D2" w:rsidRPr="007E4260" w:rsidRDefault="007E17D2" w:rsidP="007E17D2">
      <w:pPr>
        <w:pStyle w:val="Default"/>
        <w:jc w:val="both"/>
        <w:rPr>
          <w:color w:val="auto"/>
          <w:sz w:val="22"/>
          <w:szCs w:val="22"/>
        </w:rPr>
      </w:pPr>
    </w:p>
    <w:p w:rsidR="007E17D2" w:rsidRPr="007E4260" w:rsidRDefault="007E17D2" w:rsidP="007E17D2">
      <w:pPr>
        <w:pStyle w:val="Default"/>
        <w:jc w:val="both"/>
        <w:rPr>
          <w:color w:val="auto"/>
          <w:sz w:val="22"/>
          <w:szCs w:val="22"/>
        </w:rPr>
      </w:pPr>
      <w:r w:rsidRPr="007E4260">
        <w:rPr>
          <w:color w:val="auto"/>
          <w:sz w:val="22"/>
          <w:szCs w:val="22"/>
        </w:rPr>
        <w:t>8</w:t>
      </w:r>
      <w:r w:rsidRPr="007E4260">
        <w:rPr>
          <w:color w:val="auto"/>
          <w:sz w:val="22"/>
          <w:szCs w:val="22"/>
        </w:rPr>
        <w:tab/>
        <w:t xml:space="preserve">BIIT functionality will provide options for power-up testing, initiated testing or periodical/continuous testing (in the background) of the navigational equipment. Such testing options may be provided by the vendor as part of the system application </w:t>
      </w:r>
      <w:proofErr w:type="gramStart"/>
      <w:r w:rsidRPr="007E4260">
        <w:rPr>
          <w:color w:val="auto"/>
          <w:sz w:val="22"/>
          <w:szCs w:val="22"/>
        </w:rPr>
        <w:t>itself</w:t>
      </w:r>
      <w:proofErr w:type="gramEnd"/>
      <w:r w:rsidRPr="007E4260">
        <w:rPr>
          <w:color w:val="auto"/>
          <w:sz w:val="22"/>
          <w:szCs w:val="22"/>
        </w:rPr>
        <w:t xml:space="preserve"> or they could be configured by the user during installation.</w:t>
      </w:r>
    </w:p>
    <w:p w:rsidR="007E17D2" w:rsidRPr="007E4260" w:rsidRDefault="007E17D2" w:rsidP="007E17D2">
      <w:pPr>
        <w:pStyle w:val="Default"/>
        <w:jc w:val="both"/>
        <w:rPr>
          <w:color w:val="auto"/>
          <w:sz w:val="22"/>
          <w:szCs w:val="22"/>
        </w:rPr>
      </w:pPr>
    </w:p>
    <w:p w:rsidR="007E17D2" w:rsidRPr="007E4260" w:rsidRDefault="007E17D2" w:rsidP="007E17D2">
      <w:pPr>
        <w:pStyle w:val="Default"/>
        <w:jc w:val="both"/>
        <w:rPr>
          <w:color w:val="auto"/>
          <w:sz w:val="22"/>
          <w:szCs w:val="22"/>
        </w:rPr>
      </w:pPr>
      <w:r w:rsidRPr="007E4260">
        <w:rPr>
          <w:color w:val="auto"/>
          <w:sz w:val="22"/>
          <w:szCs w:val="22"/>
        </w:rPr>
        <w:t xml:space="preserve">9 </w:t>
      </w:r>
      <w:r w:rsidRPr="007E4260">
        <w:rPr>
          <w:color w:val="auto"/>
          <w:sz w:val="22"/>
          <w:szCs w:val="22"/>
        </w:rPr>
        <w:tab/>
        <w:t>The type approval process for navigation equipment needs to be further developed to ensure BIIT is included.</w:t>
      </w:r>
    </w:p>
    <w:p w:rsidR="00E91304" w:rsidRPr="007E4260" w:rsidRDefault="00E91304" w:rsidP="003073F7">
      <w:pPr>
        <w:pStyle w:val="Default"/>
        <w:rPr>
          <w:b/>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Analysis of Implications</w:t>
      </w:r>
    </w:p>
    <w:p w:rsidR="00FE39F6" w:rsidRPr="007E4260" w:rsidRDefault="00FE39F6" w:rsidP="003073F7">
      <w:pPr>
        <w:pStyle w:val="Default"/>
        <w:rPr>
          <w:b/>
          <w:color w:val="auto"/>
          <w:sz w:val="22"/>
          <w:szCs w:val="22"/>
        </w:rPr>
      </w:pPr>
    </w:p>
    <w:p w:rsidR="00FE39F6" w:rsidRPr="007E4260" w:rsidRDefault="007E17D2" w:rsidP="00D059E4">
      <w:pPr>
        <w:pStyle w:val="Default"/>
        <w:jc w:val="both"/>
        <w:rPr>
          <w:b/>
          <w:color w:val="auto"/>
          <w:sz w:val="22"/>
          <w:szCs w:val="22"/>
        </w:rPr>
      </w:pPr>
      <w:r w:rsidRPr="007E4260">
        <w:rPr>
          <w:sz w:val="22"/>
          <w:szCs w:val="22"/>
        </w:rPr>
        <w:t>10</w:t>
      </w:r>
      <w:r w:rsidR="00D059E4" w:rsidRPr="007E4260">
        <w:rPr>
          <w:sz w:val="22"/>
          <w:szCs w:val="22"/>
        </w:rPr>
        <w:tab/>
      </w:r>
      <w:r w:rsidR="00FE39F6" w:rsidRPr="007E4260">
        <w:rPr>
          <w:sz w:val="22"/>
          <w:szCs w:val="22"/>
        </w:rPr>
        <w:t>This proposal does not introduce any significant additional burden (legislative or administrative) to the maritime industry, but merely proposes that</w:t>
      </w:r>
      <w:r w:rsidR="00D059E4" w:rsidRPr="007E4260">
        <w:rPr>
          <w:sz w:val="22"/>
          <w:szCs w:val="22"/>
        </w:rPr>
        <w:t xml:space="preserve"> additional requirements are added to the General Requirements resolution. It will mean that the relevant Industry Standards will need to be updated (IEC 60945).</w:t>
      </w:r>
      <w:r w:rsidR="00FF79D6">
        <w:rPr>
          <w:sz w:val="22"/>
          <w:szCs w:val="22"/>
        </w:rPr>
        <w:t xml:space="preserve"> The proposal will have implications for equipment manufacturers and the end users.</w:t>
      </w:r>
    </w:p>
    <w:p w:rsidR="00E91304" w:rsidRPr="007E4260" w:rsidRDefault="00E91304" w:rsidP="003073F7">
      <w:pPr>
        <w:pStyle w:val="Default"/>
        <w:rPr>
          <w:b/>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Benefits</w:t>
      </w:r>
    </w:p>
    <w:p w:rsidR="00D1749E" w:rsidRPr="007E4260" w:rsidRDefault="00D1749E" w:rsidP="003073F7">
      <w:pPr>
        <w:pStyle w:val="Default"/>
        <w:rPr>
          <w:color w:val="auto"/>
          <w:sz w:val="22"/>
          <w:szCs w:val="22"/>
        </w:rPr>
      </w:pPr>
    </w:p>
    <w:p w:rsidR="00730F33" w:rsidRPr="007E4260" w:rsidRDefault="007E17D2" w:rsidP="007E17D2">
      <w:pPr>
        <w:pStyle w:val="Default"/>
        <w:jc w:val="both"/>
        <w:rPr>
          <w:color w:val="auto"/>
          <w:sz w:val="22"/>
          <w:szCs w:val="22"/>
        </w:rPr>
      </w:pPr>
      <w:r w:rsidRPr="007E4260">
        <w:rPr>
          <w:color w:val="auto"/>
          <w:sz w:val="22"/>
          <w:szCs w:val="22"/>
        </w:rPr>
        <w:t>11</w:t>
      </w:r>
      <w:r w:rsidR="00D1749E" w:rsidRPr="007E4260">
        <w:rPr>
          <w:color w:val="auto"/>
          <w:sz w:val="22"/>
          <w:szCs w:val="22"/>
        </w:rPr>
        <w:tab/>
      </w:r>
      <w:r w:rsidR="00730F33" w:rsidRPr="007E4260">
        <w:rPr>
          <w:color w:val="auto"/>
          <w:sz w:val="22"/>
          <w:szCs w:val="22"/>
        </w:rPr>
        <w:t>Requirements for built in integrity testing of navigation equipment will ensure</w:t>
      </w:r>
      <w:r w:rsidR="00631DCF" w:rsidRPr="007E4260">
        <w:rPr>
          <w:color w:val="auto"/>
          <w:sz w:val="22"/>
          <w:szCs w:val="22"/>
        </w:rPr>
        <w:t xml:space="preserve"> </w:t>
      </w:r>
      <w:r w:rsidR="00730F33" w:rsidRPr="007E4260">
        <w:rPr>
          <w:color w:val="auto"/>
          <w:sz w:val="22"/>
          <w:szCs w:val="22"/>
        </w:rPr>
        <w:t>that navigators are confident that the information presented to them is accurate</w:t>
      </w:r>
      <w:r w:rsidR="00631DCF" w:rsidRPr="007E4260">
        <w:rPr>
          <w:color w:val="auto"/>
          <w:sz w:val="22"/>
          <w:szCs w:val="22"/>
        </w:rPr>
        <w:t>.</w:t>
      </w:r>
    </w:p>
    <w:p w:rsidR="00E91304" w:rsidRPr="007E4260" w:rsidRDefault="00E91304" w:rsidP="003073F7">
      <w:pPr>
        <w:pStyle w:val="Default"/>
        <w:rPr>
          <w:b/>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Industry Standards</w:t>
      </w:r>
    </w:p>
    <w:p w:rsidR="00D1749E" w:rsidRPr="007E4260" w:rsidRDefault="00D1749E" w:rsidP="003073F7">
      <w:pPr>
        <w:pStyle w:val="Default"/>
        <w:rPr>
          <w:b/>
          <w:color w:val="auto"/>
          <w:sz w:val="22"/>
          <w:szCs w:val="22"/>
        </w:rPr>
      </w:pPr>
    </w:p>
    <w:p w:rsidR="00D1749E" w:rsidRPr="007E4260" w:rsidRDefault="007E17D2" w:rsidP="007E17D2">
      <w:pPr>
        <w:pStyle w:val="Default"/>
        <w:jc w:val="both"/>
        <w:rPr>
          <w:color w:val="auto"/>
          <w:sz w:val="22"/>
          <w:szCs w:val="22"/>
        </w:rPr>
      </w:pPr>
      <w:r w:rsidRPr="007E4260">
        <w:rPr>
          <w:color w:val="auto"/>
          <w:sz w:val="22"/>
          <w:szCs w:val="22"/>
        </w:rPr>
        <w:t>12</w:t>
      </w:r>
      <w:r w:rsidR="00D1749E" w:rsidRPr="007E4260">
        <w:rPr>
          <w:color w:val="auto"/>
          <w:sz w:val="22"/>
          <w:szCs w:val="22"/>
        </w:rPr>
        <w:tab/>
        <w:t>There are currently no industry standards</w:t>
      </w:r>
      <w:r w:rsidR="00730F33" w:rsidRPr="007E4260">
        <w:rPr>
          <w:color w:val="auto"/>
          <w:sz w:val="22"/>
          <w:szCs w:val="22"/>
        </w:rPr>
        <w:t xml:space="preserve"> other than </w:t>
      </w:r>
      <w:r w:rsidR="00631DCF" w:rsidRPr="007E4260">
        <w:rPr>
          <w:color w:val="auto"/>
          <w:sz w:val="22"/>
          <w:szCs w:val="22"/>
        </w:rPr>
        <w:t>IEC 60945 which will need</w:t>
      </w:r>
      <w:r w:rsidR="00730F33" w:rsidRPr="007E4260">
        <w:rPr>
          <w:color w:val="auto"/>
          <w:sz w:val="22"/>
          <w:szCs w:val="22"/>
        </w:rPr>
        <w:t xml:space="preserve"> to be updated.</w:t>
      </w:r>
    </w:p>
    <w:p w:rsidR="00E91304" w:rsidRPr="007E4260" w:rsidRDefault="00E91304" w:rsidP="003073F7">
      <w:pPr>
        <w:pStyle w:val="Default"/>
        <w:rPr>
          <w:b/>
          <w:color w:val="auto"/>
          <w:sz w:val="22"/>
          <w:szCs w:val="22"/>
        </w:rPr>
      </w:pPr>
    </w:p>
    <w:p w:rsidR="00D1749E" w:rsidRPr="007E4260" w:rsidRDefault="00D059E4" w:rsidP="00D1749E">
      <w:pPr>
        <w:pStyle w:val="Default"/>
        <w:rPr>
          <w:b/>
          <w:color w:val="auto"/>
          <w:sz w:val="22"/>
          <w:szCs w:val="22"/>
        </w:rPr>
      </w:pPr>
      <w:r w:rsidRPr="007E4260">
        <w:rPr>
          <w:b/>
          <w:color w:val="auto"/>
          <w:sz w:val="22"/>
          <w:szCs w:val="22"/>
        </w:rPr>
        <w:t xml:space="preserve">Output </w:t>
      </w:r>
    </w:p>
    <w:p w:rsidR="00200D32" w:rsidRPr="007E4260" w:rsidRDefault="00200D32" w:rsidP="00D1749E">
      <w:pPr>
        <w:pStyle w:val="Default"/>
        <w:rPr>
          <w:b/>
          <w:color w:val="auto"/>
          <w:sz w:val="22"/>
          <w:szCs w:val="22"/>
        </w:rPr>
      </w:pPr>
    </w:p>
    <w:p w:rsidR="00CA15E1" w:rsidRPr="007E4260" w:rsidRDefault="007E17D2" w:rsidP="00CA15E1">
      <w:pPr>
        <w:jc w:val="both"/>
      </w:pPr>
      <w:r w:rsidRPr="007E4260">
        <w:t>13</w:t>
      </w:r>
      <w:r w:rsidR="00CA15E1" w:rsidRPr="007E4260">
        <w:tab/>
        <w:t>The output in SMART terms is as follows:</w:t>
      </w:r>
    </w:p>
    <w:p w:rsidR="00CA15E1" w:rsidRPr="007E4260" w:rsidRDefault="00CA15E1" w:rsidP="00CA15E1">
      <w:pPr>
        <w:jc w:val="both"/>
      </w:pPr>
    </w:p>
    <w:p w:rsidR="00CA15E1" w:rsidRPr="007E4260" w:rsidRDefault="00CA15E1" w:rsidP="00CA15E1">
      <w:pPr>
        <w:ind w:left="1440" w:hanging="720"/>
        <w:jc w:val="both"/>
      </w:pPr>
      <w:r w:rsidRPr="007E4260">
        <w:t>.1</w:t>
      </w:r>
      <w:r w:rsidRPr="007E4260">
        <w:tab/>
        <w:t xml:space="preserve">The output in this case is the preparation of </w:t>
      </w:r>
      <w:r w:rsidR="008D1CAC" w:rsidRPr="007E4260">
        <w:t>a revision of the General requirements for shipborne radio equipment forming part of the global maritime distress and safety system (GMDSS) and for electronic navigational aids (resolution A.694(17)) relating to Built In Integrity Testing (BIIT) for navigation equipment;</w:t>
      </w:r>
    </w:p>
    <w:p w:rsidR="00CA15E1" w:rsidRPr="007E4260" w:rsidRDefault="00CA15E1" w:rsidP="00CA15E1">
      <w:pPr>
        <w:ind w:left="720"/>
        <w:jc w:val="both"/>
      </w:pPr>
    </w:p>
    <w:p w:rsidR="00CA15E1" w:rsidRPr="007E4260" w:rsidRDefault="00CA15E1" w:rsidP="00CA15E1">
      <w:pPr>
        <w:ind w:left="1440" w:hanging="720"/>
        <w:jc w:val="both"/>
      </w:pPr>
      <w:r w:rsidRPr="007E4260">
        <w:t>.2</w:t>
      </w:r>
      <w:r w:rsidRPr="007E4260">
        <w:tab/>
        <w:t>The output will be a completed draft, approved by the NCSR Sub-Committee and presented to MSC for final approval;</w:t>
      </w:r>
    </w:p>
    <w:p w:rsidR="00CA15E1" w:rsidRPr="007E4260" w:rsidRDefault="00CA15E1" w:rsidP="00CA15E1">
      <w:pPr>
        <w:ind w:left="720"/>
        <w:jc w:val="both"/>
      </w:pPr>
    </w:p>
    <w:p w:rsidR="00CA15E1" w:rsidRPr="007E4260" w:rsidRDefault="00CA15E1" w:rsidP="00CA15E1">
      <w:pPr>
        <w:ind w:left="1440" w:hanging="720"/>
        <w:jc w:val="both"/>
      </w:pPr>
      <w:r w:rsidRPr="007E4260">
        <w:t>.3</w:t>
      </w:r>
      <w:r w:rsidRPr="007E4260">
        <w:tab/>
        <w:t>The NCSR Sub-Committee can work on the output based on substantive proposals from Member Governments or organizations with only deta</w:t>
      </w:r>
      <w:r w:rsidR="008D1CAC" w:rsidRPr="007E4260">
        <w:t xml:space="preserve">iled drafting work required as long as the revision is only </w:t>
      </w:r>
      <w:r w:rsidR="00091985" w:rsidRPr="007E4260">
        <w:t>for the addition of BIIT; and</w:t>
      </w:r>
    </w:p>
    <w:p w:rsidR="00CA15E1" w:rsidRPr="007E4260" w:rsidRDefault="00CA15E1" w:rsidP="00CA15E1">
      <w:pPr>
        <w:ind w:left="720"/>
        <w:jc w:val="both"/>
      </w:pPr>
    </w:p>
    <w:p w:rsidR="00CA15E1" w:rsidRPr="007E4260" w:rsidRDefault="00CA15E1" w:rsidP="00CA15E1">
      <w:pPr>
        <w:ind w:left="1440" w:hanging="720"/>
        <w:jc w:val="both"/>
      </w:pPr>
      <w:r w:rsidRPr="007E4260">
        <w:t>.4</w:t>
      </w:r>
      <w:r w:rsidRPr="007E4260">
        <w:tab/>
        <w:t>The output is anticipated to be achievable within two sessions of the NCSR Sub-Committee in order to complete the draft. It is proposed that the work is planned for the 2018-2019 biennium (NCSR 5 and NCSR 6) giving time for Member Governments and organizations to prepare inputs, and also in order to divide the workload for the NCSR Sub-Committee.</w:t>
      </w:r>
    </w:p>
    <w:p w:rsidR="00CA15E1" w:rsidRPr="007E4260" w:rsidRDefault="00CA15E1" w:rsidP="00D1749E">
      <w:pPr>
        <w:jc w:val="both"/>
      </w:pPr>
    </w:p>
    <w:p w:rsidR="0080450D" w:rsidRPr="007E4260" w:rsidRDefault="007E17D2" w:rsidP="0080450D">
      <w:pPr>
        <w:jc w:val="both"/>
      </w:pPr>
      <w:r w:rsidRPr="007E4260">
        <w:t>14</w:t>
      </w:r>
      <w:r w:rsidR="00D1749E" w:rsidRPr="007E4260">
        <w:tab/>
      </w:r>
      <w:r w:rsidR="0080450D" w:rsidRPr="007E4260">
        <w:t xml:space="preserve">The proposal is consistent with the objectives of the Organization, and is consistent with the human element guidance and principles set out in resolution </w:t>
      </w:r>
      <w:proofErr w:type="gramStart"/>
      <w:r w:rsidR="0080450D" w:rsidRPr="007E4260">
        <w:t>A.947(</w:t>
      </w:r>
      <w:proofErr w:type="gramEnd"/>
      <w:r w:rsidR="0080450D" w:rsidRPr="007E4260">
        <w:t>23). The completed human factors checklist from MSC-MEP</w:t>
      </w:r>
      <w:r w:rsidR="0080450D">
        <w:t xml:space="preserve">C.7/Circ.1, as </w:t>
      </w:r>
      <w:r w:rsidR="0080450D" w:rsidRPr="007E4260">
        <w:rPr>
          <w:rFonts w:cs="Arial"/>
        </w:rPr>
        <w:t>referred to in MSC-MEPC.1/Circ.4/Rev.3</w:t>
      </w:r>
      <w:r w:rsidR="0080450D">
        <w:rPr>
          <w:rFonts w:cs="Arial"/>
        </w:rPr>
        <w:t xml:space="preserve">, </w:t>
      </w:r>
      <w:r w:rsidR="0080450D" w:rsidRPr="007E4260">
        <w:t>is set out in Annex 8.</w:t>
      </w:r>
    </w:p>
    <w:p w:rsidR="0080450D" w:rsidRPr="007E4260" w:rsidRDefault="0080450D" w:rsidP="0080450D">
      <w:r w:rsidRPr="007E4260">
        <w:tab/>
      </w:r>
    </w:p>
    <w:p w:rsidR="0080450D" w:rsidRPr="007E4260" w:rsidRDefault="0080450D" w:rsidP="0080450D">
      <w:pPr>
        <w:jc w:val="both"/>
        <w:rPr>
          <w:rFonts w:cs="Arial"/>
          <w:b/>
        </w:rPr>
      </w:pPr>
      <w:r w:rsidRPr="007E4260">
        <w:t>15</w:t>
      </w:r>
      <w:r w:rsidRPr="007E4260">
        <w:tab/>
        <w:t xml:space="preserve">The proposal has also been made with reference to Administrative Requirements and Burdens </w:t>
      </w:r>
      <w:r w:rsidRPr="007E4260">
        <w:rPr>
          <w:rFonts w:cs="Arial"/>
        </w:rPr>
        <w:t>in accordance with MSC-MEPC.1/Circ.4/Rev.</w:t>
      </w:r>
      <w:r>
        <w:rPr>
          <w:rFonts w:cs="Arial"/>
        </w:rPr>
        <w:t>3</w:t>
      </w:r>
      <w:r w:rsidRPr="007E4260">
        <w:t xml:space="preserve"> and the</w:t>
      </w:r>
      <w:r>
        <w:t xml:space="preserve"> checklist is set out in Annex </w:t>
      </w:r>
      <w:r w:rsidRPr="007E4260">
        <w:t>9.</w:t>
      </w:r>
    </w:p>
    <w:p w:rsidR="00D1749E" w:rsidRPr="007E4260" w:rsidRDefault="00D1749E" w:rsidP="0080450D">
      <w:pPr>
        <w:jc w:val="both"/>
        <w:rPr>
          <w:b/>
        </w:rPr>
      </w:pPr>
    </w:p>
    <w:p w:rsidR="00E91304" w:rsidRPr="007E4260" w:rsidRDefault="00E91304" w:rsidP="003073F7">
      <w:pPr>
        <w:pStyle w:val="Default"/>
        <w:rPr>
          <w:b/>
          <w:color w:val="auto"/>
          <w:sz w:val="22"/>
          <w:szCs w:val="22"/>
        </w:rPr>
      </w:pPr>
      <w:r w:rsidRPr="007E4260">
        <w:rPr>
          <w:b/>
          <w:color w:val="auto"/>
          <w:sz w:val="22"/>
          <w:szCs w:val="22"/>
        </w:rPr>
        <w:t>Priority Urgency</w:t>
      </w:r>
    </w:p>
    <w:p w:rsidR="00D1749E" w:rsidRPr="007E4260" w:rsidRDefault="00D1749E" w:rsidP="003073F7">
      <w:pPr>
        <w:pStyle w:val="Default"/>
        <w:rPr>
          <w:b/>
          <w:color w:val="auto"/>
          <w:sz w:val="22"/>
          <w:szCs w:val="22"/>
        </w:rPr>
      </w:pPr>
    </w:p>
    <w:p w:rsidR="00D1749E" w:rsidRPr="007E4260" w:rsidRDefault="007E17D2" w:rsidP="003073F7">
      <w:pPr>
        <w:pStyle w:val="Default"/>
        <w:rPr>
          <w:color w:val="auto"/>
          <w:sz w:val="22"/>
          <w:szCs w:val="22"/>
        </w:rPr>
      </w:pPr>
      <w:r w:rsidRPr="007E4260">
        <w:rPr>
          <w:color w:val="auto"/>
          <w:sz w:val="22"/>
          <w:szCs w:val="22"/>
        </w:rPr>
        <w:t>16</w:t>
      </w:r>
      <w:r w:rsidR="00480672" w:rsidRPr="007E4260">
        <w:rPr>
          <w:color w:val="auto"/>
          <w:sz w:val="22"/>
          <w:szCs w:val="22"/>
        </w:rPr>
        <w:tab/>
        <w:t>Medium</w:t>
      </w:r>
      <w:r w:rsidR="002977A1" w:rsidRPr="007E4260">
        <w:rPr>
          <w:color w:val="auto"/>
          <w:sz w:val="22"/>
          <w:szCs w:val="22"/>
        </w:rPr>
        <w:t>.</w:t>
      </w:r>
    </w:p>
    <w:p w:rsidR="00E91304" w:rsidRPr="007E4260" w:rsidRDefault="00E91304" w:rsidP="003073F7">
      <w:pPr>
        <w:pStyle w:val="Default"/>
        <w:rPr>
          <w:b/>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Action requested</w:t>
      </w:r>
    </w:p>
    <w:p w:rsidR="00D1749E" w:rsidRPr="007E4260" w:rsidRDefault="00D1749E" w:rsidP="003073F7">
      <w:pPr>
        <w:pStyle w:val="Default"/>
        <w:rPr>
          <w:b/>
          <w:color w:val="auto"/>
          <w:sz w:val="22"/>
          <w:szCs w:val="22"/>
        </w:rPr>
      </w:pPr>
    </w:p>
    <w:p w:rsidR="00D1749E" w:rsidRPr="007E4260" w:rsidRDefault="007E17D2" w:rsidP="00730F33">
      <w:pPr>
        <w:pStyle w:val="Default"/>
        <w:jc w:val="both"/>
        <w:rPr>
          <w:color w:val="auto"/>
          <w:sz w:val="22"/>
          <w:szCs w:val="22"/>
        </w:rPr>
      </w:pPr>
      <w:r w:rsidRPr="007E4260">
        <w:rPr>
          <w:color w:val="auto"/>
          <w:sz w:val="22"/>
          <w:szCs w:val="22"/>
        </w:rPr>
        <w:t>17</w:t>
      </w:r>
      <w:r w:rsidR="00D1749E" w:rsidRPr="007E4260">
        <w:rPr>
          <w:color w:val="auto"/>
          <w:sz w:val="22"/>
          <w:szCs w:val="22"/>
        </w:rPr>
        <w:tab/>
        <w:t>The Committee is requested to</w:t>
      </w:r>
      <w:r w:rsidR="00730F33" w:rsidRPr="007E4260">
        <w:rPr>
          <w:color w:val="auto"/>
          <w:sz w:val="22"/>
          <w:szCs w:val="22"/>
        </w:rPr>
        <w:t xml:space="preserve"> include in the post-biennial agenda of the Committee an output to </w:t>
      </w:r>
      <w:r w:rsidR="00730F33" w:rsidRPr="007E4260">
        <w:rPr>
          <w:sz w:val="22"/>
          <w:szCs w:val="22"/>
        </w:rPr>
        <w:t xml:space="preserve">revise the General requirements for shipborne radio equipment forming part of the global maritime distress and safety system (GMDSS) and for electronic navigational aids (resolution </w:t>
      </w:r>
      <w:proofErr w:type="gramStart"/>
      <w:r w:rsidR="00730F33" w:rsidRPr="007E4260">
        <w:rPr>
          <w:sz w:val="22"/>
          <w:szCs w:val="22"/>
        </w:rPr>
        <w:t>A.694(</w:t>
      </w:r>
      <w:proofErr w:type="gramEnd"/>
      <w:r w:rsidR="00730F33" w:rsidRPr="007E4260">
        <w:rPr>
          <w:sz w:val="22"/>
          <w:szCs w:val="22"/>
        </w:rPr>
        <w:t xml:space="preserve">17)) relating to Built In Integrity Testing (BIIT) for navigation equipment </w:t>
      </w:r>
      <w:r w:rsidR="00730F33" w:rsidRPr="007E4260">
        <w:rPr>
          <w:color w:val="auto"/>
          <w:sz w:val="22"/>
          <w:szCs w:val="22"/>
        </w:rPr>
        <w:t>with 2 sessions needed to complete the item.</w:t>
      </w:r>
    </w:p>
    <w:p w:rsidR="00234807" w:rsidRPr="007E4260" w:rsidRDefault="00234807" w:rsidP="003073F7">
      <w:pPr>
        <w:spacing w:before="1" w:line="280" w:lineRule="exact"/>
        <w:rPr>
          <w:rFonts w:cs="Arial"/>
        </w:rPr>
      </w:pPr>
    </w:p>
    <w:p w:rsidR="00234807" w:rsidRPr="007E4260" w:rsidRDefault="00234807" w:rsidP="003073F7">
      <w:pPr>
        <w:spacing w:before="1" w:line="280" w:lineRule="exact"/>
        <w:rPr>
          <w:rFonts w:cs="Arial"/>
        </w:rPr>
        <w:sectPr w:rsidR="00234807" w:rsidRPr="007E4260" w:rsidSect="0000143C">
          <w:pgSz w:w="11920" w:h="16840"/>
          <w:pgMar w:top="1440" w:right="1440" w:bottom="1440" w:left="1440" w:header="709" w:footer="709" w:gutter="0"/>
          <w:cols w:space="720"/>
          <w:docGrid w:linePitch="299"/>
        </w:sectPr>
      </w:pPr>
    </w:p>
    <w:p w:rsidR="007D2907" w:rsidRPr="007E4260" w:rsidRDefault="003073F7" w:rsidP="003073F7">
      <w:pPr>
        <w:spacing w:before="1" w:line="280" w:lineRule="exact"/>
        <w:jc w:val="center"/>
        <w:rPr>
          <w:rFonts w:cs="Arial"/>
          <w:b/>
        </w:rPr>
      </w:pPr>
      <w:r w:rsidRPr="007E4260">
        <w:rPr>
          <w:rFonts w:cs="Arial"/>
          <w:b/>
        </w:rPr>
        <w:lastRenderedPageBreak/>
        <w:t>A</w:t>
      </w:r>
      <w:r w:rsidR="00BA731B" w:rsidRPr="007E4260">
        <w:rPr>
          <w:rFonts w:cs="Arial"/>
          <w:b/>
        </w:rPr>
        <w:t>nnex 5</w:t>
      </w:r>
    </w:p>
    <w:p w:rsidR="00234807" w:rsidRPr="007E4260" w:rsidRDefault="00BA731B" w:rsidP="003073F7">
      <w:pPr>
        <w:spacing w:before="1" w:line="280" w:lineRule="exact"/>
        <w:jc w:val="center"/>
        <w:rPr>
          <w:rFonts w:cs="Arial"/>
          <w:b/>
        </w:rPr>
      </w:pPr>
      <w:r w:rsidRPr="007E4260">
        <w:rPr>
          <w:rFonts w:cs="Arial"/>
          <w:b/>
        </w:rPr>
        <w:t>Output 5</w:t>
      </w:r>
    </w:p>
    <w:p w:rsidR="00234807" w:rsidRPr="007E4260" w:rsidRDefault="00234807" w:rsidP="003073F7">
      <w:pPr>
        <w:spacing w:before="1" w:line="280" w:lineRule="exact"/>
        <w:rPr>
          <w:rFonts w:cs="Arial"/>
        </w:rPr>
      </w:pPr>
    </w:p>
    <w:p w:rsidR="00E91304" w:rsidRPr="007E4260" w:rsidRDefault="00E91304" w:rsidP="003073F7">
      <w:pPr>
        <w:pStyle w:val="Default"/>
        <w:rPr>
          <w:b/>
          <w:color w:val="auto"/>
          <w:sz w:val="22"/>
          <w:szCs w:val="22"/>
        </w:rPr>
      </w:pPr>
      <w:r w:rsidRPr="007E4260">
        <w:rPr>
          <w:b/>
          <w:color w:val="auto"/>
          <w:sz w:val="22"/>
          <w:szCs w:val="22"/>
        </w:rPr>
        <w:t>Description</w:t>
      </w:r>
    </w:p>
    <w:p w:rsidR="00550A12" w:rsidRPr="007E4260" w:rsidRDefault="00550A12" w:rsidP="003073F7">
      <w:pPr>
        <w:pStyle w:val="Default"/>
        <w:rPr>
          <w:b/>
          <w:color w:val="auto"/>
          <w:sz w:val="22"/>
          <w:szCs w:val="22"/>
        </w:rPr>
      </w:pPr>
    </w:p>
    <w:p w:rsidR="00550A12" w:rsidRPr="007E4260" w:rsidRDefault="00550A12" w:rsidP="00A95293">
      <w:pPr>
        <w:jc w:val="both"/>
        <w:rPr>
          <w:rFonts w:cs="Arial"/>
          <w:lang w:val="en-US"/>
        </w:rPr>
      </w:pPr>
      <w:r w:rsidRPr="007E4260">
        <w:t>1</w:t>
      </w:r>
      <w:r w:rsidRPr="007E4260">
        <w:rPr>
          <w:b/>
        </w:rPr>
        <w:tab/>
      </w:r>
      <w:r w:rsidR="004A10CD" w:rsidRPr="007E4260">
        <w:rPr>
          <w:rFonts w:cs="Arial"/>
          <w:lang w:val="en-US"/>
        </w:rPr>
        <w:t>Draft Guidelines for the harmonized display of navigation information received via communications equipment</w:t>
      </w:r>
      <w:r w:rsidR="002977A1" w:rsidRPr="007E4260">
        <w:rPr>
          <w:rFonts w:cs="Arial"/>
          <w:lang w:val="en-US"/>
        </w:rPr>
        <w:t>.</w:t>
      </w:r>
    </w:p>
    <w:p w:rsidR="00E91304" w:rsidRPr="007E4260" w:rsidRDefault="00E91304" w:rsidP="003073F7">
      <w:pPr>
        <w:pStyle w:val="Default"/>
        <w:rPr>
          <w:b/>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Background</w:t>
      </w:r>
    </w:p>
    <w:p w:rsidR="004A10CD" w:rsidRPr="007E4260" w:rsidRDefault="004A10CD" w:rsidP="003073F7">
      <w:pPr>
        <w:pStyle w:val="Default"/>
        <w:rPr>
          <w:b/>
          <w:color w:val="auto"/>
          <w:sz w:val="22"/>
          <w:szCs w:val="22"/>
        </w:rPr>
      </w:pPr>
    </w:p>
    <w:p w:rsidR="007E17D2" w:rsidRPr="007E4260" w:rsidRDefault="007E17D2" w:rsidP="007E17D2">
      <w:pPr>
        <w:pStyle w:val="Default"/>
        <w:jc w:val="both"/>
        <w:rPr>
          <w:color w:val="auto"/>
          <w:sz w:val="22"/>
          <w:szCs w:val="22"/>
        </w:rPr>
      </w:pPr>
      <w:r w:rsidRPr="007E4260">
        <w:rPr>
          <w:color w:val="auto"/>
          <w:sz w:val="22"/>
          <w:szCs w:val="22"/>
        </w:rPr>
        <w:t>2</w:t>
      </w:r>
      <w:r w:rsidRPr="007E4260">
        <w:rPr>
          <w:color w:val="auto"/>
          <w:sz w:val="22"/>
          <w:szCs w:val="22"/>
        </w:rPr>
        <w:tab/>
        <w:t xml:space="preserve">Broadcast and reception of Maritime Safety Information (MSI) by means of direct printing is an important part of the GMDSS. During the user need analysis stage of e-navigation, mariners expressed the need to sort and display MSI more effectively. </w:t>
      </w:r>
    </w:p>
    <w:p w:rsidR="007E17D2" w:rsidRPr="007E4260" w:rsidRDefault="007E17D2" w:rsidP="007E17D2">
      <w:pPr>
        <w:pStyle w:val="Default"/>
        <w:jc w:val="both"/>
        <w:rPr>
          <w:color w:val="auto"/>
          <w:sz w:val="22"/>
          <w:szCs w:val="22"/>
        </w:rPr>
      </w:pPr>
    </w:p>
    <w:p w:rsidR="007E17D2" w:rsidRPr="007E4260" w:rsidRDefault="007E17D2" w:rsidP="007E17D2">
      <w:pPr>
        <w:pStyle w:val="Default"/>
        <w:jc w:val="both"/>
        <w:rPr>
          <w:sz w:val="22"/>
          <w:szCs w:val="22"/>
          <w:lang w:val="en-AU"/>
        </w:rPr>
      </w:pPr>
      <w:r w:rsidRPr="007E4260">
        <w:rPr>
          <w:color w:val="auto"/>
          <w:sz w:val="22"/>
          <w:szCs w:val="22"/>
        </w:rPr>
        <w:t>3</w:t>
      </w:r>
      <w:r w:rsidRPr="007E4260">
        <w:rPr>
          <w:color w:val="auto"/>
          <w:sz w:val="22"/>
          <w:szCs w:val="22"/>
        </w:rPr>
        <w:tab/>
        <w:t>On most ships, MSI information received via communications equipment such as NAVTEX and INMARSAT-C are either displayed on separate screens or printed on a scroll of paper.</w:t>
      </w:r>
      <w:r w:rsidRPr="007E4260">
        <w:rPr>
          <w:rFonts w:ascii="ArialMT" w:hAnsi="ArialMT" w:cs="ArialMT"/>
          <w:sz w:val="22"/>
          <w:szCs w:val="22"/>
          <w:lang w:val="en-AU"/>
        </w:rPr>
        <w:t xml:space="preserve"> </w:t>
      </w:r>
      <w:r w:rsidRPr="007E4260">
        <w:rPr>
          <w:sz w:val="22"/>
          <w:szCs w:val="22"/>
          <w:lang w:val="en-AU"/>
        </w:rPr>
        <w:t xml:space="preserve">The coordinates of the MSI must then be mentally compared to that of the vessel by the </w:t>
      </w:r>
      <w:proofErr w:type="spellStart"/>
      <w:r w:rsidRPr="007E4260">
        <w:rPr>
          <w:sz w:val="22"/>
          <w:szCs w:val="22"/>
          <w:lang w:val="en-AU"/>
        </w:rPr>
        <w:t>watchkeeper</w:t>
      </w:r>
      <w:proofErr w:type="spellEnd"/>
      <w:r w:rsidRPr="007E4260">
        <w:rPr>
          <w:sz w:val="22"/>
          <w:szCs w:val="22"/>
          <w:lang w:val="en-AU"/>
        </w:rPr>
        <w:t xml:space="preserve"> to assess relevance and risk. This is time-consuming, distracting and is susceptible to human error.</w:t>
      </w:r>
    </w:p>
    <w:p w:rsidR="004A10CD" w:rsidRPr="007E4260" w:rsidRDefault="004A10CD" w:rsidP="004A10CD">
      <w:pPr>
        <w:pStyle w:val="Default"/>
        <w:jc w:val="both"/>
        <w:rPr>
          <w:color w:val="auto"/>
          <w:sz w:val="22"/>
          <w:szCs w:val="22"/>
        </w:rPr>
      </w:pPr>
    </w:p>
    <w:p w:rsidR="004A10CD" w:rsidRPr="007E4260" w:rsidRDefault="007E17D2" w:rsidP="004A10CD">
      <w:pPr>
        <w:pStyle w:val="Default"/>
        <w:jc w:val="both"/>
        <w:rPr>
          <w:color w:val="auto"/>
          <w:sz w:val="22"/>
          <w:szCs w:val="22"/>
        </w:rPr>
      </w:pPr>
      <w:r w:rsidRPr="007E4260">
        <w:rPr>
          <w:color w:val="auto"/>
          <w:sz w:val="22"/>
          <w:szCs w:val="22"/>
        </w:rPr>
        <w:t>4</w:t>
      </w:r>
      <w:r w:rsidR="004A10CD" w:rsidRPr="007E4260">
        <w:rPr>
          <w:color w:val="auto"/>
          <w:sz w:val="22"/>
          <w:szCs w:val="22"/>
        </w:rPr>
        <w:tab/>
      </w:r>
      <w:r w:rsidR="009409FD" w:rsidRPr="007E4260">
        <w:rPr>
          <w:color w:val="auto"/>
          <w:sz w:val="22"/>
          <w:szCs w:val="22"/>
        </w:rPr>
        <w:t xml:space="preserve">It is important that this information is displayed </w:t>
      </w:r>
      <w:r w:rsidR="00CE4593" w:rsidRPr="007E4260">
        <w:rPr>
          <w:color w:val="auto"/>
          <w:sz w:val="22"/>
          <w:szCs w:val="22"/>
        </w:rPr>
        <w:t xml:space="preserve">as task oriented </w:t>
      </w:r>
      <w:r w:rsidR="009409FD" w:rsidRPr="007E4260">
        <w:rPr>
          <w:color w:val="auto"/>
          <w:sz w:val="22"/>
          <w:szCs w:val="22"/>
        </w:rPr>
        <w:t xml:space="preserve">on the bridge </w:t>
      </w:r>
      <w:r w:rsidR="00631DCF" w:rsidRPr="007E4260">
        <w:rPr>
          <w:color w:val="auto"/>
          <w:sz w:val="22"/>
          <w:szCs w:val="22"/>
        </w:rPr>
        <w:t xml:space="preserve">and harmonized with other </w:t>
      </w:r>
      <w:r w:rsidR="00CE4593" w:rsidRPr="007E4260">
        <w:rPr>
          <w:color w:val="auto"/>
          <w:sz w:val="22"/>
          <w:szCs w:val="22"/>
        </w:rPr>
        <w:t xml:space="preserve">navigation related information </w:t>
      </w:r>
      <w:r w:rsidR="009409FD" w:rsidRPr="007E4260">
        <w:rPr>
          <w:color w:val="auto"/>
          <w:sz w:val="22"/>
          <w:szCs w:val="22"/>
        </w:rPr>
        <w:t xml:space="preserve">without obscuring </w:t>
      </w:r>
      <w:r w:rsidR="001623A0" w:rsidRPr="007E4260">
        <w:rPr>
          <w:color w:val="auto"/>
          <w:sz w:val="22"/>
          <w:szCs w:val="22"/>
        </w:rPr>
        <w:t>critical navigation</w:t>
      </w:r>
      <w:r w:rsidR="009409FD" w:rsidRPr="007E4260">
        <w:rPr>
          <w:color w:val="auto"/>
          <w:sz w:val="22"/>
          <w:szCs w:val="22"/>
        </w:rPr>
        <w:t xml:space="preserve"> information.</w:t>
      </w:r>
    </w:p>
    <w:p w:rsidR="00D85060" w:rsidRPr="007E4260" w:rsidRDefault="00D85060" w:rsidP="004A10CD">
      <w:pPr>
        <w:pStyle w:val="Default"/>
        <w:jc w:val="both"/>
        <w:rPr>
          <w:color w:val="auto"/>
          <w:sz w:val="22"/>
          <w:szCs w:val="22"/>
        </w:rPr>
      </w:pPr>
    </w:p>
    <w:p w:rsidR="009409FD" w:rsidRPr="007E4260" w:rsidRDefault="00E91304" w:rsidP="00264B6C">
      <w:pPr>
        <w:pStyle w:val="Default"/>
        <w:rPr>
          <w:b/>
          <w:color w:val="auto"/>
          <w:sz w:val="22"/>
          <w:szCs w:val="22"/>
        </w:rPr>
      </w:pPr>
      <w:r w:rsidRPr="007E4260">
        <w:rPr>
          <w:b/>
          <w:color w:val="auto"/>
          <w:sz w:val="22"/>
          <w:szCs w:val="22"/>
        </w:rPr>
        <w:t>IMO’s Objectives</w:t>
      </w:r>
    </w:p>
    <w:p w:rsidR="00264B6C" w:rsidRPr="007E4260" w:rsidRDefault="00264B6C" w:rsidP="00264B6C">
      <w:pPr>
        <w:pStyle w:val="Default"/>
        <w:rPr>
          <w:b/>
          <w:color w:val="auto"/>
          <w:sz w:val="22"/>
          <w:szCs w:val="22"/>
        </w:rPr>
      </w:pPr>
    </w:p>
    <w:p w:rsidR="009409FD" w:rsidRPr="007E4260" w:rsidRDefault="007E17D2" w:rsidP="009409FD">
      <w:pPr>
        <w:jc w:val="both"/>
      </w:pPr>
      <w:r w:rsidRPr="007E4260">
        <w:t>5</w:t>
      </w:r>
      <w:r w:rsidR="009409FD" w:rsidRPr="007E4260">
        <w:tab/>
        <w:t>This planned output is within the scope of IMO’s objectives and is related to the scope of the Strategic Plan as part of the long term e-navigation strategy.</w:t>
      </w:r>
    </w:p>
    <w:p w:rsidR="00E91304" w:rsidRPr="007E4260" w:rsidRDefault="00E91304" w:rsidP="003073F7">
      <w:pPr>
        <w:pStyle w:val="Default"/>
        <w:rPr>
          <w:b/>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Compelling Need</w:t>
      </w:r>
    </w:p>
    <w:p w:rsidR="009409FD" w:rsidRPr="007E4260" w:rsidRDefault="009409FD" w:rsidP="003073F7">
      <w:pPr>
        <w:pStyle w:val="Default"/>
        <w:rPr>
          <w:b/>
          <w:color w:val="auto"/>
          <w:sz w:val="22"/>
          <w:szCs w:val="22"/>
        </w:rPr>
      </w:pPr>
    </w:p>
    <w:p w:rsidR="003605F9" w:rsidRPr="007E4260" w:rsidRDefault="007E4260" w:rsidP="003605F9">
      <w:pPr>
        <w:jc w:val="both"/>
      </w:pPr>
      <w:r w:rsidRPr="007E4260">
        <w:t>6</w:t>
      </w:r>
      <w:r w:rsidR="009409FD" w:rsidRPr="007E4260">
        <w:tab/>
      </w:r>
      <w:r w:rsidR="004B5E8C" w:rsidRPr="007E4260">
        <w:t>Although IEC TC80 has recently updated its test standards, IEC 62288 ed2, for the display of such information, It is necessary to review this work in relation to the reception of MSPs for example.</w:t>
      </w:r>
    </w:p>
    <w:p w:rsidR="003605F9" w:rsidRPr="007E4260" w:rsidRDefault="003605F9" w:rsidP="003605F9">
      <w:pPr>
        <w:jc w:val="both"/>
      </w:pPr>
    </w:p>
    <w:p w:rsidR="006B4E50" w:rsidRPr="007E4260" w:rsidRDefault="007E4260" w:rsidP="006B4E50">
      <w:pPr>
        <w:jc w:val="both"/>
      </w:pPr>
      <w:r w:rsidRPr="007E4260">
        <w:t>7</w:t>
      </w:r>
      <w:r w:rsidR="006B4E50" w:rsidRPr="007E4260">
        <w:tab/>
        <w:t xml:space="preserve"> It is important however that IMO ensure that a unified and harmonized and user friendly s</w:t>
      </w:r>
      <w:r w:rsidR="00CE4593" w:rsidRPr="007E4260">
        <w:t>olution</w:t>
      </w:r>
      <w:r w:rsidR="006B4E50" w:rsidRPr="007E4260">
        <w:t xml:space="preserve"> is integrated and adopted. The </w:t>
      </w:r>
      <w:r w:rsidR="00CE4593" w:rsidRPr="007E4260">
        <w:t>solution</w:t>
      </w:r>
      <w:r w:rsidR="006B4E50" w:rsidRPr="007E4260">
        <w:t xml:space="preserve"> must be based on an agreed standard. </w:t>
      </w:r>
    </w:p>
    <w:p w:rsidR="009409FD" w:rsidRPr="007E4260" w:rsidRDefault="009409FD" w:rsidP="003073F7">
      <w:pPr>
        <w:pStyle w:val="Default"/>
        <w:rPr>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Analysis of Issue</w:t>
      </w:r>
    </w:p>
    <w:p w:rsidR="003605F9" w:rsidRPr="007E4260" w:rsidRDefault="003605F9" w:rsidP="003073F7">
      <w:pPr>
        <w:pStyle w:val="Default"/>
        <w:rPr>
          <w:b/>
          <w:color w:val="auto"/>
          <w:sz w:val="22"/>
          <w:szCs w:val="22"/>
        </w:rPr>
      </w:pPr>
    </w:p>
    <w:p w:rsidR="007E4260" w:rsidRPr="007E4260" w:rsidRDefault="007E4260" w:rsidP="00CE4593">
      <w:pPr>
        <w:pStyle w:val="Default"/>
        <w:jc w:val="both"/>
        <w:rPr>
          <w:color w:val="auto"/>
          <w:sz w:val="22"/>
          <w:szCs w:val="22"/>
        </w:rPr>
      </w:pPr>
      <w:r w:rsidRPr="007E4260">
        <w:rPr>
          <w:color w:val="auto"/>
          <w:sz w:val="22"/>
          <w:szCs w:val="22"/>
        </w:rPr>
        <w:t>8</w:t>
      </w:r>
      <w:r w:rsidR="003605F9" w:rsidRPr="007E4260">
        <w:rPr>
          <w:color w:val="auto"/>
          <w:sz w:val="22"/>
          <w:szCs w:val="22"/>
        </w:rPr>
        <w:tab/>
      </w:r>
      <w:r w:rsidR="002977A1" w:rsidRPr="007E4260">
        <w:rPr>
          <w:color w:val="auto"/>
          <w:sz w:val="22"/>
          <w:szCs w:val="22"/>
        </w:rPr>
        <w:t xml:space="preserve">Most </w:t>
      </w:r>
      <w:r w:rsidRPr="007E4260">
        <w:rPr>
          <w:color w:val="auto"/>
          <w:sz w:val="22"/>
          <w:szCs w:val="22"/>
        </w:rPr>
        <w:t xml:space="preserve">navigational </w:t>
      </w:r>
      <w:r w:rsidR="002977A1" w:rsidRPr="007E4260">
        <w:rPr>
          <w:color w:val="auto"/>
          <w:sz w:val="22"/>
          <w:szCs w:val="22"/>
        </w:rPr>
        <w:t xml:space="preserve">information received via communications equipment is currently printed and has to be read, analysed and transferred where necessary rather than being displayed </w:t>
      </w:r>
      <w:r w:rsidR="00CE4593" w:rsidRPr="007E4260">
        <w:rPr>
          <w:color w:val="auto"/>
          <w:sz w:val="22"/>
          <w:szCs w:val="22"/>
        </w:rPr>
        <w:t>on the navigational systems. To fulfil the requirements for safe navigation to include all means and information in the decision making</w:t>
      </w:r>
      <w:r w:rsidR="00631DCF" w:rsidRPr="007E4260">
        <w:rPr>
          <w:color w:val="auto"/>
          <w:sz w:val="22"/>
          <w:szCs w:val="22"/>
        </w:rPr>
        <w:t>,</w:t>
      </w:r>
      <w:r w:rsidR="00CE4593" w:rsidRPr="007E4260">
        <w:rPr>
          <w:color w:val="auto"/>
          <w:sz w:val="22"/>
          <w:szCs w:val="22"/>
        </w:rPr>
        <w:t xml:space="preserve"> a presentation of this information at the navigational workstations is essential. </w:t>
      </w:r>
    </w:p>
    <w:p w:rsidR="007E4260" w:rsidRPr="007E4260" w:rsidRDefault="007E4260" w:rsidP="00CE4593">
      <w:pPr>
        <w:pStyle w:val="Default"/>
        <w:jc w:val="both"/>
        <w:rPr>
          <w:color w:val="auto"/>
          <w:sz w:val="22"/>
          <w:szCs w:val="22"/>
        </w:rPr>
      </w:pPr>
    </w:p>
    <w:p w:rsidR="00CE4593" w:rsidRPr="007E4260" w:rsidRDefault="007E4260" w:rsidP="00CE4593">
      <w:pPr>
        <w:pStyle w:val="Default"/>
        <w:jc w:val="both"/>
        <w:rPr>
          <w:color w:val="auto"/>
          <w:sz w:val="22"/>
          <w:szCs w:val="22"/>
        </w:rPr>
      </w:pPr>
      <w:r w:rsidRPr="007E4260">
        <w:rPr>
          <w:color w:val="auto"/>
          <w:sz w:val="22"/>
          <w:szCs w:val="22"/>
        </w:rPr>
        <w:t>9</w:t>
      </w:r>
      <w:r w:rsidRPr="007E4260">
        <w:rPr>
          <w:color w:val="auto"/>
          <w:sz w:val="22"/>
          <w:szCs w:val="22"/>
        </w:rPr>
        <w:tab/>
      </w:r>
      <w:r w:rsidR="00CE4593" w:rsidRPr="007E4260">
        <w:rPr>
          <w:color w:val="auto"/>
          <w:sz w:val="22"/>
          <w:szCs w:val="22"/>
        </w:rPr>
        <w:t xml:space="preserve">A task-oriented integration and presentation of information, when all necessary information for the respective task and situation is available in a fast, reliable, consistent and easily interpretable format will support the officers onboard in their decision making and enhance the safety of navigation. </w:t>
      </w:r>
    </w:p>
    <w:p w:rsidR="00CE4593" w:rsidRPr="007E4260" w:rsidRDefault="00CE4593" w:rsidP="00CE4593">
      <w:pPr>
        <w:pStyle w:val="Default"/>
        <w:jc w:val="both"/>
        <w:rPr>
          <w:color w:val="auto"/>
          <w:sz w:val="22"/>
          <w:szCs w:val="22"/>
        </w:rPr>
      </w:pPr>
    </w:p>
    <w:p w:rsidR="007E4260" w:rsidRPr="007E4260" w:rsidRDefault="007E4260" w:rsidP="007E4260">
      <w:pPr>
        <w:pStyle w:val="Default"/>
        <w:jc w:val="both"/>
        <w:rPr>
          <w:color w:val="auto"/>
          <w:sz w:val="22"/>
          <w:szCs w:val="22"/>
        </w:rPr>
      </w:pPr>
      <w:r w:rsidRPr="007E4260">
        <w:rPr>
          <w:color w:val="auto"/>
          <w:sz w:val="22"/>
          <w:szCs w:val="22"/>
        </w:rPr>
        <w:t>10</w:t>
      </w:r>
      <w:r w:rsidRPr="007E4260">
        <w:rPr>
          <w:color w:val="auto"/>
          <w:sz w:val="22"/>
          <w:szCs w:val="22"/>
        </w:rPr>
        <w:tab/>
        <w:t xml:space="preserve">The new guideline will include standard </w:t>
      </w:r>
      <w:proofErr w:type="spellStart"/>
      <w:r w:rsidRPr="007E4260">
        <w:rPr>
          <w:color w:val="auto"/>
          <w:sz w:val="22"/>
          <w:szCs w:val="22"/>
        </w:rPr>
        <w:t>symbology</w:t>
      </w:r>
      <w:proofErr w:type="spellEnd"/>
      <w:r w:rsidRPr="007E4260">
        <w:rPr>
          <w:color w:val="auto"/>
          <w:sz w:val="22"/>
          <w:szCs w:val="22"/>
        </w:rPr>
        <w:t xml:space="preserve"> and text support taking into account human element and ergonomic design principles to ensure useful presentation and </w:t>
      </w:r>
      <w:r w:rsidRPr="007E4260">
        <w:rPr>
          <w:color w:val="auto"/>
          <w:sz w:val="22"/>
          <w:szCs w:val="22"/>
        </w:rPr>
        <w:lastRenderedPageBreak/>
        <w:t>prevent information overload.  The guideline will consider IMO Performance Standards for the Presentation of Navigation-Related Information on Sh</w:t>
      </w:r>
      <w:r w:rsidR="00FF79D6">
        <w:rPr>
          <w:color w:val="auto"/>
          <w:sz w:val="22"/>
          <w:szCs w:val="22"/>
        </w:rPr>
        <w:t>ipborne Navigational Displays (r</w:t>
      </w:r>
      <w:r w:rsidRPr="007E4260">
        <w:rPr>
          <w:color w:val="auto"/>
          <w:sz w:val="22"/>
          <w:szCs w:val="22"/>
        </w:rPr>
        <w:t>esolution MSC 191(79)).</w:t>
      </w:r>
    </w:p>
    <w:p w:rsidR="00E91304" w:rsidRPr="007E4260" w:rsidRDefault="00E91304" w:rsidP="003073F7">
      <w:pPr>
        <w:pStyle w:val="Default"/>
        <w:rPr>
          <w:b/>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Analysis of Implications</w:t>
      </w:r>
    </w:p>
    <w:p w:rsidR="00671FE9" w:rsidRPr="007E4260" w:rsidRDefault="00671FE9" w:rsidP="003073F7">
      <w:pPr>
        <w:pStyle w:val="Default"/>
        <w:rPr>
          <w:b/>
          <w:color w:val="auto"/>
          <w:sz w:val="22"/>
          <w:szCs w:val="22"/>
        </w:rPr>
      </w:pPr>
    </w:p>
    <w:p w:rsidR="00671FE9" w:rsidRPr="007E4260" w:rsidRDefault="007E4260" w:rsidP="00364199">
      <w:pPr>
        <w:pStyle w:val="Default"/>
        <w:jc w:val="both"/>
        <w:rPr>
          <w:color w:val="auto"/>
          <w:sz w:val="22"/>
          <w:szCs w:val="22"/>
        </w:rPr>
      </w:pPr>
      <w:r w:rsidRPr="007E4260">
        <w:rPr>
          <w:color w:val="auto"/>
          <w:sz w:val="22"/>
          <w:szCs w:val="22"/>
        </w:rPr>
        <w:t>11</w:t>
      </w:r>
      <w:r w:rsidR="00364199" w:rsidRPr="007E4260">
        <w:rPr>
          <w:color w:val="auto"/>
          <w:sz w:val="22"/>
          <w:szCs w:val="22"/>
        </w:rPr>
        <w:tab/>
      </w:r>
      <w:r w:rsidR="00364199" w:rsidRPr="007E4260">
        <w:rPr>
          <w:sz w:val="22"/>
          <w:szCs w:val="22"/>
        </w:rPr>
        <w:t xml:space="preserve">This proposal does not introduce any significant additional burden (legislative or administrative) to the maritime industry, but merely proposes that </w:t>
      </w:r>
      <w:r w:rsidR="00364199" w:rsidRPr="007E4260">
        <w:rPr>
          <w:sz w:val="22"/>
          <w:szCs w:val="22"/>
          <w:lang w:val="en-US"/>
        </w:rPr>
        <w:t>Guidelines for the harmonized display of navigation information received via communications equipment are introduced</w:t>
      </w:r>
      <w:r w:rsidR="002977A1" w:rsidRPr="007E4260">
        <w:rPr>
          <w:sz w:val="22"/>
          <w:szCs w:val="22"/>
          <w:lang w:val="en-US"/>
        </w:rPr>
        <w:t>.</w:t>
      </w:r>
      <w:r w:rsidR="00FF79D6">
        <w:rPr>
          <w:sz w:val="22"/>
          <w:szCs w:val="22"/>
          <w:lang w:val="en-US"/>
        </w:rPr>
        <w:t xml:space="preserve"> The proposal will have implications for equipment manufacturers and end users.</w:t>
      </w:r>
    </w:p>
    <w:p w:rsidR="00E91304" w:rsidRPr="007E4260" w:rsidRDefault="00E91304" w:rsidP="00364199">
      <w:pPr>
        <w:pStyle w:val="Default"/>
        <w:jc w:val="both"/>
        <w:rPr>
          <w:b/>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Benefits</w:t>
      </w:r>
    </w:p>
    <w:p w:rsidR="00671FE9" w:rsidRPr="007E4260" w:rsidRDefault="00671FE9" w:rsidP="003073F7">
      <w:pPr>
        <w:pStyle w:val="Default"/>
        <w:rPr>
          <w:b/>
          <w:color w:val="auto"/>
          <w:sz w:val="22"/>
          <w:szCs w:val="22"/>
        </w:rPr>
      </w:pPr>
    </w:p>
    <w:p w:rsidR="00671FE9" w:rsidRPr="007E4260" w:rsidRDefault="007E4260" w:rsidP="00671FE9">
      <w:pPr>
        <w:pStyle w:val="Default"/>
        <w:jc w:val="both"/>
        <w:rPr>
          <w:color w:val="auto"/>
          <w:sz w:val="22"/>
          <w:szCs w:val="22"/>
        </w:rPr>
      </w:pPr>
      <w:r w:rsidRPr="007E4260">
        <w:rPr>
          <w:color w:val="auto"/>
          <w:sz w:val="22"/>
          <w:szCs w:val="22"/>
        </w:rPr>
        <w:t>12</w:t>
      </w:r>
      <w:r w:rsidR="00671FE9" w:rsidRPr="007E4260">
        <w:rPr>
          <w:color w:val="auto"/>
          <w:sz w:val="22"/>
          <w:szCs w:val="22"/>
        </w:rPr>
        <w:tab/>
        <w:t xml:space="preserve">The display of the information in </w:t>
      </w:r>
      <w:proofErr w:type="gramStart"/>
      <w:r w:rsidR="00671FE9" w:rsidRPr="007E4260">
        <w:rPr>
          <w:color w:val="auto"/>
          <w:sz w:val="22"/>
          <w:szCs w:val="22"/>
        </w:rPr>
        <w:t xml:space="preserve">harmonised </w:t>
      </w:r>
      <w:r w:rsidR="001623A0" w:rsidRPr="007E4260">
        <w:rPr>
          <w:color w:val="auto"/>
          <w:sz w:val="22"/>
          <w:szCs w:val="22"/>
        </w:rPr>
        <w:t xml:space="preserve"> and</w:t>
      </w:r>
      <w:proofErr w:type="gramEnd"/>
      <w:r w:rsidR="001623A0" w:rsidRPr="007E4260">
        <w:rPr>
          <w:color w:val="auto"/>
          <w:sz w:val="22"/>
          <w:szCs w:val="22"/>
        </w:rPr>
        <w:t xml:space="preserve"> effective </w:t>
      </w:r>
      <w:r w:rsidR="00671FE9" w:rsidRPr="007E4260">
        <w:rPr>
          <w:color w:val="auto"/>
          <w:sz w:val="22"/>
          <w:szCs w:val="22"/>
        </w:rPr>
        <w:t>way increases the overall awareness of the information improving the situational awareness as well as reducing the mistakes made transferring information from paper outputs.</w:t>
      </w:r>
    </w:p>
    <w:p w:rsidR="00E91304" w:rsidRPr="007E4260" w:rsidRDefault="00E91304" w:rsidP="003073F7">
      <w:pPr>
        <w:pStyle w:val="Default"/>
        <w:rPr>
          <w:b/>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Industry Standards</w:t>
      </w:r>
    </w:p>
    <w:p w:rsidR="003605F9" w:rsidRPr="007E4260" w:rsidRDefault="003605F9" w:rsidP="003073F7">
      <w:pPr>
        <w:pStyle w:val="Default"/>
        <w:rPr>
          <w:b/>
          <w:color w:val="auto"/>
          <w:sz w:val="22"/>
          <w:szCs w:val="22"/>
        </w:rPr>
      </w:pPr>
    </w:p>
    <w:p w:rsidR="00A95293" w:rsidRPr="007E4260" w:rsidRDefault="007E4260" w:rsidP="00873DED">
      <w:pPr>
        <w:pStyle w:val="Default"/>
        <w:jc w:val="both"/>
        <w:rPr>
          <w:color w:val="auto"/>
          <w:sz w:val="22"/>
          <w:szCs w:val="22"/>
        </w:rPr>
      </w:pPr>
      <w:r w:rsidRPr="007E4260">
        <w:rPr>
          <w:color w:val="auto"/>
          <w:sz w:val="22"/>
          <w:szCs w:val="22"/>
        </w:rPr>
        <w:t>13</w:t>
      </w:r>
      <w:r w:rsidR="003605F9" w:rsidRPr="007E4260">
        <w:rPr>
          <w:color w:val="auto"/>
          <w:sz w:val="22"/>
          <w:szCs w:val="22"/>
        </w:rPr>
        <w:tab/>
        <w:t xml:space="preserve">IEC 62288 </w:t>
      </w:r>
      <w:proofErr w:type="spellStart"/>
      <w:proofErr w:type="gramStart"/>
      <w:r w:rsidR="00FF79D6">
        <w:rPr>
          <w:color w:val="auto"/>
          <w:sz w:val="22"/>
          <w:szCs w:val="22"/>
        </w:rPr>
        <w:t>ed</w:t>
      </w:r>
      <w:proofErr w:type="spellEnd"/>
      <w:proofErr w:type="gramEnd"/>
      <w:r w:rsidR="00FF79D6">
        <w:rPr>
          <w:color w:val="auto"/>
          <w:sz w:val="22"/>
          <w:szCs w:val="22"/>
        </w:rPr>
        <w:t xml:space="preserve"> 2, Presentation of n</w:t>
      </w:r>
      <w:r w:rsidR="00671FE9" w:rsidRPr="007E4260">
        <w:rPr>
          <w:color w:val="auto"/>
          <w:sz w:val="22"/>
          <w:szCs w:val="22"/>
        </w:rPr>
        <w:t>avigation related information, Annex A para 5.4</w:t>
      </w:r>
      <w:r w:rsidR="003605F9" w:rsidRPr="007E4260">
        <w:rPr>
          <w:color w:val="auto"/>
          <w:sz w:val="22"/>
          <w:szCs w:val="22"/>
        </w:rPr>
        <w:t xml:space="preserve"> </w:t>
      </w:r>
      <w:r w:rsidR="00671FE9" w:rsidRPr="007E4260">
        <w:rPr>
          <w:color w:val="auto"/>
          <w:sz w:val="22"/>
          <w:szCs w:val="22"/>
        </w:rPr>
        <w:t>conta</w:t>
      </w:r>
      <w:r w:rsidR="00FF79D6">
        <w:rPr>
          <w:color w:val="auto"/>
          <w:sz w:val="22"/>
          <w:szCs w:val="22"/>
        </w:rPr>
        <w:t>ins information related to the d</w:t>
      </w:r>
      <w:r w:rsidR="00671FE9" w:rsidRPr="007E4260">
        <w:rPr>
          <w:color w:val="auto"/>
          <w:sz w:val="22"/>
          <w:szCs w:val="22"/>
        </w:rPr>
        <w:t>isplay of MSI which might be useful when drafting the Guidelines</w:t>
      </w:r>
      <w:r w:rsidR="00D34680" w:rsidRPr="007E4260">
        <w:rPr>
          <w:color w:val="auto"/>
          <w:sz w:val="22"/>
          <w:szCs w:val="22"/>
        </w:rPr>
        <w:t>.</w:t>
      </w:r>
    </w:p>
    <w:p w:rsidR="00D85060" w:rsidRPr="007E4260" w:rsidRDefault="00D85060" w:rsidP="003073F7">
      <w:pPr>
        <w:pStyle w:val="Default"/>
        <w:rPr>
          <w:b/>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 xml:space="preserve">Output </w:t>
      </w:r>
    </w:p>
    <w:p w:rsidR="00A95293" w:rsidRPr="007E4260" w:rsidRDefault="00A95293" w:rsidP="003073F7">
      <w:pPr>
        <w:pStyle w:val="Default"/>
        <w:rPr>
          <w:b/>
          <w:color w:val="auto"/>
          <w:sz w:val="22"/>
          <w:szCs w:val="22"/>
        </w:rPr>
      </w:pPr>
    </w:p>
    <w:p w:rsidR="00CA15E1" w:rsidRPr="007E4260" w:rsidRDefault="007E4260" w:rsidP="00CA15E1">
      <w:pPr>
        <w:jc w:val="both"/>
      </w:pPr>
      <w:r w:rsidRPr="007E4260">
        <w:t>14</w:t>
      </w:r>
      <w:r w:rsidR="00CA15E1" w:rsidRPr="007E4260">
        <w:tab/>
        <w:t>The output in SMART terms is as follows:</w:t>
      </w:r>
    </w:p>
    <w:p w:rsidR="00CA15E1" w:rsidRPr="007E4260" w:rsidRDefault="00CA15E1" w:rsidP="00CA15E1">
      <w:pPr>
        <w:jc w:val="both"/>
      </w:pPr>
    </w:p>
    <w:p w:rsidR="00CA15E1" w:rsidRPr="007E4260" w:rsidRDefault="00CA15E1" w:rsidP="00CA15E1">
      <w:pPr>
        <w:ind w:left="1440" w:hanging="720"/>
        <w:jc w:val="both"/>
      </w:pPr>
      <w:r w:rsidRPr="007E4260">
        <w:t>.1</w:t>
      </w:r>
      <w:r w:rsidRPr="007E4260">
        <w:tab/>
        <w:t xml:space="preserve">The output in this case is the preparation of Draft Guidelines </w:t>
      </w:r>
      <w:r w:rsidR="00157A74" w:rsidRPr="007E4260">
        <w:t>for</w:t>
      </w:r>
      <w:r w:rsidR="00157A74" w:rsidRPr="007E4260">
        <w:rPr>
          <w:rFonts w:cs="Arial"/>
          <w:lang w:val="en-US"/>
        </w:rPr>
        <w:t xml:space="preserve"> the harmonized display of navigation information received via communications equipment</w:t>
      </w:r>
      <w:r w:rsidR="00091985" w:rsidRPr="007E4260">
        <w:rPr>
          <w:rFonts w:cs="Arial"/>
          <w:lang w:val="en-US"/>
        </w:rPr>
        <w:t>;</w:t>
      </w:r>
    </w:p>
    <w:p w:rsidR="00CA15E1" w:rsidRPr="007E4260" w:rsidRDefault="00CA15E1" w:rsidP="00CA15E1">
      <w:pPr>
        <w:ind w:left="720"/>
        <w:jc w:val="both"/>
      </w:pPr>
    </w:p>
    <w:p w:rsidR="00CA15E1" w:rsidRPr="007E4260" w:rsidRDefault="00CA15E1" w:rsidP="00CA15E1">
      <w:pPr>
        <w:ind w:left="1440" w:hanging="720"/>
        <w:jc w:val="both"/>
      </w:pPr>
      <w:r w:rsidRPr="007E4260">
        <w:t>.2</w:t>
      </w:r>
      <w:r w:rsidRPr="007E4260">
        <w:tab/>
        <w:t>The output will be a completed draft, approved by the NCSR Sub-Committee and presented to MSC for final approval;</w:t>
      </w:r>
    </w:p>
    <w:p w:rsidR="00CA15E1" w:rsidRPr="007E4260" w:rsidRDefault="00CA15E1" w:rsidP="00CA15E1">
      <w:pPr>
        <w:ind w:left="720"/>
        <w:jc w:val="both"/>
      </w:pPr>
    </w:p>
    <w:p w:rsidR="00CA15E1" w:rsidRPr="007E4260" w:rsidRDefault="00CA15E1" w:rsidP="00CA15E1">
      <w:pPr>
        <w:ind w:left="1440" w:hanging="720"/>
        <w:jc w:val="both"/>
      </w:pPr>
      <w:r w:rsidRPr="007E4260">
        <w:t>.3</w:t>
      </w:r>
      <w:r w:rsidRPr="007E4260">
        <w:tab/>
        <w:t>The NCSR Sub-Committee can work on the output based on substantive proposals from Member Governments or organizations</w:t>
      </w:r>
      <w:r w:rsidR="00157A74" w:rsidRPr="007E4260">
        <w:t>,</w:t>
      </w:r>
      <w:r w:rsidRPr="007E4260">
        <w:t xml:space="preserve"> </w:t>
      </w:r>
      <w:r w:rsidR="00157A74" w:rsidRPr="007E4260">
        <w:t xml:space="preserve">including the work already done by IEC TC80 in IEC 62288 ed2, </w:t>
      </w:r>
      <w:r w:rsidRPr="007E4260">
        <w:t>with only detailed drafting work required; and</w:t>
      </w:r>
    </w:p>
    <w:p w:rsidR="00CA15E1" w:rsidRPr="007E4260" w:rsidRDefault="00CA15E1" w:rsidP="00CA15E1">
      <w:pPr>
        <w:ind w:left="720"/>
        <w:jc w:val="both"/>
      </w:pPr>
    </w:p>
    <w:p w:rsidR="00CA15E1" w:rsidRPr="007E4260" w:rsidRDefault="00CA15E1" w:rsidP="00CA15E1">
      <w:pPr>
        <w:ind w:left="1440" w:hanging="720"/>
        <w:jc w:val="both"/>
      </w:pPr>
      <w:r w:rsidRPr="007E4260">
        <w:t>.4</w:t>
      </w:r>
      <w:r w:rsidRPr="007E4260">
        <w:tab/>
        <w:t>The output is anticipated to be achievable within two sessions of the NCSR Sub-Committee in order to complete the draft. It is proposed that the work is planned fo</w:t>
      </w:r>
      <w:r w:rsidR="00157A74" w:rsidRPr="007E4260">
        <w:t>r the 2016-2017 biennium (NCSR 3 and NCSR 4</w:t>
      </w:r>
      <w:r w:rsidRPr="007E4260">
        <w:t>) giving time for Member Governments and organizations to prepare inputs, and also in order to divide the workload for the NCSR Sub-Committee.</w:t>
      </w:r>
    </w:p>
    <w:p w:rsidR="00CA15E1" w:rsidRPr="007E4260" w:rsidRDefault="00CA15E1" w:rsidP="00671FE9"/>
    <w:p w:rsidR="0080450D" w:rsidRPr="007E4260" w:rsidRDefault="007E4260" w:rsidP="0080450D">
      <w:pPr>
        <w:jc w:val="both"/>
      </w:pPr>
      <w:r w:rsidRPr="007E4260">
        <w:t>15</w:t>
      </w:r>
      <w:r w:rsidR="00671FE9" w:rsidRPr="007E4260">
        <w:tab/>
      </w:r>
      <w:r w:rsidR="0080450D" w:rsidRPr="007E4260">
        <w:t xml:space="preserve">The proposal is consistent with the objectives of the Organization, and is consistent with the human element guidance and principles set out in resolution </w:t>
      </w:r>
      <w:proofErr w:type="gramStart"/>
      <w:r w:rsidR="0080450D" w:rsidRPr="007E4260">
        <w:t>A.947(</w:t>
      </w:r>
      <w:proofErr w:type="gramEnd"/>
      <w:r w:rsidR="0080450D" w:rsidRPr="007E4260">
        <w:t>23). The completed human factors checklist from MSC-MEP</w:t>
      </w:r>
      <w:r w:rsidR="0080450D">
        <w:t xml:space="preserve">C.7/Circ.1, as </w:t>
      </w:r>
      <w:r w:rsidR="0080450D" w:rsidRPr="007E4260">
        <w:rPr>
          <w:rFonts w:cs="Arial"/>
        </w:rPr>
        <w:t>referred to in MSC-MEPC.1/Circ.4/Rev.3</w:t>
      </w:r>
      <w:r w:rsidR="0080450D">
        <w:rPr>
          <w:rFonts w:cs="Arial"/>
        </w:rPr>
        <w:t xml:space="preserve">, </w:t>
      </w:r>
      <w:r w:rsidR="0080450D" w:rsidRPr="007E4260">
        <w:t>is set out in Annex 8.</w:t>
      </w:r>
    </w:p>
    <w:p w:rsidR="0080450D" w:rsidRPr="007E4260" w:rsidRDefault="0080450D" w:rsidP="0080450D">
      <w:r w:rsidRPr="007E4260">
        <w:tab/>
      </w:r>
    </w:p>
    <w:p w:rsidR="0080450D" w:rsidRDefault="0080450D" w:rsidP="0080450D">
      <w:pPr>
        <w:jc w:val="both"/>
      </w:pPr>
      <w:r>
        <w:t>16</w:t>
      </w:r>
      <w:r w:rsidRPr="007E4260">
        <w:tab/>
        <w:t xml:space="preserve">The proposal has also been made with reference to Administrative Requirements and Burdens </w:t>
      </w:r>
      <w:r w:rsidRPr="007E4260">
        <w:rPr>
          <w:rFonts w:cs="Arial"/>
        </w:rPr>
        <w:t>in accordance with MSC-MEPC.1/Circ.4/Rev.</w:t>
      </w:r>
      <w:r>
        <w:rPr>
          <w:rFonts w:cs="Arial"/>
        </w:rPr>
        <w:t>3</w:t>
      </w:r>
      <w:r w:rsidRPr="007E4260">
        <w:t xml:space="preserve"> and the</w:t>
      </w:r>
      <w:r>
        <w:t xml:space="preserve"> checklist is set out in Annex </w:t>
      </w:r>
      <w:r w:rsidRPr="007E4260">
        <w:t>9.</w:t>
      </w:r>
    </w:p>
    <w:p w:rsidR="0080450D" w:rsidRPr="007E4260" w:rsidRDefault="0080450D" w:rsidP="0080450D">
      <w:pPr>
        <w:jc w:val="both"/>
        <w:rPr>
          <w:rFonts w:cs="Arial"/>
          <w:b/>
        </w:rPr>
      </w:pPr>
    </w:p>
    <w:p w:rsidR="00E91304" w:rsidRPr="007E4260" w:rsidRDefault="00E91304" w:rsidP="0080450D">
      <w:pPr>
        <w:rPr>
          <w:b/>
        </w:rPr>
      </w:pPr>
      <w:r w:rsidRPr="007E4260">
        <w:rPr>
          <w:b/>
        </w:rPr>
        <w:lastRenderedPageBreak/>
        <w:t>Priority Urgency</w:t>
      </w:r>
    </w:p>
    <w:p w:rsidR="00A95293" w:rsidRPr="007E4260" w:rsidRDefault="00A95293" w:rsidP="003073F7">
      <w:pPr>
        <w:pStyle w:val="Default"/>
        <w:rPr>
          <w:b/>
          <w:color w:val="auto"/>
          <w:sz w:val="22"/>
          <w:szCs w:val="22"/>
        </w:rPr>
      </w:pPr>
    </w:p>
    <w:p w:rsidR="00A95293" w:rsidRPr="005D18CA" w:rsidRDefault="007E4260" w:rsidP="003073F7">
      <w:pPr>
        <w:pStyle w:val="Default"/>
        <w:rPr>
          <w:color w:val="auto"/>
          <w:sz w:val="22"/>
          <w:szCs w:val="22"/>
        </w:rPr>
      </w:pPr>
      <w:r w:rsidRPr="007E4260">
        <w:rPr>
          <w:color w:val="auto"/>
          <w:sz w:val="22"/>
          <w:szCs w:val="22"/>
        </w:rPr>
        <w:t>17</w:t>
      </w:r>
      <w:r w:rsidR="00A95293" w:rsidRPr="007E4260">
        <w:rPr>
          <w:color w:val="auto"/>
          <w:sz w:val="22"/>
          <w:szCs w:val="22"/>
        </w:rPr>
        <w:tab/>
      </w:r>
      <w:r w:rsidR="00651CB2" w:rsidRPr="007E4260">
        <w:rPr>
          <w:color w:val="auto"/>
          <w:sz w:val="22"/>
          <w:szCs w:val="22"/>
        </w:rPr>
        <w:t>High</w:t>
      </w:r>
      <w:r w:rsidR="00D34680" w:rsidRPr="005D18CA">
        <w:rPr>
          <w:color w:val="auto"/>
          <w:sz w:val="22"/>
          <w:szCs w:val="22"/>
        </w:rPr>
        <w:t>.</w:t>
      </w:r>
      <w:r w:rsidR="005D18CA" w:rsidRPr="005D18CA">
        <w:rPr>
          <w:color w:val="auto"/>
          <w:sz w:val="22"/>
          <w:szCs w:val="22"/>
        </w:rPr>
        <w:t xml:space="preserve"> </w:t>
      </w:r>
      <w:r w:rsidR="005D18CA" w:rsidRPr="005D18CA">
        <w:rPr>
          <w:sz w:val="22"/>
          <w:szCs w:val="22"/>
        </w:rPr>
        <w:t>High prioritised outputs will be further developed by Norway as proposed in MSC 94/18/10, para 9.</w:t>
      </w:r>
    </w:p>
    <w:p w:rsidR="00E91304" w:rsidRPr="007E4260" w:rsidRDefault="00E91304" w:rsidP="003073F7">
      <w:pPr>
        <w:pStyle w:val="Default"/>
        <w:rPr>
          <w:b/>
          <w:color w:val="auto"/>
          <w:sz w:val="22"/>
          <w:szCs w:val="22"/>
        </w:rPr>
      </w:pPr>
    </w:p>
    <w:p w:rsidR="00E91304" w:rsidRPr="007E4260" w:rsidRDefault="00E91304" w:rsidP="003073F7">
      <w:pPr>
        <w:pStyle w:val="Default"/>
        <w:rPr>
          <w:b/>
          <w:color w:val="auto"/>
          <w:sz w:val="22"/>
          <w:szCs w:val="22"/>
        </w:rPr>
      </w:pPr>
      <w:r w:rsidRPr="007E4260">
        <w:rPr>
          <w:b/>
          <w:color w:val="auto"/>
          <w:sz w:val="22"/>
          <w:szCs w:val="22"/>
        </w:rPr>
        <w:t>Action requested</w:t>
      </w:r>
    </w:p>
    <w:p w:rsidR="00A95293" w:rsidRPr="007E4260" w:rsidRDefault="00A95293" w:rsidP="003073F7">
      <w:pPr>
        <w:pStyle w:val="Default"/>
        <w:rPr>
          <w:b/>
          <w:color w:val="auto"/>
          <w:sz w:val="22"/>
          <w:szCs w:val="22"/>
        </w:rPr>
      </w:pPr>
    </w:p>
    <w:p w:rsidR="004B5E8C" w:rsidRPr="007E4260" w:rsidRDefault="007E4260" w:rsidP="004B5E8C">
      <w:pPr>
        <w:jc w:val="both"/>
      </w:pPr>
      <w:r w:rsidRPr="007E4260">
        <w:t>18</w:t>
      </w:r>
      <w:r w:rsidR="00A95293" w:rsidRPr="007E4260">
        <w:tab/>
      </w:r>
      <w:r w:rsidR="004B5E8C" w:rsidRPr="007E4260">
        <w:t xml:space="preserve">The Committee is requested to include in the 2016-2017 biennial agenda of the NCSR Sub-Committee and the provisional agenda of NCSR3, an output on </w:t>
      </w:r>
      <w:r w:rsidR="004B5E8C" w:rsidRPr="007E4260">
        <w:rPr>
          <w:rFonts w:cs="Arial"/>
          <w:lang w:val="en-US"/>
        </w:rPr>
        <w:t>Guidelines for the harmonized display of navigation information received via communications equipment</w:t>
      </w:r>
      <w:r w:rsidR="004B5E8C" w:rsidRPr="007E4260">
        <w:t xml:space="preserve"> </w:t>
      </w:r>
    </w:p>
    <w:p w:rsidR="00E91304" w:rsidRPr="007E4260" w:rsidRDefault="00E91304" w:rsidP="004B5E8C">
      <w:pPr>
        <w:pStyle w:val="Default"/>
        <w:jc w:val="both"/>
      </w:pPr>
    </w:p>
    <w:p w:rsidR="00234807" w:rsidRPr="007E4260" w:rsidRDefault="00234807" w:rsidP="003073F7">
      <w:pPr>
        <w:spacing w:before="1" w:line="280" w:lineRule="exact"/>
        <w:rPr>
          <w:rFonts w:cs="Arial"/>
        </w:rPr>
      </w:pPr>
    </w:p>
    <w:p w:rsidR="00234807" w:rsidRPr="007E4260" w:rsidRDefault="00234807" w:rsidP="003073F7">
      <w:pPr>
        <w:spacing w:before="1" w:line="280" w:lineRule="exact"/>
        <w:rPr>
          <w:rFonts w:cs="Arial"/>
        </w:rPr>
      </w:pPr>
    </w:p>
    <w:p w:rsidR="00234807" w:rsidRPr="007E4260" w:rsidRDefault="00234807" w:rsidP="003073F7">
      <w:pPr>
        <w:spacing w:before="1" w:line="280" w:lineRule="exact"/>
        <w:rPr>
          <w:rFonts w:cs="Arial"/>
        </w:rPr>
      </w:pPr>
    </w:p>
    <w:p w:rsidR="00234807" w:rsidRPr="007E4260" w:rsidRDefault="00234807" w:rsidP="003073F7">
      <w:pPr>
        <w:spacing w:before="1" w:line="280" w:lineRule="exact"/>
        <w:rPr>
          <w:rFonts w:cs="Arial"/>
        </w:rPr>
      </w:pPr>
    </w:p>
    <w:p w:rsidR="00234807" w:rsidRPr="007E4260" w:rsidRDefault="00234807" w:rsidP="003073F7">
      <w:pPr>
        <w:spacing w:before="1" w:line="280" w:lineRule="exact"/>
        <w:rPr>
          <w:rFonts w:cs="Arial"/>
        </w:rPr>
      </w:pPr>
    </w:p>
    <w:p w:rsidR="00234807" w:rsidRPr="007E4260" w:rsidRDefault="00234807" w:rsidP="003073F7">
      <w:pPr>
        <w:spacing w:before="1" w:line="280" w:lineRule="exact"/>
        <w:rPr>
          <w:rFonts w:cs="Arial"/>
        </w:rPr>
        <w:sectPr w:rsidR="00234807" w:rsidRPr="007E4260" w:rsidSect="000F4736">
          <w:footerReference w:type="even" r:id="rId16"/>
          <w:pgSz w:w="11920" w:h="16840"/>
          <w:pgMar w:top="1440" w:right="1440" w:bottom="1440" w:left="1440" w:header="709" w:footer="709" w:gutter="0"/>
          <w:cols w:space="720"/>
          <w:docGrid w:linePitch="299"/>
        </w:sectPr>
      </w:pPr>
    </w:p>
    <w:p w:rsidR="00234807" w:rsidRPr="007E4260" w:rsidRDefault="00BA731B" w:rsidP="003073F7">
      <w:pPr>
        <w:spacing w:before="1" w:line="280" w:lineRule="exact"/>
        <w:jc w:val="center"/>
        <w:rPr>
          <w:rFonts w:cs="Arial"/>
          <w:b/>
        </w:rPr>
      </w:pPr>
      <w:r w:rsidRPr="007E4260">
        <w:rPr>
          <w:rFonts w:cs="Arial"/>
          <w:b/>
        </w:rPr>
        <w:lastRenderedPageBreak/>
        <w:t>Annex 6</w:t>
      </w:r>
    </w:p>
    <w:p w:rsidR="00234807" w:rsidRPr="007E4260" w:rsidRDefault="00BA731B" w:rsidP="003073F7">
      <w:pPr>
        <w:spacing w:before="1" w:line="280" w:lineRule="exact"/>
        <w:jc w:val="center"/>
        <w:rPr>
          <w:rFonts w:cs="Arial"/>
          <w:b/>
        </w:rPr>
      </w:pPr>
      <w:r w:rsidRPr="007E4260">
        <w:rPr>
          <w:rFonts w:cs="Arial"/>
          <w:b/>
        </w:rPr>
        <w:t>Output 6</w:t>
      </w:r>
    </w:p>
    <w:p w:rsidR="00234807" w:rsidRPr="007E4260" w:rsidRDefault="00234807" w:rsidP="003073F7">
      <w:pPr>
        <w:spacing w:before="1" w:line="280" w:lineRule="exact"/>
        <w:rPr>
          <w:rFonts w:cs="Arial"/>
        </w:rPr>
      </w:pPr>
    </w:p>
    <w:p w:rsidR="00876783" w:rsidRDefault="00876783" w:rsidP="00876783">
      <w:pPr>
        <w:pStyle w:val="Default"/>
        <w:rPr>
          <w:b/>
          <w:color w:val="auto"/>
          <w:sz w:val="22"/>
          <w:szCs w:val="22"/>
        </w:rPr>
      </w:pPr>
      <w:r>
        <w:rPr>
          <w:b/>
          <w:color w:val="auto"/>
          <w:sz w:val="22"/>
          <w:szCs w:val="22"/>
        </w:rPr>
        <w:t>Description</w:t>
      </w:r>
    </w:p>
    <w:p w:rsidR="00876783" w:rsidRDefault="00876783" w:rsidP="00876783">
      <w:pPr>
        <w:jc w:val="both"/>
        <w:rPr>
          <w:rFonts w:cs="Arial"/>
        </w:rPr>
      </w:pPr>
      <w:r>
        <w:rPr>
          <w:b/>
        </w:rPr>
        <w:tab/>
      </w:r>
    </w:p>
    <w:p w:rsidR="00876783" w:rsidRDefault="00876783" w:rsidP="00876783">
      <w:pPr>
        <w:pStyle w:val="PlainText"/>
        <w:jc w:val="both"/>
        <w:rPr>
          <w:rFonts w:ascii="Arial" w:hAnsi="Arial" w:cs="Arial"/>
        </w:rPr>
      </w:pPr>
      <w:r>
        <w:rPr>
          <w:rFonts w:ascii="Arial" w:hAnsi="Arial" w:cs="Arial"/>
        </w:rPr>
        <w:t>1</w:t>
      </w:r>
      <w:r>
        <w:rPr>
          <w:rFonts w:ascii="Arial" w:hAnsi="Arial" w:cs="Arial"/>
        </w:rPr>
        <w:tab/>
        <w:t xml:space="preserve"> Consideration of reports on development and implementation of Maritime Service Portfolios (MSPs) (and other e-navigation reports) from Member States and International Organizations.</w:t>
      </w:r>
    </w:p>
    <w:p w:rsidR="00876783" w:rsidRDefault="00876783" w:rsidP="00876783">
      <w:pPr>
        <w:pStyle w:val="PlainText"/>
        <w:rPr>
          <w:rFonts w:ascii="Arial" w:hAnsi="Arial" w:cs="Arial"/>
        </w:rPr>
      </w:pPr>
    </w:p>
    <w:p w:rsidR="00876783" w:rsidRDefault="00876783" w:rsidP="00876783">
      <w:pPr>
        <w:pStyle w:val="PlainText"/>
        <w:jc w:val="both"/>
        <w:rPr>
          <w:rFonts w:ascii="Arial" w:hAnsi="Arial" w:cs="Arial"/>
        </w:rPr>
      </w:pPr>
      <w:r>
        <w:rPr>
          <w:rFonts w:ascii="Arial" w:hAnsi="Arial" w:cs="Arial"/>
        </w:rPr>
        <w:t>2</w:t>
      </w:r>
      <w:r>
        <w:rPr>
          <w:rFonts w:ascii="Arial" w:hAnsi="Arial" w:cs="Arial"/>
        </w:rPr>
        <w:tab/>
        <w:t>This output should not only allow IMO to provide the “leading and coordinating role” but also the possibility of considering reports on e-navigation development and implementation of MSPs and reports on e-navigation issues from  Member States and international organizations, including proposals to deal with the remaining non-prioritized potential e-navigation solutions.</w:t>
      </w:r>
    </w:p>
    <w:p w:rsidR="00876783" w:rsidRDefault="00876783" w:rsidP="00876783">
      <w:pPr>
        <w:jc w:val="both"/>
        <w:rPr>
          <w:rFonts w:cs="Arial"/>
          <w:b/>
        </w:rPr>
      </w:pPr>
    </w:p>
    <w:p w:rsidR="00876783" w:rsidRDefault="00876783" w:rsidP="00876783">
      <w:pPr>
        <w:pStyle w:val="Default"/>
        <w:rPr>
          <w:b/>
          <w:color w:val="auto"/>
          <w:sz w:val="22"/>
          <w:szCs w:val="22"/>
        </w:rPr>
      </w:pPr>
      <w:r>
        <w:rPr>
          <w:b/>
          <w:color w:val="auto"/>
          <w:sz w:val="22"/>
          <w:szCs w:val="22"/>
        </w:rPr>
        <w:t>Background</w:t>
      </w:r>
    </w:p>
    <w:p w:rsidR="00876783" w:rsidRDefault="00876783" w:rsidP="00876783">
      <w:pPr>
        <w:pStyle w:val="Default"/>
        <w:rPr>
          <w:b/>
          <w:color w:val="auto"/>
          <w:sz w:val="22"/>
          <w:szCs w:val="22"/>
        </w:rPr>
      </w:pPr>
    </w:p>
    <w:p w:rsidR="00876783" w:rsidRDefault="00876783" w:rsidP="00876783">
      <w:pPr>
        <w:pStyle w:val="Default"/>
        <w:jc w:val="both"/>
        <w:rPr>
          <w:strike/>
          <w:color w:val="auto"/>
          <w:sz w:val="22"/>
          <w:szCs w:val="22"/>
        </w:rPr>
      </w:pPr>
      <w:r>
        <w:rPr>
          <w:color w:val="auto"/>
          <w:sz w:val="22"/>
          <w:szCs w:val="22"/>
        </w:rPr>
        <w:t>3</w:t>
      </w:r>
      <w:r>
        <w:rPr>
          <w:color w:val="auto"/>
          <w:sz w:val="22"/>
          <w:szCs w:val="22"/>
        </w:rPr>
        <w:tab/>
        <w:t>As a result of the e-navigation user needs, and gap analysis processes, one of the prioritised solutions centres on MSPs. The MSPs provide the definitive basis for the relationship between ship and shore under e-navigation.  In order to ensure that shore based services are harmonised and compatible internationally, the types of services need to be properly reviewed, particularly when new services are developed.  This is analogous to the work already undertaken by MSC and NCSR on routeing measures and ship reporting.  Several MSP initiatives are ongoing in regional projects and in order that a global solution can work, guidelines are needed from the relevant International Organizations.</w:t>
      </w:r>
    </w:p>
    <w:p w:rsidR="00876783" w:rsidRDefault="00876783" w:rsidP="00876783">
      <w:pPr>
        <w:pStyle w:val="Default"/>
        <w:rPr>
          <w:b/>
          <w:color w:val="auto"/>
          <w:sz w:val="22"/>
          <w:szCs w:val="22"/>
        </w:rPr>
      </w:pPr>
    </w:p>
    <w:p w:rsidR="00876783" w:rsidRDefault="00876783" w:rsidP="00876783">
      <w:pPr>
        <w:pStyle w:val="Default"/>
        <w:rPr>
          <w:b/>
          <w:color w:val="auto"/>
          <w:sz w:val="22"/>
          <w:szCs w:val="22"/>
        </w:rPr>
      </w:pPr>
      <w:r>
        <w:rPr>
          <w:b/>
          <w:color w:val="auto"/>
          <w:sz w:val="22"/>
          <w:szCs w:val="22"/>
        </w:rPr>
        <w:t>IMO’s Objectives</w:t>
      </w:r>
    </w:p>
    <w:p w:rsidR="00876783" w:rsidRDefault="00876783" w:rsidP="00876783">
      <w:pPr>
        <w:pStyle w:val="Default"/>
        <w:rPr>
          <w:b/>
          <w:color w:val="auto"/>
          <w:sz w:val="22"/>
          <w:szCs w:val="22"/>
        </w:rPr>
      </w:pPr>
    </w:p>
    <w:p w:rsidR="00876783" w:rsidRDefault="00876783" w:rsidP="00876783">
      <w:pPr>
        <w:jc w:val="both"/>
        <w:rPr>
          <w:b/>
        </w:rPr>
      </w:pPr>
      <w:r>
        <w:t>4</w:t>
      </w:r>
      <w:r>
        <w:tab/>
        <w:t>This planned output is within the scope of IMO’s objectives and is related to the scope of the Strategic Plan as part of the long term e-navigation strategy.  This will ensure that proposals for regional solutions, which will provide services to ships, are harmonised and compatible with global e-navigation solutions.  This would not preclude new and innovative contributions to the MSPs being made but would ensure that such contributions are appropriately scrutinised.</w:t>
      </w:r>
    </w:p>
    <w:p w:rsidR="00876783" w:rsidRDefault="00876783" w:rsidP="00876783">
      <w:pPr>
        <w:pStyle w:val="Default"/>
        <w:rPr>
          <w:b/>
          <w:color w:val="auto"/>
          <w:sz w:val="22"/>
          <w:szCs w:val="22"/>
        </w:rPr>
      </w:pPr>
    </w:p>
    <w:p w:rsidR="00876783" w:rsidRDefault="00876783" w:rsidP="00876783">
      <w:pPr>
        <w:pStyle w:val="Default"/>
        <w:rPr>
          <w:b/>
          <w:color w:val="auto"/>
          <w:sz w:val="22"/>
          <w:szCs w:val="22"/>
        </w:rPr>
      </w:pPr>
      <w:r>
        <w:rPr>
          <w:b/>
          <w:color w:val="auto"/>
          <w:sz w:val="22"/>
          <w:szCs w:val="22"/>
        </w:rPr>
        <w:t>Need</w:t>
      </w:r>
    </w:p>
    <w:p w:rsidR="00876783" w:rsidRDefault="00876783" w:rsidP="00876783">
      <w:pPr>
        <w:pStyle w:val="Default"/>
        <w:rPr>
          <w:b/>
          <w:color w:val="auto"/>
          <w:sz w:val="22"/>
          <w:szCs w:val="22"/>
        </w:rPr>
      </w:pPr>
    </w:p>
    <w:p w:rsidR="00876783" w:rsidRDefault="00876783" w:rsidP="00876783">
      <w:pPr>
        <w:pStyle w:val="Default"/>
        <w:tabs>
          <w:tab w:val="left" w:pos="720"/>
          <w:tab w:val="left" w:pos="1152"/>
        </w:tabs>
        <w:jc w:val="both"/>
        <w:rPr>
          <w:color w:val="auto"/>
          <w:sz w:val="22"/>
          <w:szCs w:val="22"/>
        </w:rPr>
      </w:pPr>
      <w:r>
        <w:rPr>
          <w:color w:val="auto"/>
          <w:sz w:val="22"/>
          <w:szCs w:val="22"/>
        </w:rPr>
        <w:t>5</w:t>
      </w:r>
      <w:r>
        <w:rPr>
          <w:color w:val="auto"/>
          <w:sz w:val="22"/>
          <w:szCs w:val="22"/>
        </w:rPr>
        <w:tab/>
        <w:t>There is a need to harmonise e-navigation services quickly to avoid the establishment of many differing services and systems with resultant regional protocols being adopted.  There is also a need to ensure that the MSPs provide a robust basis for compatibility and interoperability between regionally implemented solutions, services and systems.</w:t>
      </w:r>
    </w:p>
    <w:p w:rsidR="00876783" w:rsidRDefault="00876783" w:rsidP="00876783">
      <w:pPr>
        <w:pStyle w:val="Default"/>
        <w:jc w:val="both"/>
        <w:rPr>
          <w:b/>
          <w:color w:val="auto"/>
          <w:sz w:val="22"/>
          <w:szCs w:val="22"/>
        </w:rPr>
      </w:pPr>
    </w:p>
    <w:p w:rsidR="00876783" w:rsidRDefault="00876783" w:rsidP="00876783">
      <w:pPr>
        <w:pStyle w:val="Default"/>
        <w:jc w:val="both"/>
        <w:rPr>
          <w:b/>
          <w:color w:val="auto"/>
          <w:sz w:val="22"/>
          <w:szCs w:val="22"/>
        </w:rPr>
      </w:pPr>
      <w:r>
        <w:rPr>
          <w:b/>
          <w:color w:val="auto"/>
          <w:sz w:val="22"/>
          <w:szCs w:val="22"/>
        </w:rPr>
        <w:t>Analysis of Issue</w:t>
      </w:r>
    </w:p>
    <w:p w:rsidR="00876783" w:rsidRDefault="00876783" w:rsidP="00876783">
      <w:pPr>
        <w:pStyle w:val="Default"/>
        <w:jc w:val="both"/>
        <w:rPr>
          <w:b/>
          <w:color w:val="auto"/>
          <w:sz w:val="22"/>
          <w:szCs w:val="22"/>
        </w:rPr>
      </w:pPr>
    </w:p>
    <w:p w:rsidR="00876783" w:rsidRDefault="00876783" w:rsidP="00876783">
      <w:pPr>
        <w:pStyle w:val="Default"/>
        <w:jc w:val="both"/>
        <w:rPr>
          <w:color w:val="auto"/>
          <w:sz w:val="22"/>
          <w:szCs w:val="22"/>
        </w:rPr>
      </w:pPr>
      <w:r>
        <w:rPr>
          <w:color w:val="auto"/>
          <w:sz w:val="22"/>
          <w:szCs w:val="22"/>
        </w:rPr>
        <w:t>6</w:t>
      </w:r>
      <w:r>
        <w:rPr>
          <w:color w:val="auto"/>
          <w:sz w:val="22"/>
          <w:szCs w:val="22"/>
        </w:rPr>
        <w:tab/>
        <w:t>MSPs are a key part of the e-navigation strategy as the basis for ship-shore service provision.  Harmonisation of services and systems around the world is a priority.</w:t>
      </w:r>
    </w:p>
    <w:p w:rsidR="00876783" w:rsidRDefault="00876783" w:rsidP="00876783">
      <w:pPr>
        <w:pStyle w:val="Default"/>
        <w:rPr>
          <w:b/>
          <w:color w:val="auto"/>
          <w:sz w:val="22"/>
          <w:szCs w:val="22"/>
        </w:rPr>
      </w:pPr>
    </w:p>
    <w:p w:rsidR="00876783" w:rsidRDefault="00876783" w:rsidP="00876783">
      <w:pPr>
        <w:pStyle w:val="Default"/>
        <w:rPr>
          <w:b/>
          <w:color w:val="auto"/>
          <w:sz w:val="22"/>
          <w:szCs w:val="22"/>
        </w:rPr>
      </w:pPr>
      <w:r>
        <w:rPr>
          <w:b/>
          <w:color w:val="auto"/>
          <w:sz w:val="22"/>
          <w:szCs w:val="22"/>
        </w:rPr>
        <w:t>Analysis of Implications</w:t>
      </w:r>
    </w:p>
    <w:p w:rsidR="00876783" w:rsidRDefault="00876783" w:rsidP="00876783">
      <w:pPr>
        <w:pStyle w:val="Default"/>
        <w:rPr>
          <w:b/>
          <w:color w:val="auto"/>
          <w:sz w:val="22"/>
          <w:szCs w:val="22"/>
        </w:rPr>
      </w:pPr>
    </w:p>
    <w:p w:rsidR="00876783" w:rsidRDefault="00876783" w:rsidP="00876783">
      <w:pPr>
        <w:pStyle w:val="Default"/>
        <w:jc w:val="both"/>
        <w:rPr>
          <w:color w:val="auto"/>
          <w:sz w:val="22"/>
          <w:szCs w:val="22"/>
        </w:rPr>
      </w:pPr>
      <w:r>
        <w:rPr>
          <w:color w:val="auto"/>
          <w:sz w:val="22"/>
          <w:szCs w:val="22"/>
        </w:rPr>
        <w:t xml:space="preserve">7 </w:t>
      </w:r>
      <w:r>
        <w:rPr>
          <w:color w:val="auto"/>
          <w:sz w:val="22"/>
          <w:szCs w:val="22"/>
        </w:rPr>
        <w:tab/>
      </w:r>
      <w:r>
        <w:rPr>
          <w:sz w:val="22"/>
          <w:szCs w:val="22"/>
        </w:rPr>
        <w:t>This proposal does not introduce any significant additional burden (legislative or administrative) to the maritime industry, but proposes that regular reports are received from Member States and International Organizations (such as IHO and IALA), which have taken responsibility for coordinating some parts of e-navigation.</w:t>
      </w:r>
    </w:p>
    <w:p w:rsidR="00876783" w:rsidRDefault="00876783" w:rsidP="00876783">
      <w:pPr>
        <w:pStyle w:val="Default"/>
        <w:rPr>
          <w:b/>
          <w:color w:val="auto"/>
          <w:sz w:val="22"/>
          <w:szCs w:val="22"/>
        </w:rPr>
      </w:pPr>
    </w:p>
    <w:p w:rsidR="00876783" w:rsidRDefault="00876783" w:rsidP="00876783">
      <w:pPr>
        <w:pStyle w:val="Default"/>
        <w:rPr>
          <w:b/>
          <w:color w:val="auto"/>
          <w:sz w:val="22"/>
          <w:szCs w:val="22"/>
        </w:rPr>
      </w:pPr>
      <w:r>
        <w:rPr>
          <w:b/>
          <w:color w:val="auto"/>
          <w:sz w:val="22"/>
          <w:szCs w:val="22"/>
        </w:rPr>
        <w:t xml:space="preserve">Benefits </w:t>
      </w:r>
    </w:p>
    <w:p w:rsidR="00876783" w:rsidRDefault="00876783" w:rsidP="00876783">
      <w:pPr>
        <w:pStyle w:val="Default"/>
        <w:rPr>
          <w:b/>
          <w:color w:val="auto"/>
          <w:sz w:val="22"/>
          <w:szCs w:val="22"/>
        </w:rPr>
      </w:pPr>
    </w:p>
    <w:p w:rsidR="00876783" w:rsidRDefault="00876783" w:rsidP="00876783">
      <w:pPr>
        <w:pStyle w:val="Default"/>
        <w:jc w:val="both"/>
        <w:rPr>
          <w:color w:val="auto"/>
          <w:sz w:val="22"/>
          <w:szCs w:val="22"/>
        </w:rPr>
      </w:pPr>
      <w:r>
        <w:rPr>
          <w:color w:val="auto"/>
          <w:sz w:val="22"/>
          <w:szCs w:val="22"/>
        </w:rPr>
        <w:t>8</w:t>
      </w:r>
      <w:r>
        <w:rPr>
          <w:color w:val="auto"/>
          <w:sz w:val="22"/>
          <w:szCs w:val="22"/>
        </w:rPr>
        <w:tab/>
        <w:t>This process will ensure that IMO retains the leading role in harmonising the implementation of e-navigation and ensuring compatibility and interoperability of regionally implemented solutions. These reports will allow also facilitate Member States being able to monitor the activities of co-operating organizations during the e-navigation implementation phase.</w:t>
      </w:r>
    </w:p>
    <w:p w:rsidR="00876783" w:rsidRDefault="00876783" w:rsidP="00876783">
      <w:pPr>
        <w:pStyle w:val="Default"/>
        <w:rPr>
          <w:b/>
          <w:color w:val="auto"/>
          <w:sz w:val="22"/>
          <w:szCs w:val="22"/>
        </w:rPr>
      </w:pPr>
    </w:p>
    <w:p w:rsidR="00876783" w:rsidRDefault="00876783" w:rsidP="00876783">
      <w:pPr>
        <w:pStyle w:val="Default"/>
        <w:rPr>
          <w:b/>
          <w:color w:val="auto"/>
          <w:sz w:val="22"/>
          <w:szCs w:val="22"/>
        </w:rPr>
      </w:pPr>
      <w:r>
        <w:rPr>
          <w:b/>
          <w:color w:val="auto"/>
          <w:sz w:val="22"/>
          <w:szCs w:val="22"/>
        </w:rPr>
        <w:t>Industry Standards</w:t>
      </w:r>
    </w:p>
    <w:p w:rsidR="00876783" w:rsidRDefault="00876783" w:rsidP="00876783">
      <w:pPr>
        <w:pStyle w:val="Default"/>
        <w:rPr>
          <w:b/>
          <w:color w:val="auto"/>
          <w:sz w:val="22"/>
          <w:szCs w:val="22"/>
        </w:rPr>
      </w:pPr>
    </w:p>
    <w:p w:rsidR="00876783" w:rsidRDefault="00876783" w:rsidP="00876783">
      <w:pPr>
        <w:pStyle w:val="Default"/>
        <w:rPr>
          <w:color w:val="auto"/>
          <w:sz w:val="22"/>
          <w:szCs w:val="22"/>
        </w:rPr>
      </w:pPr>
      <w:r>
        <w:rPr>
          <w:color w:val="auto"/>
          <w:sz w:val="22"/>
          <w:szCs w:val="22"/>
        </w:rPr>
        <w:t>9</w:t>
      </w:r>
      <w:r>
        <w:rPr>
          <w:color w:val="auto"/>
          <w:sz w:val="22"/>
          <w:szCs w:val="22"/>
        </w:rPr>
        <w:tab/>
        <w:t xml:space="preserve">IALA is already taking a </w:t>
      </w:r>
      <w:r w:rsidR="000313D3">
        <w:rPr>
          <w:color w:val="auto"/>
          <w:sz w:val="22"/>
          <w:szCs w:val="22"/>
        </w:rPr>
        <w:t xml:space="preserve">leading role in developing MSPs </w:t>
      </w:r>
      <w:r>
        <w:rPr>
          <w:color w:val="auto"/>
          <w:sz w:val="22"/>
          <w:szCs w:val="22"/>
        </w:rPr>
        <w:t>in cooperation with other organizations, including IHO.</w:t>
      </w:r>
    </w:p>
    <w:p w:rsidR="00876783" w:rsidRDefault="00876783" w:rsidP="00876783">
      <w:pPr>
        <w:pStyle w:val="Default"/>
        <w:rPr>
          <w:b/>
          <w:color w:val="auto"/>
          <w:sz w:val="22"/>
          <w:szCs w:val="22"/>
        </w:rPr>
      </w:pPr>
    </w:p>
    <w:p w:rsidR="00876783" w:rsidRDefault="00876783" w:rsidP="00876783">
      <w:pPr>
        <w:pStyle w:val="Default"/>
        <w:rPr>
          <w:b/>
          <w:color w:val="auto"/>
          <w:sz w:val="22"/>
          <w:szCs w:val="22"/>
        </w:rPr>
      </w:pPr>
      <w:r>
        <w:rPr>
          <w:b/>
          <w:color w:val="auto"/>
          <w:sz w:val="22"/>
          <w:szCs w:val="22"/>
        </w:rPr>
        <w:t>Output</w:t>
      </w:r>
    </w:p>
    <w:p w:rsidR="00876783" w:rsidRDefault="00876783" w:rsidP="00876783">
      <w:pPr>
        <w:rPr>
          <w:rFonts w:cs="Arial"/>
        </w:rPr>
      </w:pPr>
    </w:p>
    <w:p w:rsidR="00876783" w:rsidRDefault="00876783" w:rsidP="00876783">
      <w:pPr>
        <w:jc w:val="both"/>
      </w:pPr>
      <w:r>
        <w:t>10</w:t>
      </w:r>
      <w:r>
        <w:tab/>
        <w:t>The output in SMART terms is as follows:</w:t>
      </w:r>
    </w:p>
    <w:p w:rsidR="00876783" w:rsidRDefault="00876783" w:rsidP="00876783">
      <w:pPr>
        <w:jc w:val="both"/>
      </w:pPr>
    </w:p>
    <w:p w:rsidR="00876783" w:rsidRDefault="00876783" w:rsidP="00876783">
      <w:pPr>
        <w:ind w:left="1440" w:hanging="720"/>
        <w:jc w:val="both"/>
      </w:pPr>
      <w:proofErr w:type="gramStart"/>
      <w:r>
        <w:t>.1</w:t>
      </w:r>
      <w:r>
        <w:tab/>
      </w:r>
      <w:r>
        <w:rPr>
          <w:rFonts w:cs="Arial"/>
        </w:rPr>
        <w:t>Consideration of reports on development and implementation of Maritime Service Portfolios (MSPs) (and other e-navigation reports) from Member States and other International Organizations.</w:t>
      </w:r>
      <w:proofErr w:type="gramEnd"/>
    </w:p>
    <w:p w:rsidR="00876783" w:rsidRDefault="00876783" w:rsidP="00876783">
      <w:pPr>
        <w:ind w:left="720"/>
        <w:jc w:val="both"/>
      </w:pPr>
    </w:p>
    <w:p w:rsidR="00876783" w:rsidRDefault="00876783" w:rsidP="00876783">
      <w:pPr>
        <w:ind w:left="1440" w:hanging="720"/>
        <w:jc w:val="both"/>
      </w:pPr>
      <w:r>
        <w:t>.2</w:t>
      </w:r>
      <w:r>
        <w:tab/>
        <w:t>The output will be regular reports received by the Organisation from Member States and International Organizations as submissions to the Committee and the NCSR Sub-Committee;</w:t>
      </w:r>
    </w:p>
    <w:p w:rsidR="00876783" w:rsidRDefault="00876783" w:rsidP="00876783">
      <w:pPr>
        <w:ind w:left="720"/>
        <w:jc w:val="both"/>
      </w:pPr>
    </w:p>
    <w:p w:rsidR="00876783" w:rsidRDefault="00876783" w:rsidP="00876783">
      <w:pPr>
        <w:ind w:left="1440" w:hanging="720"/>
        <w:jc w:val="both"/>
      </w:pPr>
      <w:r>
        <w:t>.3</w:t>
      </w:r>
      <w:r>
        <w:tab/>
        <w:t>The Committee can review the reports and take action as appropriate; and</w:t>
      </w:r>
    </w:p>
    <w:p w:rsidR="00876783" w:rsidRDefault="00876783" w:rsidP="00876783">
      <w:pPr>
        <w:ind w:left="720"/>
        <w:jc w:val="both"/>
      </w:pPr>
    </w:p>
    <w:p w:rsidR="00876783" w:rsidRDefault="00876783" w:rsidP="00876783">
      <w:pPr>
        <w:ind w:left="1440" w:hanging="720"/>
        <w:jc w:val="both"/>
      </w:pPr>
      <w:r>
        <w:t>.4</w:t>
      </w:r>
      <w:r>
        <w:tab/>
        <w:t>The output is anticipated to be achievable over the next two biennia, 2016–2017 and 2018-2019.</w:t>
      </w:r>
    </w:p>
    <w:p w:rsidR="00876783" w:rsidRDefault="00876783" w:rsidP="00876783"/>
    <w:p w:rsidR="00876783" w:rsidRDefault="00876783" w:rsidP="00876783">
      <w:pPr>
        <w:jc w:val="both"/>
      </w:pPr>
      <w:r>
        <w:t>11</w:t>
      </w:r>
      <w:r>
        <w:tab/>
        <w:t xml:space="preserve"> The proposal is consistent with the objectives of the Organization, and is consistent with the human element guidance and principles set out in resolution </w:t>
      </w:r>
      <w:proofErr w:type="gramStart"/>
      <w:r>
        <w:t>A.947(</w:t>
      </w:r>
      <w:proofErr w:type="gramEnd"/>
      <w:r>
        <w:t xml:space="preserve">23). The completed human factors checklist from MSC-MEPC.7/Circ.1, as </w:t>
      </w:r>
      <w:r>
        <w:rPr>
          <w:rFonts w:cs="Arial"/>
        </w:rPr>
        <w:t xml:space="preserve">referred to in MSC-MEPC.1/Circ.4/Rev.3, </w:t>
      </w:r>
      <w:r>
        <w:t>is set out in Annex 8.</w:t>
      </w:r>
    </w:p>
    <w:p w:rsidR="00876783" w:rsidRDefault="00876783" w:rsidP="00876783">
      <w:r>
        <w:tab/>
      </w:r>
    </w:p>
    <w:p w:rsidR="00876783" w:rsidRDefault="00876783" w:rsidP="00876783">
      <w:pPr>
        <w:jc w:val="both"/>
        <w:rPr>
          <w:rFonts w:cs="Arial"/>
          <w:b/>
        </w:rPr>
      </w:pPr>
      <w:r>
        <w:t>12</w:t>
      </w:r>
      <w:r>
        <w:tab/>
        <w:t xml:space="preserve">The proposal has also been made with reference to Administrative Requirements and Burdens </w:t>
      </w:r>
      <w:r>
        <w:rPr>
          <w:rFonts w:cs="Arial"/>
        </w:rPr>
        <w:t>in accordance with MSC-MEPC.1/Circ.4/Rev.3</w:t>
      </w:r>
      <w:r>
        <w:t xml:space="preserve"> and the checklist is set out in Annex 9.</w:t>
      </w:r>
    </w:p>
    <w:p w:rsidR="00876783" w:rsidRDefault="00876783" w:rsidP="00876783">
      <w:pPr>
        <w:rPr>
          <w:b/>
        </w:rPr>
      </w:pPr>
    </w:p>
    <w:p w:rsidR="00876783" w:rsidRDefault="00876783" w:rsidP="00876783">
      <w:pPr>
        <w:pStyle w:val="Default"/>
        <w:rPr>
          <w:b/>
          <w:color w:val="auto"/>
          <w:sz w:val="22"/>
          <w:szCs w:val="22"/>
        </w:rPr>
      </w:pPr>
      <w:r>
        <w:rPr>
          <w:b/>
          <w:color w:val="auto"/>
          <w:sz w:val="22"/>
          <w:szCs w:val="22"/>
        </w:rPr>
        <w:t>Priority Urgency</w:t>
      </w:r>
    </w:p>
    <w:p w:rsidR="00876783" w:rsidRDefault="00876783" w:rsidP="00876783">
      <w:pPr>
        <w:pStyle w:val="Default"/>
        <w:tabs>
          <w:tab w:val="left" w:pos="1077"/>
        </w:tabs>
        <w:rPr>
          <w:b/>
          <w:color w:val="auto"/>
          <w:sz w:val="22"/>
          <w:szCs w:val="22"/>
        </w:rPr>
      </w:pPr>
      <w:r>
        <w:rPr>
          <w:b/>
          <w:color w:val="auto"/>
          <w:sz w:val="22"/>
          <w:szCs w:val="22"/>
        </w:rPr>
        <w:tab/>
      </w:r>
    </w:p>
    <w:p w:rsidR="00876783" w:rsidRDefault="00876783" w:rsidP="00876783">
      <w:pPr>
        <w:pStyle w:val="Default"/>
        <w:rPr>
          <w:color w:val="auto"/>
          <w:sz w:val="22"/>
          <w:szCs w:val="22"/>
        </w:rPr>
      </w:pPr>
      <w:r>
        <w:rPr>
          <w:color w:val="auto"/>
          <w:sz w:val="22"/>
          <w:szCs w:val="22"/>
        </w:rPr>
        <w:t>13</w:t>
      </w:r>
      <w:r>
        <w:rPr>
          <w:color w:val="auto"/>
          <w:sz w:val="22"/>
          <w:szCs w:val="22"/>
        </w:rPr>
        <w:tab/>
      </w:r>
      <w:r w:rsidR="000313D3">
        <w:rPr>
          <w:color w:val="auto"/>
          <w:sz w:val="22"/>
          <w:szCs w:val="22"/>
        </w:rPr>
        <w:t>This is an o</w:t>
      </w:r>
      <w:r w:rsidR="004D24F6">
        <w:rPr>
          <w:color w:val="auto"/>
          <w:sz w:val="22"/>
          <w:szCs w:val="22"/>
        </w:rPr>
        <w:t>ngoing process.</w:t>
      </w:r>
    </w:p>
    <w:p w:rsidR="00876783" w:rsidRDefault="00876783" w:rsidP="00876783">
      <w:pPr>
        <w:pStyle w:val="Default"/>
        <w:rPr>
          <w:b/>
          <w:color w:val="auto"/>
          <w:sz w:val="22"/>
          <w:szCs w:val="22"/>
        </w:rPr>
      </w:pPr>
    </w:p>
    <w:p w:rsidR="00876783" w:rsidRDefault="00876783" w:rsidP="00876783">
      <w:pPr>
        <w:pStyle w:val="Default"/>
        <w:rPr>
          <w:b/>
          <w:color w:val="auto"/>
          <w:sz w:val="22"/>
          <w:szCs w:val="22"/>
        </w:rPr>
      </w:pPr>
      <w:r>
        <w:rPr>
          <w:b/>
          <w:color w:val="auto"/>
          <w:sz w:val="22"/>
          <w:szCs w:val="22"/>
        </w:rPr>
        <w:t>Action requested</w:t>
      </w:r>
    </w:p>
    <w:p w:rsidR="00876783" w:rsidRDefault="00876783" w:rsidP="00876783">
      <w:pPr>
        <w:pStyle w:val="Default"/>
        <w:rPr>
          <w:b/>
          <w:color w:val="auto"/>
          <w:sz w:val="22"/>
          <w:szCs w:val="22"/>
        </w:rPr>
      </w:pPr>
    </w:p>
    <w:p w:rsidR="00876783" w:rsidRDefault="00876783" w:rsidP="00876783">
      <w:pPr>
        <w:pStyle w:val="Default"/>
        <w:jc w:val="both"/>
        <w:rPr>
          <w:color w:val="auto"/>
          <w:sz w:val="22"/>
          <w:szCs w:val="22"/>
        </w:rPr>
      </w:pPr>
      <w:r>
        <w:rPr>
          <w:color w:val="auto"/>
          <w:sz w:val="22"/>
          <w:szCs w:val="22"/>
        </w:rPr>
        <w:t>14</w:t>
      </w:r>
      <w:r>
        <w:rPr>
          <w:color w:val="auto"/>
          <w:sz w:val="22"/>
          <w:szCs w:val="22"/>
        </w:rPr>
        <w:tab/>
        <w:t xml:space="preserve">The Committee is requested to include in the 2016-2017 biennial agenda of the NCSR Sub-Committee and the provisional agenda for NCSR 3, an output on </w:t>
      </w:r>
      <w:r w:rsidR="000313D3" w:rsidRPr="000313D3">
        <w:rPr>
          <w:sz w:val="22"/>
          <w:szCs w:val="22"/>
        </w:rPr>
        <w:t xml:space="preserve">Consideration of reports on development and implementation of Maritime Service Portfolios (MSPs) (and other e-navigation reports) </w:t>
      </w:r>
      <w:r>
        <w:rPr>
          <w:sz w:val="22"/>
          <w:szCs w:val="22"/>
        </w:rPr>
        <w:t>from Member States and other International Organizations for two sessions and to also consider including it on the post biennial Agenda of the Committee until 2019 as the time-line for the approved SIP is for 2016-2019.</w:t>
      </w:r>
    </w:p>
    <w:p w:rsidR="003073F7" w:rsidRPr="007E4260" w:rsidRDefault="003073F7" w:rsidP="003073F7">
      <w:pPr>
        <w:spacing w:before="1" w:line="280" w:lineRule="exact"/>
        <w:rPr>
          <w:rFonts w:cs="Arial"/>
        </w:rPr>
        <w:sectPr w:rsidR="003073F7" w:rsidRPr="007E4260" w:rsidSect="000F4736">
          <w:pgSz w:w="11920" w:h="16840"/>
          <w:pgMar w:top="1440" w:right="1440" w:bottom="1440" w:left="1440" w:header="709" w:footer="709" w:gutter="0"/>
          <w:cols w:space="720"/>
          <w:docGrid w:linePitch="299"/>
        </w:sectPr>
      </w:pPr>
    </w:p>
    <w:p w:rsidR="003073F7" w:rsidRPr="007E4260" w:rsidRDefault="00BA731B" w:rsidP="003073F7">
      <w:pPr>
        <w:pStyle w:val="Default"/>
        <w:jc w:val="center"/>
        <w:rPr>
          <w:b/>
          <w:sz w:val="22"/>
          <w:szCs w:val="22"/>
        </w:rPr>
      </w:pPr>
      <w:r w:rsidRPr="007E4260">
        <w:rPr>
          <w:b/>
          <w:sz w:val="22"/>
          <w:szCs w:val="22"/>
        </w:rPr>
        <w:lastRenderedPageBreak/>
        <w:t>Annex 7</w:t>
      </w:r>
    </w:p>
    <w:p w:rsidR="003073F7" w:rsidRPr="007E4260" w:rsidRDefault="003073F7" w:rsidP="003073F7">
      <w:pPr>
        <w:pStyle w:val="Default"/>
        <w:ind w:left="1440" w:hanging="720"/>
        <w:jc w:val="both"/>
        <w:rPr>
          <w:sz w:val="22"/>
          <w:szCs w:val="22"/>
        </w:rPr>
      </w:pPr>
    </w:p>
    <w:p w:rsidR="003073F7" w:rsidRPr="007E4260" w:rsidRDefault="003073F7" w:rsidP="00873DED">
      <w:pPr>
        <w:jc w:val="center"/>
        <w:rPr>
          <w:rFonts w:cs="Arial"/>
          <w:b/>
        </w:rPr>
      </w:pPr>
      <w:r w:rsidRPr="007E4260">
        <w:rPr>
          <w:rFonts w:cs="Arial"/>
          <w:b/>
        </w:rPr>
        <w:t>Tables describing the 5 Solutions and the original tasks showing the proposed revision and merging of tasks</w:t>
      </w:r>
    </w:p>
    <w:p w:rsidR="003073F7" w:rsidRPr="007E4260" w:rsidRDefault="003073F7" w:rsidP="003073F7">
      <w:pPr>
        <w:jc w:val="both"/>
        <w:rPr>
          <w:rFonts w:cs="Arial"/>
        </w:rPr>
      </w:pPr>
    </w:p>
    <w:p w:rsidR="003073F7" w:rsidRPr="007E4260" w:rsidRDefault="003073F7" w:rsidP="003073F7">
      <w:pPr>
        <w:jc w:val="both"/>
        <w:rPr>
          <w:rFonts w:cs="Arial"/>
        </w:rPr>
      </w:pPr>
      <w:r w:rsidRPr="007E4260">
        <w:rPr>
          <w:rFonts w:cs="Arial"/>
        </w:rPr>
        <w:t>1</w:t>
      </w:r>
      <w:r w:rsidRPr="007E4260">
        <w:rPr>
          <w:rFonts w:cs="Arial"/>
        </w:rPr>
        <w:tab/>
      </w:r>
      <w:r w:rsidR="006014EE" w:rsidRPr="007E4260">
        <w:rPr>
          <w:rFonts w:cs="Arial"/>
        </w:rPr>
        <w:t>The tabl</w:t>
      </w:r>
      <w:r w:rsidR="00D63C26" w:rsidRPr="007E4260">
        <w:rPr>
          <w:rFonts w:cs="Arial"/>
        </w:rPr>
        <w:t xml:space="preserve">es below show the original </w:t>
      </w:r>
      <w:r w:rsidR="006014EE" w:rsidRPr="007E4260">
        <w:rPr>
          <w:rFonts w:cs="Arial"/>
        </w:rPr>
        <w:t xml:space="preserve">17 Tasks defined in the e-navigation Strategy Implementation Plan </w:t>
      </w:r>
      <w:r w:rsidR="00D63C26" w:rsidRPr="007E4260">
        <w:rPr>
          <w:rFonts w:cs="Arial"/>
        </w:rPr>
        <w:t xml:space="preserve">(SIP) </w:t>
      </w:r>
      <w:r w:rsidR="006014EE" w:rsidRPr="007E4260">
        <w:rPr>
          <w:rFonts w:cs="Arial"/>
        </w:rPr>
        <w:t xml:space="preserve">and the </w:t>
      </w:r>
      <w:r w:rsidR="00B13A5F" w:rsidRPr="007E4260">
        <w:rPr>
          <w:rFonts w:cs="Arial"/>
        </w:rPr>
        <w:t xml:space="preserve">comments </w:t>
      </w:r>
      <w:r w:rsidR="006014EE" w:rsidRPr="007E4260">
        <w:rPr>
          <w:rFonts w:cs="Arial"/>
        </w:rPr>
        <w:t xml:space="preserve">made by the co-sponsors on how to merge </w:t>
      </w:r>
      <w:r w:rsidR="00D63C26" w:rsidRPr="007E4260">
        <w:rPr>
          <w:rFonts w:cs="Arial"/>
        </w:rPr>
        <w:t>tasks and to also show tasks that are already complete. From these tables come the 6 Outputs that are proposed for inclusion in the High-level Action Plan for the following two biennia (2016-17 and 2018-19). They are listed in order of the 5 agreed Solutions defined in the SIP</w:t>
      </w:r>
      <w:r w:rsidR="00D34680" w:rsidRPr="007E4260">
        <w:rPr>
          <w:rFonts w:cs="Arial"/>
        </w:rPr>
        <w:t>.</w:t>
      </w:r>
    </w:p>
    <w:p w:rsidR="003073F7" w:rsidRPr="007E4260" w:rsidRDefault="003073F7" w:rsidP="003073F7">
      <w:pPr>
        <w:rPr>
          <w:rFonts w:cs="Arial"/>
          <w:b/>
        </w:rPr>
      </w:pPr>
    </w:p>
    <w:p w:rsidR="00915AB7" w:rsidRPr="007E4260" w:rsidRDefault="003073F7" w:rsidP="003073F7">
      <w:pPr>
        <w:rPr>
          <w:rFonts w:cs="Arial"/>
          <w:b/>
        </w:rPr>
      </w:pPr>
      <w:r w:rsidRPr="007E4260">
        <w:rPr>
          <w:rFonts w:cs="Arial"/>
          <w:b/>
        </w:rPr>
        <w:t>S1 - improved, harmonized and user-friendly bridge design;</w:t>
      </w:r>
    </w:p>
    <w:p w:rsidR="003073F7" w:rsidRPr="007E4260" w:rsidRDefault="003073F7" w:rsidP="003073F7">
      <w:pPr>
        <w:rPr>
          <w:rFonts w:cs="Arial"/>
          <w:b/>
        </w:rPr>
      </w:pPr>
    </w:p>
    <w:tbl>
      <w:tblPr>
        <w:tblStyle w:val="TableGrid"/>
        <w:tblW w:w="0" w:type="auto"/>
        <w:tblLook w:val="04A0" w:firstRow="1" w:lastRow="0" w:firstColumn="1" w:lastColumn="0" w:noHBand="0" w:noVBand="1"/>
      </w:tblPr>
      <w:tblGrid>
        <w:gridCol w:w="718"/>
        <w:gridCol w:w="5769"/>
        <w:gridCol w:w="5387"/>
        <w:gridCol w:w="2268"/>
      </w:tblGrid>
      <w:tr w:rsidR="00915AB7" w:rsidRPr="007E4260" w:rsidTr="00B13A5F">
        <w:tc>
          <w:tcPr>
            <w:tcW w:w="718" w:type="dxa"/>
            <w:shd w:val="clear" w:color="auto" w:fill="auto"/>
            <w:vAlign w:val="center"/>
          </w:tcPr>
          <w:p w:rsidR="00B13A5F" w:rsidRPr="007E4260" w:rsidRDefault="00B13A5F" w:rsidP="00B13A5F">
            <w:pPr>
              <w:jc w:val="center"/>
              <w:rPr>
                <w:rFonts w:cs="Arial"/>
                <w:b/>
              </w:rPr>
            </w:pPr>
            <w:r w:rsidRPr="007E4260">
              <w:rPr>
                <w:rFonts w:cs="Arial"/>
                <w:b/>
              </w:rPr>
              <w:t>SIP</w:t>
            </w:r>
          </w:p>
          <w:p w:rsidR="00915AB7" w:rsidRPr="007E4260" w:rsidRDefault="00915AB7" w:rsidP="00B13A5F">
            <w:pPr>
              <w:jc w:val="center"/>
              <w:rPr>
                <w:rFonts w:cs="Arial"/>
                <w:b/>
              </w:rPr>
            </w:pPr>
            <w:r w:rsidRPr="007E4260">
              <w:rPr>
                <w:rFonts w:cs="Arial"/>
                <w:b/>
              </w:rPr>
              <w:t>Task</w:t>
            </w:r>
          </w:p>
        </w:tc>
        <w:tc>
          <w:tcPr>
            <w:tcW w:w="5769" w:type="dxa"/>
            <w:vAlign w:val="center"/>
          </w:tcPr>
          <w:p w:rsidR="00915AB7" w:rsidRPr="007E4260" w:rsidRDefault="00D63C26" w:rsidP="00B13A5F">
            <w:pPr>
              <w:jc w:val="center"/>
              <w:rPr>
                <w:rFonts w:cs="Arial"/>
                <w:b/>
              </w:rPr>
            </w:pPr>
            <w:r w:rsidRPr="007E4260">
              <w:rPr>
                <w:rFonts w:cs="Arial"/>
                <w:b/>
              </w:rPr>
              <w:t xml:space="preserve">SIP </w:t>
            </w:r>
            <w:r w:rsidR="00915AB7" w:rsidRPr="007E4260">
              <w:rPr>
                <w:rFonts w:cs="Arial"/>
                <w:b/>
              </w:rPr>
              <w:t>Definition</w:t>
            </w:r>
          </w:p>
        </w:tc>
        <w:tc>
          <w:tcPr>
            <w:tcW w:w="5387" w:type="dxa"/>
            <w:vAlign w:val="center"/>
          </w:tcPr>
          <w:p w:rsidR="00915AB7" w:rsidRPr="007E4260" w:rsidRDefault="00B13A5F" w:rsidP="00B13A5F">
            <w:pPr>
              <w:jc w:val="center"/>
              <w:rPr>
                <w:rFonts w:cs="Arial"/>
                <w:b/>
              </w:rPr>
            </w:pPr>
            <w:r w:rsidRPr="007E4260">
              <w:rPr>
                <w:rFonts w:cs="Arial"/>
                <w:b/>
              </w:rPr>
              <w:t>Comments</w:t>
            </w:r>
          </w:p>
        </w:tc>
        <w:tc>
          <w:tcPr>
            <w:tcW w:w="2268" w:type="dxa"/>
            <w:vAlign w:val="center"/>
          </w:tcPr>
          <w:p w:rsidR="00915AB7" w:rsidRPr="007E4260" w:rsidRDefault="00A32DAF" w:rsidP="00B13A5F">
            <w:pPr>
              <w:jc w:val="center"/>
              <w:rPr>
                <w:rFonts w:cs="Arial"/>
                <w:b/>
              </w:rPr>
            </w:pPr>
            <w:r w:rsidRPr="007E4260">
              <w:rPr>
                <w:rFonts w:cs="Arial"/>
                <w:b/>
              </w:rPr>
              <w:t>Action</w:t>
            </w:r>
          </w:p>
        </w:tc>
      </w:tr>
      <w:tr w:rsidR="00915AB7" w:rsidRPr="007E4260" w:rsidTr="00B13A5F">
        <w:tc>
          <w:tcPr>
            <w:tcW w:w="718" w:type="dxa"/>
            <w:shd w:val="clear" w:color="auto" w:fill="auto"/>
          </w:tcPr>
          <w:p w:rsidR="00915AB7" w:rsidRPr="007E4260" w:rsidRDefault="00915AB7" w:rsidP="007D5C9B">
            <w:pPr>
              <w:rPr>
                <w:rFonts w:cs="Arial"/>
                <w:b/>
              </w:rPr>
            </w:pPr>
            <w:r w:rsidRPr="007E4260">
              <w:rPr>
                <w:rFonts w:cs="Arial"/>
                <w:b/>
              </w:rPr>
              <w:t xml:space="preserve">T1 </w:t>
            </w:r>
          </w:p>
        </w:tc>
        <w:tc>
          <w:tcPr>
            <w:tcW w:w="5769" w:type="dxa"/>
          </w:tcPr>
          <w:p w:rsidR="00915AB7" w:rsidRPr="007E4260" w:rsidRDefault="00915AB7" w:rsidP="007D5C9B">
            <w:pPr>
              <w:rPr>
                <w:rFonts w:cs="Arial"/>
                <w:i/>
              </w:rPr>
            </w:pPr>
            <w:r w:rsidRPr="007E4260">
              <w:rPr>
                <w:rFonts w:cs="Arial"/>
                <w:i/>
              </w:rPr>
              <w:t>Guidelines on Human Centred Design (HCD) for e-navigational systems</w:t>
            </w:r>
          </w:p>
        </w:tc>
        <w:tc>
          <w:tcPr>
            <w:tcW w:w="5387" w:type="dxa"/>
          </w:tcPr>
          <w:p w:rsidR="00915AB7" w:rsidRPr="007E4260" w:rsidRDefault="00B13A5F" w:rsidP="00915AB7">
            <w:pPr>
              <w:rPr>
                <w:rFonts w:cs="Arial"/>
              </w:rPr>
            </w:pPr>
            <w:r w:rsidRPr="007E4260">
              <w:rPr>
                <w:rFonts w:cs="Arial"/>
              </w:rPr>
              <w:t>N</w:t>
            </w:r>
            <w:r w:rsidR="006014EE" w:rsidRPr="007E4260">
              <w:rPr>
                <w:rFonts w:cs="Arial"/>
              </w:rPr>
              <w:t>ow combined with UTEA and SQA and named “Guideline on Software Quality Assuranc</w:t>
            </w:r>
            <w:r w:rsidRPr="007E4260">
              <w:rPr>
                <w:rFonts w:cs="Arial"/>
              </w:rPr>
              <w:t>e and Human Centred Design for e</w:t>
            </w:r>
            <w:r w:rsidR="006014EE" w:rsidRPr="007E4260">
              <w:rPr>
                <w:rFonts w:cs="Arial"/>
              </w:rPr>
              <w:t>-navigation”</w:t>
            </w:r>
          </w:p>
        </w:tc>
        <w:tc>
          <w:tcPr>
            <w:tcW w:w="2268" w:type="dxa"/>
          </w:tcPr>
          <w:p w:rsidR="00915AB7" w:rsidRPr="007E4260" w:rsidRDefault="00126F0A" w:rsidP="007D5C9B">
            <w:pPr>
              <w:rPr>
                <w:rFonts w:cs="Arial"/>
              </w:rPr>
            </w:pPr>
            <w:r>
              <w:t>expected to be finalized at NCSR 2 and approved by MSC 95</w:t>
            </w:r>
          </w:p>
        </w:tc>
      </w:tr>
      <w:tr w:rsidR="00915AB7" w:rsidRPr="007E4260" w:rsidTr="00B13A5F">
        <w:tc>
          <w:tcPr>
            <w:tcW w:w="718" w:type="dxa"/>
            <w:shd w:val="clear" w:color="auto" w:fill="auto"/>
          </w:tcPr>
          <w:p w:rsidR="00915AB7" w:rsidRPr="007E4260" w:rsidRDefault="00915AB7" w:rsidP="007D5C9B">
            <w:pPr>
              <w:rPr>
                <w:rFonts w:cs="Arial"/>
                <w:b/>
              </w:rPr>
            </w:pPr>
            <w:r w:rsidRPr="007E4260">
              <w:rPr>
                <w:rFonts w:cs="Arial"/>
                <w:b/>
              </w:rPr>
              <w:t xml:space="preserve">T2 </w:t>
            </w:r>
          </w:p>
        </w:tc>
        <w:tc>
          <w:tcPr>
            <w:tcW w:w="5769" w:type="dxa"/>
          </w:tcPr>
          <w:p w:rsidR="00915AB7" w:rsidRPr="007E4260" w:rsidRDefault="00915AB7" w:rsidP="007D5C9B">
            <w:pPr>
              <w:rPr>
                <w:rFonts w:cs="Arial"/>
                <w:i/>
              </w:rPr>
            </w:pPr>
            <w:r w:rsidRPr="007E4260">
              <w:rPr>
                <w:rFonts w:cs="Arial"/>
                <w:i/>
              </w:rPr>
              <w:t>Guidelines on Usability Testing, Evaluation and Assessment (UTEA) of e-navigation systems.</w:t>
            </w:r>
          </w:p>
        </w:tc>
        <w:tc>
          <w:tcPr>
            <w:tcW w:w="5387" w:type="dxa"/>
          </w:tcPr>
          <w:p w:rsidR="00915AB7" w:rsidRPr="007E4260" w:rsidRDefault="00D63C26" w:rsidP="007D5C9B">
            <w:pPr>
              <w:rPr>
                <w:rFonts w:cs="Arial"/>
              </w:rPr>
            </w:pPr>
            <w:r w:rsidRPr="007E4260">
              <w:rPr>
                <w:rFonts w:cs="Arial"/>
              </w:rPr>
              <w:t>Merged with T1</w:t>
            </w:r>
          </w:p>
        </w:tc>
        <w:tc>
          <w:tcPr>
            <w:tcW w:w="2268" w:type="dxa"/>
          </w:tcPr>
          <w:p w:rsidR="00915AB7" w:rsidRPr="007E4260" w:rsidRDefault="00126F0A" w:rsidP="007D5C9B">
            <w:pPr>
              <w:rPr>
                <w:rFonts w:cs="Arial"/>
              </w:rPr>
            </w:pPr>
            <w:r>
              <w:t>expected to be finalized at NCSR 2 and approved by MSC 95</w:t>
            </w:r>
          </w:p>
        </w:tc>
      </w:tr>
      <w:tr w:rsidR="00915AB7" w:rsidRPr="007E4260" w:rsidTr="00B13A5F">
        <w:tc>
          <w:tcPr>
            <w:tcW w:w="718" w:type="dxa"/>
            <w:shd w:val="clear" w:color="auto" w:fill="auto"/>
          </w:tcPr>
          <w:p w:rsidR="00915AB7" w:rsidRPr="007E4260" w:rsidRDefault="00915AB7" w:rsidP="007D5C9B">
            <w:pPr>
              <w:rPr>
                <w:rFonts w:cs="Arial"/>
                <w:b/>
              </w:rPr>
            </w:pPr>
            <w:r w:rsidRPr="007E4260">
              <w:rPr>
                <w:rFonts w:cs="Arial"/>
                <w:b/>
              </w:rPr>
              <w:t xml:space="preserve">T3 </w:t>
            </w:r>
          </w:p>
        </w:tc>
        <w:tc>
          <w:tcPr>
            <w:tcW w:w="5769" w:type="dxa"/>
          </w:tcPr>
          <w:p w:rsidR="00915AB7" w:rsidRPr="007E4260" w:rsidRDefault="00915AB7" w:rsidP="007D5C9B">
            <w:pPr>
              <w:rPr>
                <w:rFonts w:cs="Arial"/>
                <w:i/>
              </w:rPr>
            </w:pPr>
            <w:r w:rsidRPr="007E4260">
              <w:rPr>
                <w:rFonts w:cs="Arial"/>
                <w:i/>
              </w:rPr>
              <w:t>Guidelines on electronic equipment manuals.</w:t>
            </w:r>
          </w:p>
        </w:tc>
        <w:tc>
          <w:tcPr>
            <w:tcW w:w="5387" w:type="dxa"/>
          </w:tcPr>
          <w:p w:rsidR="00915AB7" w:rsidRPr="007E4260" w:rsidRDefault="00B13A5F" w:rsidP="007D5C9B">
            <w:pPr>
              <w:rPr>
                <w:rFonts w:cs="Arial"/>
              </w:rPr>
            </w:pPr>
            <w:r w:rsidRPr="007E4260">
              <w:rPr>
                <w:rFonts w:cs="Arial"/>
              </w:rPr>
              <w:t>C</w:t>
            </w:r>
            <w:r w:rsidR="006014EE" w:rsidRPr="007E4260">
              <w:rPr>
                <w:rFonts w:cs="Arial"/>
              </w:rPr>
              <w:t>onsequential to T1 and T2 not necessary to carry out more work (industry to implement)</w:t>
            </w:r>
          </w:p>
        </w:tc>
        <w:tc>
          <w:tcPr>
            <w:tcW w:w="2268" w:type="dxa"/>
          </w:tcPr>
          <w:p w:rsidR="00915AB7" w:rsidRPr="007E4260" w:rsidRDefault="00B13A5F" w:rsidP="007D5C9B">
            <w:pPr>
              <w:rPr>
                <w:rFonts w:cs="Arial"/>
              </w:rPr>
            </w:pPr>
            <w:r w:rsidRPr="007E4260">
              <w:rPr>
                <w:rFonts w:cs="Arial"/>
              </w:rPr>
              <w:t xml:space="preserve">For </w:t>
            </w:r>
            <w:r w:rsidR="006014EE" w:rsidRPr="007E4260">
              <w:rPr>
                <w:rFonts w:cs="Arial"/>
              </w:rPr>
              <w:t>Industry</w:t>
            </w:r>
          </w:p>
        </w:tc>
      </w:tr>
      <w:tr w:rsidR="00915AB7" w:rsidRPr="007E4260" w:rsidTr="00B13A5F">
        <w:tc>
          <w:tcPr>
            <w:tcW w:w="718" w:type="dxa"/>
            <w:shd w:val="clear" w:color="auto" w:fill="auto"/>
          </w:tcPr>
          <w:p w:rsidR="00915AB7" w:rsidRPr="007E4260" w:rsidRDefault="00915AB7" w:rsidP="007D5C9B">
            <w:pPr>
              <w:rPr>
                <w:rFonts w:cs="Arial"/>
                <w:b/>
              </w:rPr>
            </w:pPr>
            <w:r w:rsidRPr="007E4260">
              <w:rPr>
                <w:rFonts w:cs="Arial"/>
                <w:b/>
              </w:rPr>
              <w:t xml:space="preserve">T4 </w:t>
            </w:r>
          </w:p>
        </w:tc>
        <w:tc>
          <w:tcPr>
            <w:tcW w:w="5769" w:type="dxa"/>
          </w:tcPr>
          <w:p w:rsidR="00915AB7" w:rsidRPr="007E4260" w:rsidRDefault="00915AB7" w:rsidP="007D5C9B">
            <w:pPr>
              <w:rPr>
                <w:rFonts w:cs="Arial"/>
                <w:i/>
              </w:rPr>
            </w:pPr>
            <w:r w:rsidRPr="007E4260">
              <w:rPr>
                <w:rFonts w:cs="Arial"/>
                <w:i/>
              </w:rPr>
              <w:t>Guidelines on S-mode.</w:t>
            </w:r>
          </w:p>
        </w:tc>
        <w:tc>
          <w:tcPr>
            <w:tcW w:w="5387" w:type="dxa"/>
          </w:tcPr>
          <w:p w:rsidR="00915AB7" w:rsidRPr="007E4260" w:rsidRDefault="00E46DF6" w:rsidP="00E46DF6">
            <w:pPr>
              <w:rPr>
                <w:rFonts w:cs="Arial"/>
                <w:b/>
                <w:i/>
              </w:rPr>
            </w:pPr>
            <w:r w:rsidRPr="007E4260">
              <w:rPr>
                <w:rFonts w:cs="Arial"/>
                <w:b/>
                <w:i/>
                <w:color w:val="000000"/>
              </w:rPr>
              <w:t>Draft Guidelines on standardized modes of operation, and S-mode func</w:t>
            </w:r>
            <w:r w:rsidR="00B13A5F" w:rsidRPr="007E4260">
              <w:rPr>
                <w:rFonts w:cs="Arial"/>
                <w:b/>
                <w:i/>
                <w:color w:val="000000"/>
              </w:rPr>
              <w:t>tionality on relevant equipment,</w:t>
            </w:r>
            <w:r w:rsidRPr="007E4260">
              <w:rPr>
                <w:rFonts w:cs="Arial"/>
                <w:b/>
                <w:i/>
                <w:color w:val="000000"/>
              </w:rPr>
              <w:t xml:space="preserve"> </w:t>
            </w:r>
            <w:r w:rsidR="006014EE" w:rsidRPr="007E4260">
              <w:rPr>
                <w:rFonts w:cs="Arial"/>
                <w:b/>
                <w:i/>
              </w:rPr>
              <w:t>taking into account T1 and T2</w:t>
            </w:r>
          </w:p>
        </w:tc>
        <w:tc>
          <w:tcPr>
            <w:tcW w:w="2268" w:type="dxa"/>
          </w:tcPr>
          <w:p w:rsidR="00915AB7" w:rsidRPr="007E4260" w:rsidRDefault="00B13A5F" w:rsidP="007D5C9B">
            <w:pPr>
              <w:rPr>
                <w:rFonts w:cs="Arial"/>
                <w:b/>
                <w:i/>
              </w:rPr>
            </w:pPr>
            <w:r w:rsidRPr="007E4260">
              <w:rPr>
                <w:rFonts w:cs="Arial"/>
                <w:b/>
                <w:i/>
              </w:rPr>
              <w:t>Proposed Output 1</w:t>
            </w:r>
          </w:p>
        </w:tc>
      </w:tr>
      <w:tr w:rsidR="00915AB7" w:rsidRPr="007E4260" w:rsidTr="00B13A5F">
        <w:tc>
          <w:tcPr>
            <w:tcW w:w="718" w:type="dxa"/>
            <w:shd w:val="clear" w:color="auto" w:fill="auto"/>
          </w:tcPr>
          <w:p w:rsidR="00915AB7" w:rsidRPr="007E4260" w:rsidRDefault="00915AB7" w:rsidP="007D5C9B">
            <w:pPr>
              <w:rPr>
                <w:rFonts w:cs="Arial"/>
                <w:b/>
              </w:rPr>
            </w:pPr>
            <w:r w:rsidRPr="007E4260">
              <w:rPr>
                <w:rFonts w:cs="Arial"/>
                <w:b/>
              </w:rPr>
              <w:t xml:space="preserve">T5 </w:t>
            </w:r>
          </w:p>
        </w:tc>
        <w:tc>
          <w:tcPr>
            <w:tcW w:w="5769" w:type="dxa"/>
          </w:tcPr>
          <w:p w:rsidR="00915AB7" w:rsidRPr="007E4260" w:rsidRDefault="00915AB7" w:rsidP="007D5C9B">
            <w:pPr>
              <w:rPr>
                <w:rFonts w:cs="Arial"/>
                <w:i/>
              </w:rPr>
            </w:pPr>
            <w:r w:rsidRPr="007E4260">
              <w:rPr>
                <w:rFonts w:cs="Arial"/>
                <w:i/>
              </w:rPr>
              <w:t xml:space="preserve">a)  Guidelines on implementation of Bridge Alert Management. </w:t>
            </w:r>
          </w:p>
          <w:p w:rsidR="00915AB7" w:rsidRPr="007E4260" w:rsidRDefault="00915AB7" w:rsidP="007D5C9B">
            <w:pPr>
              <w:rPr>
                <w:rFonts w:cs="Arial"/>
                <w:i/>
              </w:rPr>
            </w:pPr>
            <w:r w:rsidRPr="007E4260">
              <w:rPr>
                <w:rFonts w:cs="Arial"/>
                <w:i/>
              </w:rPr>
              <w:t>b)  Revised Performance Standards on BAM.</w:t>
            </w:r>
          </w:p>
        </w:tc>
        <w:tc>
          <w:tcPr>
            <w:tcW w:w="5387" w:type="dxa"/>
          </w:tcPr>
          <w:p w:rsidR="00915AB7" w:rsidRPr="007E4260" w:rsidRDefault="00915AB7" w:rsidP="007D5C9B">
            <w:pPr>
              <w:rPr>
                <w:rFonts w:cs="Arial"/>
              </w:rPr>
            </w:pPr>
          </w:p>
        </w:tc>
        <w:tc>
          <w:tcPr>
            <w:tcW w:w="2268" w:type="dxa"/>
          </w:tcPr>
          <w:p w:rsidR="00915AB7" w:rsidRPr="007E4260" w:rsidRDefault="006014EE" w:rsidP="007D5C9B">
            <w:pPr>
              <w:rPr>
                <w:rFonts w:cs="Arial"/>
              </w:rPr>
            </w:pPr>
            <w:r w:rsidRPr="007E4260">
              <w:rPr>
                <w:rFonts w:cs="Arial"/>
              </w:rPr>
              <w:t>Complete</w:t>
            </w:r>
            <w:r w:rsidR="003F6966" w:rsidRPr="007E4260">
              <w:rPr>
                <w:rFonts w:cs="Arial"/>
              </w:rPr>
              <w:t>d</w:t>
            </w:r>
          </w:p>
        </w:tc>
      </w:tr>
      <w:tr w:rsidR="00915AB7" w:rsidRPr="007E4260" w:rsidTr="00B13A5F">
        <w:tc>
          <w:tcPr>
            <w:tcW w:w="718" w:type="dxa"/>
          </w:tcPr>
          <w:p w:rsidR="00915AB7" w:rsidRPr="007E4260" w:rsidRDefault="00915AB7" w:rsidP="007D5C9B">
            <w:pPr>
              <w:rPr>
                <w:rFonts w:cs="Arial"/>
                <w:b/>
              </w:rPr>
            </w:pPr>
            <w:r w:rsidRPr="007E4260">
              <w:rPr>
                <w:rFonts w:cs="Arial"/>
                <w:b/>
              </w:rPr>
              <w:t xml:space="preserve">T6 </w:t>
            </w:r>
          </w:p>
        </w:tc>
        <w:tc>
          <w:tcPr>
            <w:tcW w:w="5769" w:type="dxa"/>
          </w:tcPr>
          <w:p w:rsidR="00915AB7" w:rsidRPr="007E4260" w:rsidRDefault="00915AB7" w:rsidP="007D5C9B">
            <w:pPr>
              <w:rPr>
                <w:rFonts w:cs="Arial"/>
                <w:i/>
              </w:rPr>
            </w:pPr>
            <w:r w:rsidRPr="007E4260">
              <w:rPr>
                <w:rFonts w:cs="Arial"/>
                <w:i/>
              </w:rPr>
              <w:t>Guidelines on the display of accuracy and reliability of navigation equipment.</w:t>
            </w:r>
          </w:p>
        </w:tc>
        <w:tc>
          <w:tcPr>
            <w:tcW w:w="5387" w:type="dxa"/>
          </w:tcPr>
          <w:p w:rsidR="00915AB7" w:rsidRPr="007E4260" w:rsidRDefault="00B13A5F" w:rsidP="007D5C9B">
            <w:pPr>
              <w:rPr>
                <w:rFonts w:cs="Arial"/>
              </w:rPr>
            </w:pPr>
            <w:r w:rsidRPr="007E4260">
              <w:rPr>
                <w:rFonts w:cs="Arial"/>
              </w:rPr>
              <w:t>I</w:t>
            </w:r>
            <w:r w:rsidR="006014EE" w:rsidRPr="007E4260">
              <w:rPr>
                <w:rFonts w:cs="Arial"/>
              </w:rPr>
              <w:t>ndustry to implement</w:t>
            </w:r>
          </w:p>
        </w:tc>
        <w:tc>
          <w:tcPr>
            <w:tcW w:w="2268" w:type="dxa"/>
          </w:tcPr>
          <w:p w:rsidR="00915AB7" w:rsidRPr="007E4260" w:rsidRDefault="00B13A5F" w:rsidP="007D5C9B">
            <w:pPr>
              <w:rPr>
                <w:rFonts w:cs="Arial"/>
              </w:rPr>
            </w:pPr>
            <w:r w:rsidRPr="007E4260">
              <w:rPr>
                <w:rFonts w:cs="Arial"/>
              </w:rPr>
              <w:t xml:space="preserve">For </w:t>
            </w:r>
            <w:r w:rsidR="006014EE" w:rsidRPr="007E4260">
              <w:rPr>
                <w:rFonts w:cs="Arial"/>
              </w:rPr>
              <w:t>Industry</w:t>
            </w:r>
          </w:p>
        </w:tc>
      </w:tr>
      <w:tr w:rsidR="00915AB7" w:rsidRPr="007E4260" w:rsidTr="00B13A5F">
        <w:tc>
          <w:tcPr>
            <w:tcW w:w="718" w:type="dxa"/>
          </w:tcPr>
          <w:p w:rsidR="00915AB7" w:rsidRPr="007E4260" w:rsidRDefault="00915AB7" w:rsidP="007D5C9B">
            <w:pPr>
              <w:rPr>
                <w:rFonts w:cs="Arial"/>
                <w:b/>
              </w:rPr>
            </w:pPr>
            <w:r w:rsidRPr="007E4260">
              <w:rPr>
                <w:rFonts w:cs="Arial"/>
                <w:b/>
              </w:rPr>
              <w:t xml:space="preserve">T7 </w:t>
            </w:r>
          </w:p>
        </w:tc>
        <w:tc>
          <w:tcPr>
            <w:tcW w:w="5769" w:type="dxa"/>
          </w:tcPr>
          <w:p w:rsidR="00915AB7" w:rsidRPr="007E4260" w:rsidRDefault="00915AB7" w:rsidP="007D5C9B">
            <w:pPr>
              <w:rPr>
                <w:rFonts w:cs="Arial"/>
                <w:i/>
              </w:rPr>
            </w:pPr>
            <w:r w:rsidRPr="007E4260">
              <w:rPr>
                <w:rFonts w:cs="Arial"/>
                <w:i/>
              </w:rPr>
              <w:t>a)  Report on the suitability of INS (as part of the e-navigation harmonised equipment)</w:t>
            </w:r>
          </w:p>
          <w:p w:rsidR="00915AB7" w:rsidRPr="007E4260" w:rsidRDefault="00915AB7" w:rsidP="007D5C9B">
            <w:pPr>
              <w:rPr>
                <w:rFonts w:cs="Arial"/>
                <w:i/>
              </w:rPr>
            </w:pPr>
            <w:r w:rsidRPr="007E4260">
              <w:rPr>
                <w:rFonts w:cs="Arial"/>
                <w:i/>
              </w:rPr>
              <w:t>b)  New or additional modules for the Performance Standards for INS.</w:t>
            </w:r>
          </w:p>
        </w:tc>
        <w:tc>
          <w:tcPr>
            <w:tcW w:w="5387" w:type="dxa"/>
          </w:tcPr>
          <w:p w:rsidR="006014EE" w:rsidRPr="007E4260" w:rsidRDefault="006014EE" w:rsidP="006014EE">
            <w:pPr>
              <w:rPr>
                <w:rFonts w:cs="Arial"/>
                <w:b/>
                <w:i/>
              </w:rPr>
            </w:pPr>
            <w:r w:rsidRPr="007E4260">
              <w:rPr>
                <w:rFonts w:cs="Arial"/>
                <w:b/>
                <w:i/>
              </w:rPr>
              <w:t xml:space="preserve">(a) Report on the suitability of INS (see S4 below) and </w:t>
            </w:r>
          </w:p>
          <w:p w:rsidR="00915AB7" w:rsidRPr="00126F0A" w:rsidRDefault="006014EE" w:rsidP="00915AB7">
            <w:pPr>
              <w:rPr>
                <w:rFonts w:cs="Arial"/>
                <w:b/>
                <w:i/>
              </w:rPr>
            </w:pPr>
            <w:r w:rsidRPr="007E4260">
              <w:rPr>
                <w:rFonts w:cs="Arial"/>
                <w:b/>
                <w:i/>
              </w:rPr>
              <w:t>(b) Add new modules for the  Performance Standards for INS</w:t>
            </w:r>
          </w:p>
        </w:tc>
        <w:tc>
          <w:tcPr>
            <w:tcW w:w="2268" w:type="dxa"/>
          </w:tcPr>
          <w:p w:rsidR="00915AB7" w:rsidRPr="007E4260" w:rsidRDefault="00B13A5F" w:rsidP="006014EE">
            <w:pPr>
              <w:rPr>
                <w:rFonts w:cs="Arial"/>
                <w:b/>
                <w:i/>
              </w:rPr>
            </w:pPr>
            <w:r w:rsidRPr="007E4260">
              <w:rPr>
                <w:rFonts w:cs="Arial"/>
                <w:b/>
                <w:i/>
              </w:rPr>
              <w:t>Proposed Output 2</w:t>
            </w:r>
          </w:p>
        </w:tc>
      </w:tr>
    </w:tbl>
    <w:p w:rsidR="003073F7" w:rsidRPr="007E4260" w:rsidRDefault="00D63C26" w:rsidP="003073F7">
      <w:pPr>
        <w:jc w:val="both"/>
        <w:rPr>
          <w:rFonts w:cs="Arial"/>
          <w:b/>
        </w:rPr>
      </w:pPr>
      <w:r w:rsidRPr="007E4260">
        <w:rPr>
          <w:rFonts w:cs="Arial"/>
        </w:rPr>
        <w:lastRenderedPageBreak/>
        <w:t>2</w:t>
      </w:r>
      <w:r w:rsidRPr="007E4260">
        <w:rPr>
          <w:rFonts w:cs="Arial"/>
          <w:b/>
        </w:rPr>
        <w:tab/>
      </w:r>
      <w:r w:rsidR="003073F7" w:rsidRPr="007E4260">
        <w:rPr>
          <w:rFonts w:cs="Arial"/>
        </w:rPr>
        <w:t>The output</w:t>
      </w:r>
      <w:r w:rsidR="00B13A5F" w:rsidRPr="007E4260">
        <w:rPr>
          <w:rFonts w:cs="Arial"/>
        </w:rPr>
        <w:t>s</w:t>
      </w:r>
      <w:r w:rsidR="003073F7" w:rsidRPr="007E4260">
        <w:rPr>
          <w:rFonts w:cs="Arial"/>
        </w:rPr>
        <w:t xml:space="preserve"> required </w:t>
      </w:r>
      <w:proofErr w:type="gramStart"/>
      <w:r w:rsidR="003073F7" w:rsidRPr="007E4260">
        <w:rPr>
          <w:rFonts w:cs="Arial"/>
        </w:rPr>
        <w:t>to achieve</w:t>
      </w:r>
      <w:proofErr w:type="gramEnd"/>
      <w:r w:rsidR="003073F7" w:rsidRPr="007E4260">
        <w:rPr>
          <w:rFonts w:cs="Arial"/>
        </w:rPr>
        <w:t xml:space="preserve"> S1, an improved, harmonized and us</w:t>
      </w:r>
      <w:r w:rsidR="008B3180" w:rsidRPr="007E4260">
        <w:rPr>
          <w:rFonts w:cs="Arial"/>
        </w:rPr>
        <w:t>er-friendly bridge design is to</w:t>
      </w:r>
      <w:r w:rsidR="003073F7" w:rsidRPr="007E4260">
        <w:rPr>
          <w:rFonts w:cs="Arial"/>
        </w:rPr>
        <w:t>:</w:t>
      </w:r>
      <w:r w:rsidR="003073F7" w:rsidRPr="007E4260">
        <w:rPr>
          <w:rFonts w:cs="Arial"/>
          <w:b/>
        </w:rPr>
        <w:t xml:space="preserve"> </w:t>
      </w:r>
    </w:p>
    <w:p w:rsidR="003073F7" w:rsidRPr="007E4260" w:rsidRDefault="003073F7" w:rsidP="003073F7">
      <w:pPr>
        <w:jc w:val="both"/>
        <w:rPr>
          <w:rFonts w:cs="Arial"/>
          <w:b/>
        </w:rPr>
      </w:pPr>
    </w:p>
    <w:p w:rsidR="003073F7" w:rsidRPr="007E4260" w:rsidRDefault="003073F7" w:rsidP="003073F7">
      <w:pPr>
        <w:jc w:val="both"/>
        <w:rPr>
          <w:rFonts w:cs="Arial"/>
        </w:rPr>
      </w:pPr>
    </w:p>
    <w:p w:rsidR="00B13A5F" w:rsidRPr="007E4260" w:rsidRDefault="00D34680" w:rsidP="00B13A5F">
      <w:pPr>
        <w:ind w:left="1440" w:hanging="720"/>
        <w:jc w:val="both"/>
        <w:rPr>
          <w:rFonts w:cs="Arial"/>
          <w:color w:val="000000"/>
        </w:rPr>
      </w:pPr>
      <w:r w:rsidRPr="007E4260">
        <w:rPr>
          <w:rFonts w:cs="Arial"/>
        </w:rPr>
        <w:t>.1</w:t>
      </w:r>
      <w:r w:rsidRPr="007E4260">
        <w:rPr>
          <w:rFonts w:cs="Arial"/>
        </w:rPr>
        <w:tab/>
        <w:t>d</w:t>
      </w:r>
      <w:r w:rsidR="00B13A5F" w:rsidRPr="007E4260">
        <w:rPr>
          <w:rFonts w:cs="Arial"/>
        </w:rPr>
        <w:t xml:space="preserve">evelop </w:t>
      </w:r>
      <w:r w:rsidR="00B13A5F" w:rsidRPr="007E4260">
        <w:rPr>
          <w:rFonts w:cs="Arial"/>
          <w:color w:val="000000"/>
        </w:rPr>
        <w:t>Guidelines on standardized modes of operation</w:t>
      </w:r>
      <w:r w:rsidR="00FA6F12" w:rsidRPr="007E4260">
        <w:rPr>
          <w:rFonts w:cs="Arial"/>
          <w:color w:val="000000"/>
        </w:rPr>
        <w:t>, S-mode</w:t>
      </w:r>
      <w:r w:rsidRPr="007E4260">
        <w:rPr>
          <w:rFonts w:cs="Arial"/>
          <w:color w:val="000000"/>
        </w:rPr>
        <w:t>; and</w:t>
      </w:r>
    </w:p>
    <w:p w:rsidR="00FA6F12" w:rsidRPr="007E4260" w:rsidRDefault="00FA6F12" w:rsidP="00B13A5F">
      <w:pPr>
        <w:ind w:left="1440" w:hanging="720"/>
        <w:jc w:val="both"/>
        <w:rPr>
          <w:rFonts w:cs="Arial"/>
          <w:color w:val="000000"/>
        </w:rPr>
      </w:pPr>
    </w:p>
    <w:p w:rsidR="003073F7" w:rsidRPr="007E4260" w:rsidRDefault="00B13A5F" w:rsidP="003073F7">
      <w:pPr>
        <w:ind w:left="1440" w:hanging="720"/>
        <w:jc w:val="both"/>
        <w:rPr>
          <w:rFonts w:cs="Arial"/>
        </w:rPr>
      </w:pPr>
      <w:r w:rsidRPr="007E4260">
        <w:rPr>
          <w:rFonts w:cs="Arial"/>
        </w:rPr>
        <w:t>.2</w:t>
      </w:r>
      <w:r w:rsidR="003073F7" w:rsidRPr="007E4260">
        <w:rPr>
          <w:rFonts w:cs="Arial"/>
        </w:rPr>
        <w:tab/>
      </w:r>
      <w:r w:rsidR="00B21781" w:rsidRPr="007E4260">
        <w:t xml:space="preserve">To update, by adding new modules, </w:t>
      </w:r>
      <w:del w:id="7" w:author="Administrator" w:date="2015-02-17T16:51:00Z">
        <w:r w:rsidR="00B21781" w:rsidRPr="007E4260" w:rsidDel="00B21781">
          <w:delText xml:space="preserve"> </w:delText>
        </w:r>
      </w:del>
      <w:r w:rsidR="00B21781" w:rsidRPr="007E4260">
        <w:t xml:space="preserve">the Revised performance standards for Integrated Navigation Systems (INS) (resolution </w:t>
      </w:r>
      <w:proofErr w:type="gramStart"/>
      <w:r w:rsidR="00B21781" w:rsidRPr="007E4260">
        <w:t>MSC.252(</w:t>
      </w:r>
      <w:proofErr w:type="gramEnd"/>
      <w:r w:rsidR="00B21781" w:rsidRPr="007E4260">
        <w:t xml:space="preserve">83)) relating to the harmonization of bridge design and display of information </w:t>
      </w:r>
      <w:r w:rsidR="003073F7" w:rsidRPr="007E4260">
        <w:rPr>
          <w:rFonts w:cs="Arial"/>
        </w:rPr>
        <w:t>.</w:t>
      </w:r>
    </w:p>
    <w:p w:rsidR="00B13A5F" w:rsidRPr="007E4260" w:rsidRDefault="00B13A5F" w:rsidP="003073F7">
      <w:pPr>
        <w:ind w:left="1440" w:hanging="720"/>
        <w:jc w:val="both"/>
        <w:rPr>
          <w:rFonts w:cs="Arial"/>
        </w:rPr>
      </w:pPr>
    </w:p>
    <w:p w:rsidR="003073F7" w:rsidRPr="007E4260" w:rsidRDefault="003073F7" w:rsidP="003073F7">
      <w:pPr>
        <w:jc w:val="both"/>
        <w:rPr>
          <w:rFonts w:cs="Arial"/>
        </w:rPr>
      </w:pPr>
      <w:r w:rsidRPr="007E4260">
        <w:rPr>
          <w:rFonts w:cs="Arial"/>
        </w:rPr>
        <w:t>3</w:t>
      </w:r>
      <w:r w:rsidRPr="007E4260">
        <w:rPr>
          <w:rFonts w:cs="Arial"/>
        </w:rPr>
        <w:tab/>
        <w:t xml:space="preserve">The co-sponsors considered that </w:t>
      </w:r>
      <w:r w:rsidR="00725CD3" w:rsidRPr="007E4260">
        <w:rPr>
          <w:rFonts w:cs="Arial"/>
        </w:rPr>
        <w:t xml:space="preserve">the footnotes in </w:t>
      </w:r>
      <w:r w:rsidRPr="007E4260">
        <w:rPr>
          <w:rFonts w:cs="Arial"/>
        </w:rPr>
        <w:t>regulation 15 of Chapter V of SOLAS might need amending with a view to incorporate the appropriate guidelines and allocate responsibilities with a view to enhancing the safety of navigation before S1 can be fully met.</w:t>
      </w:r>
    </w:p>
    <w:p w:rsidR="003073F7" w:rsidRPr="007E4260" w:rsidRDefault="003073F7" w:rsidP="003073F7">
      <w:pPr>
        <w:rPr>
          <w:rFonts w:cs="Arial"/>
          <w:b/>
        </w:rPr>
      </w:pPr>
    </w:p>
    <w:p w:rsidR="003073F7" w:rsidRPr="007E4260" w:rsidRDefault="003073F7" w:rsidP="003073F7">
      <w:pPr>
        <w:rPr>
          <w:rFonts w:cs="Arial"/>
          <w:b/>
        </w:rPr>
      </w:pPr>
    </w:p>
    <w:p w:rsidR="003073F7" w:rsidRPr="007E4260" w:rsidRDefault="003073F7" w:rsidP="003073F7">
      <w:pPr>
        <w:rPr>
          <w:rFonts w:cs="Arial"/>
          <w:b/>
        </w:rPr>
      </w:pPr>
      <w:r w:rsidRPr="007E4260">
        <w:rPr>
          <w:rFonts w:cs="Arial"/>
          <w:b/>
        </w:rPr>
        <w:t>S2 - means for standardized and automated reporting;</w:t>
      </w:r>
    </w:p>
    <w:p w:rsidR="003073F7" w:rsidRPr="007E4260" w:rsidRDefault="003073F7" w:rsidP="003073F7">
      <w:pPr>
        <w:rPr>
          <w:rFonts w:cs="Arial"/>
        </w:rPr>
      </w:pPr>
    </w:p>
    <w:tbl>
      <w:tblPr>
        <w:tblStyle w:val="TableGrid"/>
        <w:tblW w:w="0" w:type="auto"/>
        <w:tblLook w:val="04A0" w:firstRow="1" w:lastRow="0" w:firstColumn="1" w:lastColumn="0" w:noHBand="0" w:noVBand="1"/>
      </w:tblPr>
      <w:tblGrid>
        <w:gridCol w:w="718"/>
        <w:gridCol w:w="5794"/>
        <w:gridCol w:w="5387"/>
        <w:gridCol w:w="2268"/>
      </w:tblGrid>
      <w:tr w:rsidR="008B3180" w:rsidRPr="007E4260" w:rsidTr="008B3180">
        <w:tc>
          <w:tcPr>
            <w:tcW w:w="693" w:type="dxa"/>
            <w:vAlign w:val="center"/>
          </w:tcPr>
          <w:p w:rsidR="008B3180" w:rsidRPr="007E4260" w:rsidRDefault="008B3180" w:rsidP="008B3180">
            <w:pPr>
              <w:jc w:val="center"/>
              <w:rPr>
                <w:rFonts w:cs="Arial"/>
                <w:b/>
              </w:rPr>
            </w:pPr>
            <w:r w:rsidRPr="007E4260">
              <w:rPr>
                <w:rFonts w:cs="Arial"/>
                <w:b/>
              </w:rPr>
              <w:t>SIP Task</w:t>
            </w:r>
          </w:p>
        </w:tc>
        <w:tc>
          <w:tcPr>
            <w:tcW w:w="5794" w:type="dxa"/>
            <w:vAlign w:val="center"/>
          </w:tcPr>
          <w:p w:rsidR="008B3180" w:rsidRPr="007E4260" w:rsidRDefault="008B3180" w:rsidP="008B3180">
            <w:pPr>
              <w:jc w:val="center"/>
              <w:rPr>
                <w:rFonts w:cs="Arial"/>
                <w:b/>
              </w:rPr>
            </w:pPr>
            <w:r w:rsidRPr="007E4260">
              <w:rPr>
                <w:rFonts w:cs="Arial"/>
                <w:b/>
              </w:rPr>
              <w:t>SIP Definition</w:t>
            </w:r>
          </w:p>
        </w:tc>
        <w:tc>
          <w:tcPr>
            <w:tcW w:w="5387" w:type="dxa"/>
            <w:vAlign w:val="center"/>
          </w:tcPr>
          <w:p w:rsidR="008B3180" w:rsidRPr="007E4260" w:rsidRDefault="008B3180" w:rsidP="008B3180">
            <w:pPr>
              <w:jc w:val="center"/>
              <w:rPr>
                <w:rFonts w:cs="Arial"/>
                <w:b/>
              </w:rPr>
            </w:pPr>
            <w:r w:rsidRPr="007E4260">
              <w:rPr>
                <w:rFonts w:cs="Arial"/>
                <w:b/>
              </w:rPr>
              <w:t>Comments</w:t>
            </w:r>
          </w:p>
        </w:tc>
        <w:tc>
          <w:tcPr>
            <w:tcW w:w="2268" w:type="dxa"/>
            <w:vAlign w:val="center"/>
          </w:tcPr>
          <w:p w:rsidR="008B3180" w:rsidRPr="007E4260" w:rsidRDefault="008B3180" w:rsidP="008B3180">
            <w:pPr>
              <w:jc w:val="center"/>
              <w:rPr>
                <w:rFonts w:cs="Arial"/>
                <w:b/>
              </w:rPr>
            </w:pPr>
            <w:r w:rsidRPr="007E4260">
              <w:rPr>
                <w:rFonts w:cs="Arial"/>
                <w:b/>
              </w:rPr>
              <w:t>Action</w:t>
            </w:r>
          </w:p>
        </w:tc>
      </w:tr>
      <w:tr w:rsidR="008B3180" w:rsidRPr="007E4260" w:rsidTr="008B3180">
        <w:tc>
          <w:tcPr>
            <w:tcW w:w="693" w:type="dxa"/>
          </w:tcPr>
          <w:p w:rsidR="008B3180" w:rsidRPr="007E4260" w:rsidRDefault="008B3180" w:rsidP="007D5C9B">
            <w:pPr>
              <w:rPr>
                <w:rFonts w:cs="Arial"/>
                <w:b/>
              </w:rPr>
            </w:pPr>
            <w:r w:rsidRPr="007E4260">
              <w:rPr>
                <w:rFonts w:cs="Arial"/>
                <w:b/>
              </w:rPr>
              <w:t>T8</w:t>
            </w:r>
          </w:p>
        </w:tc>
        <w:tc>
          <w:tcPr>
            <w:tcW w:w="5794" w:type="dxa"/>
          </w:tcPr>
          <w:p w:rsidR="008B3180" w:rsidRPr="007E4260" w:rsidRDefault="008B3180" w:rsidP="007D5C9B">
            <w:pPr>
              <w:rPr>
                <w:rFonts w:cs="Arial"/>
                <w:i/>
              </w:rPr>
            </w:pPr>
            <w:r w:rsidRPr="007E4260">
              <w:rPr>
                <w:rFonts w:cs="Arial"/>
                <w:i/>
              </w:rPr>
              <w:t>Updated Guidelines on ship reporting to reflect the single window concept</w:t>
            </w:r>
          </w:p>
          <w:p w:rsidR="008B3180" w:rsidRPr="007E4260" w:rsidRDefault="008B3180" w:rsidP="007D5C9B">
            <w:pPr>
              <w:rPr>
                <w:rFonts w:cs="Arial"/>
                <w:i/>
              </w:rPr>
            </w:pPr>
            <w:r w:rsidRPr="007E4260">
              <w:rPr>
                <w:rFonts w:cs="Arial"/>
                <w:i/>
              </w:rPr>
              <w:t>Refer to MSC.43(64) as amended by MSC.111(73) and A.851(20)</w:t>
            </w:r>
          </w:p>
        </w:tc>
        <w:tc>
          <w:tcPr>
            <w:tcW w:w="5387" w:type="dxa"/>
          </w:tcPr>
          <w:p w:rsidR="008B3180" w:rsidRPr="007E4260" w:rsidRDefault="008B3180" w:rsidP="007D5C9B">
            <w:pPr>
              <w:rPr>
                <w:rFonts w:cs="Arial"/>
                <w:b/>
                <w:i/>
              </w:rPr>
            </w:pPr>
            <w:r w:rsidRPr="007E4260">
              <w:rPr>
                <w:rFonts w:cs="Arial"/>
                <w:b/>
                <w:i/>
              </w:rPr>
              <w:t>Updated Guidelines on ship reporting to reflect the single window concept including the automated collection and organization of internal ship data for reporting taking into account the work of FAL 40</w:t>
            </w:r>
          </w:p>
        </w:tc>
        <w:tc>
          <w:tcPr>
            <w:tcW w:w="2268" w:type="dxa"/>
          </w:tcPr>
          <w:p w:rsidR="008B3180" w:rsidRPr="007E4260" w:rsidRDefault="008B3180" w:rsidP="007D5C9B">
            <w:pPr>
              <w:rPr>
                <w:rFonts w:cs="Arial"/>
                <w:b/>
                <w:i/>
              </w:rPr>
            </w:pPr>
            <w:r w:rsidRPr="007E4260">
              <w:rPr>
                <w:rFonts w:cs="Arial"/>
                <w:b/>
                <w:i/>
              </w:rPr>
              <w:t>Proposed Output 3</w:t>
            </w:r>
          </w:p>
        </w:tc>
      </w:tr>
      <w:tr w:rsidR="008B3180" w:rsidRPr="007E4260" w:rsidTr="008B3180">
        <w:tc>
          <w:tcPr>
            <w:tcW w:w="693" w:type="dxa"/>
          </w:tcPr>
          <w:p w:rsidR="008B3180" w:rsidRPr="007E4260" w:rsidRDefault="008B3180" w:rsidP="007D5C9B">
            <w:pPr>
              <w:rPr>
                <w:rFonts w:cs="Arial"/>
                <w:b/>
              </w:rPr>
            </w:pPr>
            <w:r w:rsidRPr="007E4260">
              <w:rPr>
                <w:rFonts w:cs="Arial"/>
                <w:b/>
              </w:rPr>
              <w:t xml:space="preserve">T9 </w:t>
            </w:r>
          </w:p>
        </w:tc>
        <w:tc>
          <w:tcPr>
            <w:tcW w:w="5794" w:type="dxa"/>
          </w:tcPr>
          <w:p w:rsidR="008B3180" w:rsidRPr="007E4260" w:rsidRDefault="008B3180" w:rsidP="007D5C9B">
            <w:pPr>
              <w:rPr>
                <w:rFonts w:cs="Arial"/>
                <w:i/>
              </w:rPr>
            </w:pPr>
            <w:r w:rsidRPr="007E4260">
              <w:rPr>
                <w:rFonts w:cs="Arial"/>
                <w:i/>
              </w:rPr>
              <w:t>Technical Report on the automated collection of internal ship data for reporting.</w:t>
            </w:r>
          </w:p>
        </w:tc>
        <w:tc>
          <w:tcPr>
            <w:tcW w:w="5387" w:type="dxa"/>
          </w:tcPr>
          <w:p w:rsidR="008B3180" w:rsidRPr="007E4260" w:rsidRDefault="008B3180" w:rsidP="007D5C9B">
            <w:pPr>
              <w:rPr>
                <w:rFonts w:cs="Arial"/>
              </w:rPr>
            </w:pPr>
            <w:r w:rsidRPr="007E4260">
              <w:rPr>
                <w:rFonts w:cs="Arial"/>
              </w:rPr>
              <w:t>Merged with T8 above</w:t>
            </w:r>
          </w:p>
        </w:tc>
        <w:tc>
          <w:tcPr>
            <w:tcW w:w="2268" w:type="dxa"/>
          </w:tcPr>
          <w:p w:rsidR="008B3180" w:rsidRPr="007E4260" w:rsidRDefault="008B3180" w:rsidP="007D5C9B">
            <w:pPr>
              <w:rPr>
                <w:rFonts w:cs="Arial"/>
              </w:rPr>
            </w:pPr>
          </w:p>
        </w:tc>
      </w:tr>
      <w:tr w:rsidR="008B3180" w:rsidRPr="007E4260" w:rsidTr="008B3180">
        <w:tc>
          <w:tcPr>
            <w:tcW w:w="693" w:type="dxa"/>
          </w:tcPr>
          <w:p w:rsidR="008B3180" w:rsidRPr="007E4260" w:rsidRDefault="008B3180" w:rsidP="007D5C9B">
            <w:pPr>
              <w:rPr>
                <w:rFonts w:cs="Arial"/>
                <w:b/>
              </w:rPr>
            </w:pPr>
            <w:r w:rsidRPr="007E4260">
              <w:rPr>
                <w:rFonts w:cs="Arial"/>
                <w:b/>
              </w:rPr>
              <w:t xml:space="preserve">T15 </w:t>
            </w:r>
          </w:p>
        </w:tc>
        <w:tc>
          <w:tcPr>
            <w:tcW w:w="5794" w:type="dxa"/>
          </w:tcPr>
          <w:p w:rsidR="008B3180" w:rsidRPr="007E4260" w:rsidRDefault="008B3180" w:rsidP="007D5C9B">
            <w:pPr>
              <w:rPr>
                <w:rFonts w:cs="Arial"/>
                <w:i/>
              </w:rPr>
            </w:pPr>
            <w:r w:rsidRPr="007E4260">
              <w:rPr>
                <w:rFonts w:cs="Arial"/>
                <w:i/>
              </w:rPr>
              <w:t>Guidelines on seamless integration of all currently available communications infrastructure and how they can be used and what future systems are being developed along with the revised GMDSS.</w:t>
            </w:r>
          </w:p>
        </w:tc>
        <w:tc>
          <w:tcPr>
            <w:tcW w:w="5387" w:type="dxa"/>
          </w:tcPr>
          <w:p w:rsidR="008B3180" w:rsidRPr="007E4260" w:rsidRDefault="008B3180" w:rsidP="007D5C9B">
            <w:pPr>
              <w:rPr>
                <w:rFonts w:cs="Arial"/>
              </w:rPr>
            </w:pPr>
            <w:r w:rsidRPr="007E4260">
              <w:rPr>
                <w:rFonts w:cs="Arial"/>
              </w:rPr>
              <w:t>Seamless integration of available communications infrastructure will be ongoing  by the communications suppliers as technology develops</w:t>
            </w:r>
          </w:p>
        </w:tc>
        <w:tc>
          <w:tcPr>
            <w:tcW w:w="2268" w:type="dxa"/>
          </w:tcPr>
          <w:p w:rsidR="008B3180" w:rsidRPr="007E4260" w:rsidRDefault="008B3180" w:rsidP="007D5C9B">
            <w:pPr>
              <w:rPr>
                <w:rFonts w:cs="Arial"/>
              </w:rPr>
            </w:pPr>
            <w:r w:rsidRPr="007E4260">
              <w:rPr>
                <w:rFonts w:cs="Arial"/>
              </w:rPr>
              <w:t>For Industry</w:t>
            </w:r>
          </w:p>
        </w:tc>
      </w:tr>
    </w:tbl>
    <w:p w:rsidR="003073F7" w:rsidRPr="007E4260" w:rsidRDefault="003073F7" w:rsidP="003073F7">
      <w:pPr>
        <w:rPr>
          <w:rFonts w:cs="Arial"/>
        </w:rPr>
      </w:pPr>
    </w:p>
    <w:p w:rsidR="003073F7" w:rsidRPr="007E4260" w:rsidRDefault="003073F7" w:rsidP="003073F7">
      <w:pPr>
        <w:rPr>
          <w:rFonts w:cs="Arial"/>
        </w:rPr>
      </w:pPr>
    </w:p>
    <w:p w:rsidR="003073F7" w:rsidRPr="007E4260" w:rsidRDefault="008B3180" w:rsidP="003073F7">
      <w:pPr>
        <w:jc w:val="both"/>
        <w:rPr>
          <w:rFonts w:cs="Arial"/>
        </w:rPr>
      </w:pPr>
      <w:r w:rsidRPr="007E4260">
        <w:rPr>
          <w:rFonts w:cs="Arial"/>
        </w:rPr>
        <w:t>4</w:t>
      </w:r>
      <w:r w:rsidRPr="007E4260">
        <w:rPr>
          <w:rFonts w:cs="Arial"/>
        </w:rPr>
        <w:tab/>
      </w:r>
      <w:r w:rsidR="00725CD3" w:rsidRPr="007E4260">
        <w:rPr>
          <w:rFonts w:cs="Arial"/>
        </w:rPr>
        <w:t xml:space="preserve">The output required </w:t>
      </w:r>
      <w:proofErr w:type="gramStart"/>
      <w:r w:rsidR="00725CD3" w:rsidRPr="007E4260">
        <w:rPr>
          <w:rFonts w:cs="Arial"/>
        </w:rPr>
        <w:t xml:space="preserve">to </w:t>
      </w:r>
      <w:r w:rsidR="00DF2B8F" w:rsidRPr="007E4260">
        <w:rPr>
          <w:rFonts w:cs="Arial"/>
        </w:rPr>
        <w:t>achieve</w:t>
      </w:r>
      <w:proofErr w:type="gramEnd"/>
      <w:r w:rsidR="00725CD3" w:rsidRPr="007E4260">
        <w:rPr>
          <w:rFonts w:cs="Arial"/>
        </w:rPr>
        <w:t xml:space="preserve"> </w:t>
      </w:r>
      <w:r w:rsidR="003073F7" w:rsidRPr="007E4260">
        <w:rPr>
          <w:rFonts w:cs="Arial"/>
        </w:rPr>
        <w:t>S2, the means for standardize</w:t>
      </w:r>
      <w:r w:rsidR="00D34680" w:rsidRPr="007E4260">
        <w:rPr>
          <w:rFonts w:cs="Arial"/>
        </w:rPr>
        <w:t>d and automated reporting is to</w:t>
      </w:r>
      <w:r w:rsidR="003073F7" w:rsidRPr="007E4260">
        <w:rPr>
          <w:rFonts w:cs="Arial"/>
        </w:rPr>
        <w:t>:</w:t>
      </w:r>
    </w:p>
    <w:p w:rsidR="003073F7" w:rsidRPr="007E4260" w:rsidRDefault="003073F7" w:rsidP="003073F7">
      <w:pPr>
        <w:rPr>
          <w:rFonts w:cs="Arial"/>
        </w:rPr>
      </w:pPr>
    </w:p>
    <w:p w:rsidR="003073F7" w:rsidRPr="007E4260" w:rsidRDefault="008B3180" w:rsidP="003073F7">
      <w:pPr>
        <w:ind w:left="1440" w:hanging="720"/>
        <w:jc w:val="both"/>
        <w:rPr>
          <w:rFonts w:cs="Arial"/>
        </w:rPr>
      </w:pPr>
      <w:r w:rsidRPr="007E4260">
        <w:rPr>
          <w:rFonts w:cs="Arial"/>
        </w:rPr>
        <w:t>.</w:t>
      </w:r>
      <w:r w:rsidR="003073F7" w:rsidRPr="007E4260">
        <w:rPr>
          <w:rFonts w:cs="Arial"/>
        </w:rPr>
        <w:t>1</w:t>
      </w:r>
      <w:r w:rsidR="003073F7" w:rsidRPr="007E4260">
        <w:rPr>
          <w:rFonts w:cs="Arial"/>
        </w:rPr>
        <w:tab/>
      </w:r>
      <w:r w:rsidR="00725CD3" w:rsidRPr="007E4260">
        <w:rPr>
          <w:rFonts w:cs="Arial"/>
        </w:rPr>
        <w:t xml:space="preserve">Update the Guidelines and criteria on ship reporting (see MSC Res.43(64)  as amended by MSC Res.111(73)) to allow standardised and harmonized electronic ship reporting, and the automated collection of internal ships data for reporting </w:t>
      </w:r>
      <w:r w:rsidR="003073F7" w:rsidRPr="007E4260">
        <w:rPr>
          <w:rFonts w:cs="Arial"/>
        </w:rPr>
        <w:t xml:space="preserve">such as the </w:t>
      </w:r>
      <w:r w:rsidR="00725CD3" w:rsidRPr="007E4260">
        <w:rPr>
          <w:rFonts w:cs="Arial"/>
        </w:rPr>
        <w:t xml:space="preserve">relevant </w:t>
      </w:r>
      <w:r w:rsidR="003073F7" w:rsidRPr="007E4260">
        <w:rPr>
          <w:rFonts w:cs="Arial"/>
        </w:rPr>
        <w:t>information contained in the FAL forms and national requirements. The first step can be national and regional harmonisation.</w:t>
      </w:r>
    </w:p>
    <w:p w:rsidR="003073F7" w:rsidRPr="007E4260" w:rsidRDefault="003073F7" w:rsidP="003073F7">
      <w:pPr>
        <w:ind w:hanging="720"/>
        <w:jc w:val="both"/>
        <w:rPr>
          <w:rFonts w:cs="Arial"/>
        </w:rPr>
      </w:pPr>
    </w:p>
    <w:p w:rsidR="003073F7" w:rsidRPr="007E4260" w:rsidRDefault="008B3180" w:rsidP="00725CD3">
      <w:pPr>
        <w:jc w:val="both"/>
        <w:rPr>
          <w:rFonts w:cs="Arial"/>
        </w:rPr>
      </w:pPr>
      <w:r w:rsidRPr="007E4260">
        <w:rPr>
          <w:rFonts w:cs="Arial"/>
        </w:rPr>
        <w:t>5</w:t>
      </w:r>
      <w:r w:rsidRPr="007E4260">
        <w:rPr>
          <w:rFonts w:cs="Arial"/>
        </w:rPr>
        <w:tab/>
      </w:r>
      <w:r w:rsidR="003073F7" w:rsidRPr="007E4260">
        <w:rPr>
          <w:rFonts w:cs="Arial"/>
        </w:rPr>
        <w:t>Industry will need to provide the relevant communication links and appropriate software both for the ship and the shore</w:t>
      </w:r>
      <w:r w:rsidR="002B34A8" w:rsidRPr="007E4260">
        <w:rPr>
          <w:rFonts w:cs="Arial"/>
        </w:rPr>
        <w:t xml:space="preserve"> in accordance with harmonized standards</w:t>
      </w:r>
      <w:r w:rsidR="003073F7" w:rsidRPr="007E4260">
        <w:rPr>
          <w:rFonts w:cs="Arial"/>
        </w:rPr>
        <w:t>.</w:t>
      </w:r>
    </w:p>
    <w:p w:rsidR="003073F7" w:rsidRPr="007E4260" w:rsidRDefault="003073F7" w:rsidP="003073F7">
      <w:pPr>
        <w:rPr>
          <w:rFonts w:cs="Arial"/>
        </w:rPr>
      </w:pPr>
    </w:p>
    <w:p w:rsidR="003073F7" w:rsidRPr="007E4260" w:rsidRDefault="003073F7" w:rsidP="003073F7">
      <w:pPr>
        <w:pStyle w:val="Heading2"/>
        <w:spacing w:before="0"/>
        <w:rPr>
          <w:rFonts w:ascii="Arial" w:hAnsi="Arial" w:cs="Arial"/>
          <w:color w:val="auto"/>
          <w:sz w:val="22"/>
          <w:szCs w:val="22"/>
        </w:rPr>
      </w:pPr>
      <w:r w:rsidRPr="007E4260">
        <w:rPr>
          <w:rFonts w:ascii="Arial" w:hAnsi="Arial" w:cs="Arial"/>
          <w:color w:val="auto"/>
          <w:sz w:val="22"/>
          <w:szCs w:val="22"/>
        </w:rPr>
        <w:t>S3 - improved reliability, resilience and integrity of bridge equipment and navigation information;</w:t>
      </w:r>
    </w:p>
    <w:p w:rsidR="003073F7" w:rsidRPr="007E4260" w:rsidRDefault="003073F7" w:rsidP="003073F7">
      <w:pPr>
        <w:rPr>
          <w:rFonts w:cs="Arial"/>
        </w:rPr>
      </w:pPr>
    </w:p>
    <w:tbl>
      <w:tblPr>
        <w:tblStyle w:val="TableGrid"/>
        <w:tblW w:w="0" w:type="auto"/>
        <w:tblLook w:val="04A0" w:firstRow="1" w:lastRow="0" w:firstColumn="1" w:lastColumn="0" w:noHBand="0" w:noVBand="1"/>
      </w:tblPr>
      <w:tblGrid>
        <w:gridCol w:w="1011"/>
        <w:gridCol w:w="5518"/>
        <w:gridCol w:w="5381"/>
        <w:gridCol w:w="2266"/>
      </w:tblGrid>
      <w:tr w:rsidR="008B3180" w:rsidRPr="007E4260" w:rsidTr="008B3180">
        <w:tc>
          <w:tcPr>
            <w:tcW w:w="962" w:type="dxa"/>
            <w:vAlign w:val="center"/>
          </w:tcPr>
          <w:p w:rsidR="008B3180" w:rsidRPr="007E4260" w:rsidRDefault="008B3180" w:rsidP="008B3180">
            <w:pPr>
              <w:jc w:val="center"/>
              <w:rPr>
                <w:rFonts w:cs="Arial"/>
                <w:b/>
              </w:rPr>
            </w:pPr>
            <w:r w:rsidRPr="007E4260">
              <w:rPr>
                <w:rFonts w:cs="Arial"/>
                <w:b/>
              </w:rPr>
              <w:t>SIP Task</w:t>
            </w:r>
          </w:p>
        </w:tc>
        <w:tc>
          <w:tcPr>
            <w:tcW w:w="5525" w:type="dxa"/>
            <w:vAlign w:val="center"/>
          </w:tcPr>
          <w:p w:rsidR="008B3180" w:rsidRPr="007E4260" w:rsidRDefault="008B3180" w:rsidP="008B3180">
            <w:pPr>
              <w:jc w:val="center"/>
              <w:rPr>
                <w:rFonts w:cs="Arial"/>
                <w:b/>
              </w:rPr>
            </w:pPr>
            <w:r w:rsidRPr="007E4260">
              <w:rPr>
                <w:rFonts w:cs="Arial"/>
                <w:b/>
              </w:rPr>
              <w:t>SIP Definition</w:t>
            </w:r>
          </w:p>
        </w:tc>
        <w:tc>
          <w:tcPr>
            <w:tcW w:w="5387" w:type="dxa"/>
            <w:vAlign w:val="center"/>
          </w:tcPr>
          <w:p w:rsidR="008B3180" w:rsidRPr="007E4260" w:rsidRDefault="008B3180" w:rsidP="008B3180">
            <w:pPr>
              <w:jc w:val="center"/>
              <w:rPr>
                <w:rFonts w:cs="Arial"/>
                <w:b/>
              </w:rPr>
            </w:pPr>
            <w:r w:rsidRPr="007E4260">
              <w:rPr>
                <w:rFonts w:cs="Arial"/>
                <w:b/>
              </w:rPr>
              <w:t>Comments</w:t>
            </w:r>
          </w:p>
        </w:tc>
        <w:tc>
          <w:tcPr>
            <w:tcW w:w="2268" w:type="dxa"/>
            <w:vAlign w:val="center"/>
          </w:tcPr>
          <w:p w:rsidR="008B3180" w:rsidRPr="007E4260" w:rsidRDefault="008B3180" w:rsidP="008B3180">
            <w:pPr>
              <w:jc w:val="center"/>
              <w:rPr>
                <w:rFonts w:cs="Arial"/>
                <w:b/>
              </w:rPr>
            </w:pPr>
            <w:r w:rsidRPr="007E4260">
              <w:rPr>
                <w:rFonts w:cs="Arial"/>
                <w:b/>
              </w:rPr>
              <w:t>Action</w:t>
            </w:r>
          </w:p>
        </w:tc>
      </w:tr>
      <w:tr w:rsidR="008B3180" w:rsidRPr="007E4260" w:rsidTr="008B3180">
        <w:tc>
          <w:tcPr>
            <w:tcW w:w="962" w:type="dxa"/>
          </w:tcPr>
          <w:p w:rsidR="008B3180" w:rsidRPr="007E4260" w:rsidRDefault="008B3180" w:rsidP="007D5C9B">
            <w:pPr>
              <w:rPr>
                <w:rFonts w:cs="Arial"/>
                <w:b/>
              </w:rPr>
            </w:pPr>
            <w:r w:rsidRPr="007E4260">
              <w:rPr>
                <w:rFonts w:cs="Arial"/>
                <w:b/>
              </w:rPr>
              <w:t xml:space="preserve">T6 </w:t>
            </w:r>
          </w:p>
        </w:tc>
        <w:tc>
          <w:tcPr>
            <w:tcW w:w="5525" w:type="dxa"/>
          </w:tcPr>
          <w:p w:rsidR="008B3180" w:rsidRPr="007E4260" w:rsidRDefault="008B3180" w:rsidP="007D5C9B">
            <w:pPr>
              <w:rPr>
                <w:rFonts w:cs="Arial"/>
                <w:i/>
              </w:rPr>
            </w:pPr>
            <w:r w:rsidRPr="007E4260">
              <w:rPr>
                <w:rFonts w:cs="Arial"/>
                <w:i/>
              </w:rPr>
              <w:t>Guidelines on the display of accuracy and reliability of navigation equipment.</w:t>
            </w:r>
          </w:p>
        </w:tc>
        <w:tc>
          <w:tcPr>
            <w:tcW w:w="5387" w:type="dxa"/>
          </w:tcPr>
          <w:p w:rsidR="008B3180" w:rsidRPr="007E4260" w:rsidRDefault="008B3180" w:rsidP="007D5C9B">
            <w:pPr>
              <w:rPr>
                <w:rFonts w:cs="Arial"/>
              </w:rPr>
            </w:pPr>
            <w:r w:rsidRPr="007E4260">
              <w:rPr>
                <w:rFonts w:cs="Arial"/>
              </w:rPr>
              <w:t>Merged with T12 see below</w:t>
            </w:r>
          </w:p>
        </w:tc>
        <w:tc>
          <w:tcPr>
            <w:tcW w:w="2268" w:type="dxa"/>
          </w:tcPr>
          <w:p w:rsidR="008B3180" w:rsidRPr="007E4260" w:rsidRDefault="008B3180" w:rsidP="007D5C9B">
            <w:pPr>
              <w:rPr>
                <w:rFonts w:cs="Arial"/>
              </w:rPr>
            </w:pPr>
          </w:p>
        </w:tc>
      </w:tr>
      <w:tr w:rsidR="008B3180" w:rsidRPr="007E4260" w:rsidTr="008B3180">
        <w:tc>
          <w:tcPr>
            <w:tcW w:w="962" w:type="dxa"/>
          </w:tcPr>
          <w:p w:rsidR="008B3180" w:rsidRPr="007E4260" w:rsidRDefault="008B3180" w:rsidP="007D5C9B">
            <w:pPr>
              <w:rPr>
                <w:rFonts w:cs="Arial"/>
                <w:b/>
              </w:rPr>
            </w:pPr>
            <w:r w:rsidRPr="007E4260">
              <w:rPr>
                <w:rFonts w:cs="Arial"/>
                <w:b/>
              </w:rPr>
              <w:t xml:space="preserve">T10 </w:t>
            </w:r>
          </w:p>
        </w:tc>
        <w:tc>
          <w:tcPr>
            <w:tcW w:w="5525" w:type="dxa"/>
          </w:tcPr>
          <w:p w:rsidR="008B3180" w:rsidRPr="007E4260" w:rsidRDefault="008B3180" w:rsidP="007D5C9B">
            <w:pPr>
              <w:pStyle w:val="ListParagraph"/>
              <w:numPr>
                <w:ilvl w:val="0"/>
                <w:numId w:val="7"/>
              </w:numPr>
              <w:ind w:left="0"/>
              <w:contextualSpacing w:val="0"/>
              <w:rPr>
                <w:rFonts w:cs="Arial"/>
                <w:i/>
              </w:rPr>
            </w:pPr>
            <w:r w:rsidRPr="007E4260">
              <w:rPr>
                <w:rFonts w:cs="Arial"/>
                <w:i/>
              </w:rPr>
              <w:t xml:space="preserve">Revised Resolution on the general requirements including Built </w:t>
            </w:r>
            <w:proofErr w:type="gramStart"/>
            <w:r w:rsidRPr="007E4260">
              <w:rPr>
                <w:rFonts w:cs="Arial"/>
                <w:i/>
              </w:rPr>
              <w:t>In</w:t>
            </w:r>
            <w:proofErr w:type="gramEnd"/>
            <w:r w:rsidRPr="007E4260">
              <w:rPr>
                <w:rFonts w:cs="Arial"/>
                <w:i/>
              </w:rPr>
              <w:t xml:space="preserve"> Integrity Testing.</w:t>
            </w:r>
          </w:p>
          <w:p w:rsidR="008B3180" w:rsidRPr="007E4260" w:rsidRDefault="008B3180" w:rsidP="007D5C9B">
            <w:pPr>
              <w:pStyle w:val="ListParagraph"/>
              <w:numPr>
                <w:ilvl w:val="0"/>
                <w:numId w:val="7"/>
              </w:numPr>
              <w:ind w:left="0"/>
              <w:contextualSpacing w:val="0"/>
              <w:rPr>
                <w:rFonts w:cs="Arial"/>
                <w:i/>
              </w:rPr>
            </w:pPr>
          </w:p>
          <w:p w:rsidR="006A460E" w:rsidRPr="007E4260" w:rsidRDefault="006A460E" w:rsidP="007D5C9B">
            <w:pPr>
              <w:pStyle w:val="ListParagraph"/>
              <w:numPr>
                <w:ilvl w:val="0"/>
                <w:numId w:val="7"/>
              </w:numPr>
              <w:ind w:left="0" w:hanging="357"/>
              <w:contextualSpacing w:val="0"/>
              <w:rPr>
                <w:rFonts w:cs="Arial"/>
                <w:i/>
              </w:rPr>
            </w:pPr>
          </w:p>
          <w:p w:rsidR="008B3180" w:rsidRPr="007E4260" w:rsidRDefault="008B3180" w:rsidP="007D5C9B">
            <w:pPr>
              <w:pStyle w:val="ListParagraph"/>
              <w:numPr>
                <w:ilvl w:val="0"/>
                <w:numId w:val="7"/>
              </w:numPr>
              <w:ind w:left="0" w:hanging="357"/>
              <w:contextualSpacing w:val="0"/>
              <w:rPr>
                <w:rFonts w:cs="Arial"/>
                <w:i/>
              </w:rPr>
            </w:pPr>
            <w:r w:rsidRPr="007E4260">
              <w:rPr>
                <w:rFonts w:cs="Arial"/>
                <w:i/>
              </w:rPr>
              <w:t>Revised IEC Standard on General Requirements including Built In Integrity Testing</w:t>
            </w:r>
          </w:p>
        </w:tc>
        <w:tc>
          <w:tcPr>
            <w:tcW w:w="5387" w:type="dxa"/>
          </w:tcPr>
          <w:p w:rsidR="008B3180" w:rsidRPr="007E4260" w:rsidRDefault="008B3180" w:rsidP="007D5C9B">
            <w:pPr>
              <w:rPr>
                <w:rFonts w:cs="Arial"/>
              </w:rPr>
            </w:pPr>
            <w:r w:rsidRPr="007E4260">
              <w:rPr>
                <w:rFonts w:cs="Arial"/>
                <w:b/>
                <w:i/>
              </w:rPr>
              <w:t xml:space="preserve">Prepare a draft revision of Res </w:t>
            </w:r>
            <w:proofErr w:type="gramStart"/>
            <w:r w:rsidRPr="007E4260">
              <w:rPr>
                <w:rFonts w:cs="Arial"/>
                <w:b/>
                <w:i/>
              </w:rPr>
              <w:t>A.694(</w:t>
            </w:r>
            <w:proofErr w:type="gramEnd"/>
            <w:r w:rsidRPr="007E4260">
              <w:rPr>
                <w:rFonts w:cs="Arial"/>
                <w:b/>
                <w:i/>
              </w:rPr>
              <w:t>17) in order to include Built In Integrity Testing (BIIT) especially for navigational related equipment</w:t>
            </w:r>
            <w:r w:rsidR="006A460E" w:rsidRPr="007E4260">
              <w:rPr>
                <w:rFonts w:cs="Arial"/>
              </w:rPr>
              <w:t>.</w:t>
            </w:r>
          </w:p>
          <w:p w:rsidR="006A460E" w:rsidRPr="007E4260" w:rsidRDefault="006A460E" w:rsidP="007D5C9B">
            <w:pPr>
              <w:rPr>
                <w:rFonts w:cs="Arial"/>
              </w:rPr>
            </w:pPr>
          </w:p>
          <w:p w:rsidR="008B3180" w:rsidRPr="007E4260" w:rsidRDefault="006A460E" w:rsidP="007D5C9B">
            <w:pPr>
              <w:rPr>
                <w:rFonts w:cs="Arial"/>
              </w:rPr>
            </w:pPr>
            <w:r w:rsidRPr="007E4260">
              <w:rPr>
                <w:rFonts w:cs="Arial"/>
              </w:rPr>
              <w:t>C</w:t>
            </w:r>
            <w:r w:rsidR="008B3180" w:rsidRPr="007E4260">
              <w:rPr>
                <w:rFonts w:cs="Arial"/>
              </w:rPr>
              <w:t>onsequently IEC standar</w:t>
            </w:r>
            <w:r w:rsidRPr="007E4260">
              <w:rPr>
                <w:rFonts w:cs="Arial"/>
              </w:rPr>
              <w:t>d 60945 will need to be revised</w:t>
            </w:r>
          </w:p>
        </w:tc>
        <w:tc>
          <w:tcPr>
            <w:tcW w:w="2268" w:type="dxa"/>
          </w:tcPr>
          <w:p w:rsidR="008B3180" w:rsidRPr="007E4260" w:rsidRDefault="00FA6F12" w:rsidP="007D5C9B">
            <w:pPr>
              <w:rPr>
                <w:rFonts w:cs="Arial"/>
                <w:b/>
                <w:i/>
              </w:rPr>
            </w:pPr>
            <w:r w:rsidRPr="007E4260">
              <w:rPr>
                <w:rFonts w:cs="Arial"/>
                <w:b/>
                <w:i/>
              </w:rPr>
              <w:t>Proposed o</w:t>
            </w:r>
            <w:r w:rsidR="008B3180" w:rsidRPr="007E4260">
              <w:rPr>
                <w:rFonts w:cs="Arial"/>
                <w:b/>
                <w:i/>
              </w:rPr>
              <w:t>utput 4</w:t>
            </w:r>
          </w:p>
        </w:tc>
      </w:tr>
      <w:tr w:rsidR="008B3180" w:rsidRPr="007E4260" w:rsidTr="006A460E">
        <w:tc>
          <w:tcPr>
            <w:tcW w:w="962" w:type="dxa"/>
            <w:shd w:val="clear" w:color="auto" w:fill="auto"/>
          </w:tcPr>
          <w:p w:rsidR="008B3180" w:rsidRPr="007E4260" w:rsidRDefault="008B3180" w:rsidP="007D5C9B">
            <w:pPr>
              <w:rPr>
                <w:rFonts w:cs="Arial"/>
                <w:b/>
              </w:rPr>
            </w:pPr>
            <w:r w:rsidRPr="007E4260">
              <w:rPr>
                <w:rFonts w:cs="Arial"/>
                <w:b/>
              </w:rPr>
              <w:t>T11</w:t>
            </w:r>
          </w:p>
        </w:tc>
        <w:tc>
          <w:tcPr>
            <w:tcW w:w="5525" w:type="dxa"/>
          </w:tcPr>
          <w:p w:rsidR="008B3180" w:rsidRPr="007E4260" w:rsidRDefault="008B3180" w:rsidP="007D5C9B">
            <w:pPr>
              <w:rPr>
                <w:rFonts w:cs="Arial"/>
                <w:i/>
              </w:rPr>
            </w:pPr>
            <w:r w:rsidRPr="007E4260">
              <w:rPr>
                <w:rFonts w:cs="Arial"/>
                <w:i/>
              </w:rPr>
              <w:t>Guidelines for Software Quality Assurance (SQA) in e-navigation.</w:t>
            </w:r>
          </w:p>
        </w:tc>
        <w:tc>
          <w:tcPr>
            <w:tcW w:w="5387" w:type="dxa"/>
          </w:tcPr>
          <w:p w:rsidR="008B3180" w:rsidRPr="007E4260" w:rsidRDefault="006A460E" w:rsidP="007D5C9B">
            <w:pPr>
              <w:rPr>
                <w:rFonts w:cs="Arial"/>
              </w:rPr>
            </w:pPr>
            <w:r w:rsidRPr="007E4260">
              <w:rPr>
                <w:rFonts w:cs="Arial"/>
              </w:rPr>
              <w:t>Complete and incorporated with T1 and T2</w:t>
            </w:r>
          </w:p>
        </w:tc>
        <w:tc>
          <w:tcPr>
            <w:tcW w:w="2268" w:type="dxa"/>
          </w:tcPr>
          <w:p w:rsidR="008B3180" w:rsidRPr="007E4260" w:rsidRDefault="00126F0A" w:rsidP="007D5C9B">
            <w:pPr>
              <w:rPr>
                <w:rFonts w:cs="Arial"/>
              </w:rPr>
            </w:pPr>
            <w:r>
              <w:t>expected to be finalized at NCSR 2 and approved by MSC 95</w:t>
            </w:r>
          </w:p>
        </w:tc>
      </w:tr>
      <w:tr w:rsidR="008B3180" w:rsidRPr="007E4260" w:rsidTr="008B3180">
        <w:tc>
          <w:tcPr>
            <w:tcW w:w="962" w:type="dxa"/>
          </w:tcPr>
          <w:p w:rsidR="008B3180" w:rsidRPr="007E4260" w:rsidRDefault="008B3180" w:rsidP="007D5C9B">
            <w:pPr>
              <w:rPr>
                <w:rFonts w:cs="Arial"/>
                <w:b/>
              </w:rPr>
            </w:pPr>
            <w:r w:rsidRPr="007E4260">
              <w:rPr>
                <w:rFonts w:cs="Arial"/>
                <w:b/>
              </w:rPr>
              <w:t>T12 merged with T6</w:t>
            </w:r>
          </w:p>
        </w:tc>
        <w:tc>
          <w:tcPr>
            <w:tcW w:w="5525" w:type="dxa"/>
          </w:tcPr>
          <w:p w:rsidR="008B3180" w:rsidRPr="007E4260" w:rsidRDefault="008B3180" w:rsidP="007D5C9B">
            <w:pPr>
              <w:rPr>
                <w:rFonts w:cs="Arial"/>
                <w:i/>
              </w:rPr>
            </w:pPr>
            <w:r w:rsidRPr="007E4260">
              <w:rPr>
                <w:rFonts w:cs="Arial"/>
                <w:i/>
              </w:rPr>
              <w:t>Guidelines on how to improve reliability and resilience of onboard PNT systems by integration with external systems and on the display of accuracy and reliability of navigation equipment.</w:t>
            </w:r>
          </w:p>
        </w:tc>
        <w:tc>
          <w:tcPr>
            <w:tcW w:w="5387" w:type="dxa"/>
          </w:tcPr>
          <w:p w:rsidR="008B3180" w:rsidRPr="007E4260" w:rsidRDefault="008B3180" w:rsidP="006A460E">
            <w:pPr>
              <w:rPr>
                <w:rFonts w:cs="Arial"/>
              </w:rPr>
            </w:pPr>
            <w:r w:rsidRPr="007E4260">
              <w:rPr>
                <w:rFonts w:cs="Arial"/>
              </w:rPr>
              <w:t>Improved industry standards required on how to improve reliability and resilience of onboard PNT systems by integration with external systems based on the new multi receiver system performance standards.</w:t>
            </w:r>
          </w:p>
        </w:tc>
        <w:tc>
          <w:tcPr>
            <w:tcW w:w="2268" w:type="dxa"/>
          </w:tcPr>
          <w:p w:rsidR="008B3180" w:rsidRPr="007E4260" w:rsidRDefault="008B3180" w:rsidP="008B3180">
            <w:pPr>
              <w:rPr>
                <w:rFonts w:cs="Arial"/>
              </w:rPr>
            </w:pPr>
            <w:r w:rsidRPr="007E4260">
              <w:rPr>
                <w:rFonts w:cs="Arial"/>
              </w:rPr>
              <w:t>Completed</w:t>
            </w:r>
            <w:r w:rsidR="006A460E" w:rsidRPr="007E4260">
              <w:rPr>
                <w:rFonts w:cs="Arial"/>
              </w:rPr>
              <w:t xml:space="preserve"> awaiting MSC 95 approval</w:t>
            </w:r>
          </w:p>
        </w:tc>
      </w:tr>
    </w:tbl>
    <w:p w:rsidR="003073F7" w:rsidRPr="007E4260" w:rsidRDefault="003073F7" w:rsidP="003073F7">
      <w:pPr>
        <w:rPr>
          <w:rFonts w:cs="Arial"/>
        </w:rPr>
      </w:pPr>
    </w:p>
    <w:p w:rsidR="003073F7" w:rsidRPr="007E4260" w:rsidRDefault="006A460E" w:rsidP="003073F7">
      <w:pPr>
        <w:jc w:val="both"/>
        <w:rPr>
          <w:rFonts w:cs="Arial"/>
        </w:rPr>
      </w:pPr>
      <w:r w:rsidRPr="007E4260">
        <w:rPr>
          <w:rFonts w:cs="Arial"/>
        </w:rPr>
        <w:t>6</w:t>
      </w:r>
      <w:r w:rsidRPr="007E4260">
        <w:rPr>
          <w:rFonts w:cs="Arial"/>
        </w:rPr>
        <w:tab/>
      </w:r>
      <w:r w:rsidR="00B7735A" w:rsidRPr="007E4260">
        <w:rPr>
          <w:rFonts w:cs="Arial"/>
        </w:rPr>
        <w:t xml:space="preserve">The output required </w:t>
      </w:r>
      <w:proofErr w:type="gramStart"/>
      <w:r w:rsidR="00B7735A" w:rsidRPr="007E4260">
        <w:rPr>
          <w:rFonts w:cs="Arial"/>
        </w:rPr>
        <w:t>to achieve</w:t>
      </w:r>
      <w:proofErr w:type="gramEnd"/>
      <w:r w:rsidR="00A768A2" w:rsidRPr="007E4260">
        <w:rPr>
          <w:rFonts w:cs="Arial"/>
        </w:rPr>
        <w:t xml:space="preserve"> </w:t>
      </w:r>
      <w:r w:rsidR="003073F7" w:rsidRPr="007E4260">
        <w:rPr>
          <w:rFonts w:cs="Arial"/>
        </w:rPr>
        <w:t>S3 the improved reliability, resilience and integrity of bridge equipment a</w:t>
      </w:r>
      <w:r w:rsidR="00D34680" w:rsidRPr="007E4260">
        <w:rPr>
          <w:rFonts w:cs="Arial"/>
        </w:rPr>
        <w:t>nd navigation information is to</w:t>
      </w:r>
      <w:r w:rsidR="003073F7" w:rsidRPr="007E4260">
        <w:rPr>
          <w:rFonts w:cs="Arial"/>
        </w:rPr>
        <w:t>:</w:t>
      </w:r>
    </w:p>
    <w:p w:rsidR="003073F7" w:rsidRPr="007E4260" w:rsidRDefault="003073F7" w:rsidP="003073F7">
      <w:pPr>
        <w:rPr>
          <w:rFonts w:cs="Arial"/>
        </w:rPr>
      </w:pPr>
    </w:p>
    <w:p w:rsidR="003073F7" w:rsidRPr="007E4260" w:rsidRDefault="006A460E" w:rsidP="003073F7">
      <w:pPr>
        <w:ind w:left="1440" w:hanging="720"/>
        <w:jc w:val="both"/>
        <w:rPr>
          <w:rFonts w:cs="Arial"/>
        </w:rPr>
      </w:pPr>
      <w:r w:rsidRPr="007E4260">
        <w:rPr>
          <w:rFonts w:cs="Arial"/>
        </w:rPr>
        <w:t>.1</w:t>
      </w:r>
      <w:r w:rsidR="0044556C" w:rsidRPr="007E4260">
        <w:rPr>
          <w:rFonts w:cs="Arial"/>
        </w:rPr>
        <w:t xml:space="preserve"> </w:t>
      </w:r>
      <w:r w:rsidRPr="007E4260">
        <w:rPr>
          <w:rFonts w:cs="Arial"/>
        </w:rPr>
        <w:tab/>
      </w:r>
      <w:r w:rsidR="003073F7" w:rsidRPr="007E4260">
        <w:rPr>
          <w:rFonts w:cs="Arial"/>
        </w:rPr>
        <w:t>to revise Resolution A.694(17) to include BIIT especially for navigational equipment in order that the navigator can check that the equipment is working correctly and is delivering reliable</w:t>
      </w:r>
      <w:r w:rsidR="0044556C" w:rsidRPr="007E4260">
        <w:rPr>
          <w:rFonts w:cs="Arial"/>
        </w:rPr>
        <w:t>,</w:t>
      </w:r>
      <w:r w:rsidR="003073F7" w:rsidRPr="007E4260">
        <w:rPr>
          <w:rFonts w:cs="Arial"/>
        </w:rPr>
        <w:t xml:space="preserve"> resilient and </w:t>
      </w:r>
      <w:r w:rsidR="0044556C" w:rsidRPr="007E4260">
        <w:rPr>
          <w:rFonts w:cs="Arial"/>
        </w:rPr>
        <w:t xml:space="preserve">high integrity </w:t>
      </w:r>
      <w:r w:rsidR="003073F7" w:rsidRPr="007E4260">
        <w:rPr>
          <w:rFonts w:cs="Arial"/>
        </w:rPr>
        <w:t>information</w:t>
      </w:r>
      <w:r w:rsidR="0044556C" w:rsidRPr="007E4260">
        <w:rPr>
          <w:rFonts w:cs="Arial"/>
        </w:rPr>
        <w:t xml:space="preserve"> for safe and secure navigation.</w:t>
      </w:r>
    </w:p>
    <w:p w:rsidR="003073F7" w:rsidRPr="007E4260" w:rsidRDefault="003073F7" w:rsidP="003073F7">
      <w:pPr>
        <w:ind w:hanging="720"/>
        <w:jc w:val="both"/>
        <w:rPr>
          <w:rFonts w:cs="Arial"/>
        </w:rPr>
      </w:pPr>
    </w:p>
    <w:p w:rsidR="003073F7" w:rsidRPr="007E4260" w:rsidRDefault="006A460E" w:rsidP="00A80235">
      <w:pPr>
        <w:jc w:val="both"/>
        <w:rPr>
          <w:rFonts w:cs="Arial"/>
        </w:rPr>
      </w:pPr>
      <w:r w:rsidRPr="007E4260">
        <w:rPr>
          <w:rFonts w:cs="Arial"/>
        </w:rPr>
        <w:t>7</w:t>
      </w:r>
      <w:r w:rsidRPr="007E4260">
        <w:rPr>
          <w:rFonts w:cs="Arial"/>
        </w:rPr>
        <w:tab/>
      </w:r>
      <w:r w:rsidR="00A80235" w:rsidRPr="007E4260">
        <w:rPr>
          <w:rFonts w:cs="Arial"/>
        </w:rPr>
        <w:t xml:space="preserve">Industry </w:t>
      </w:r>
      <w:r w:rsidRPr="007E4260">
        <w:rPr>
          <w:rFonts w:cs="Arial"/>
        </w:rPr>
        <w:t xml:space="preserve">should </w:t>
      </w:r>
      <w:r w:rsidR="003073F7" w:rsidRPr="007E4260">
        <w:rPr>
          <w:rFonts w:cs="Arial"/>
        </w:rPr>
        <w:t>use the revised resolution on BIIT as well as the Guideline on Software Quality Assurance and Human Centred Design for e-navigation when designing navigational equipment</w:t>
      </w:r>
      <w:r w:rsidR="00204818" w:rsidRPr="007E4260">
        <w:rPr>
          <w:rFonts w:cs="Arial"/>
        </w:rPr>
        <w:t xml:space="preserve"> </w:t>
      </w:r>
      <w:r w:rsidR="003073F7" w:rsidRPr="007E4260">
        <w:rPr>
          <w:rFonts w:cs="Arial"/>
        </w:rPr>
        <w:t>and</w:t>
      </w:r>
      <w:r w:rsidR="00204818" w:rsidRPr="007E4260">
        <w:rPr>
          <w:rFonts w:cs="Arial"/>
        </w:rPr>
        <w:t xml:space="preserve"> consequently </w:t>
      </w:r>
      <w:r w:rsidR="00C8001E" w:rsidRPr="007E4260">
        <w:rPr>
          <w:rFonts w:cs="Arial"/>
        </w:rPr>
        <w:t>to improve</w:t>
      </w:r>
      <w:r w:rsidR="003073F7" w:rsidRPr="007E4260">
        <w:rPr>
          <w:rFonts w:cs="Arial"/>
        </w:rPr>
        <w:t xml:space="preserve"> relevant industry standards for PNT </w:t>
      </w:r>
      <w:r w:rsidR="00204818" w:rsidRPr="007E4260">
        <w:rPr>
          <w:rFonts w:cs="Arial"/>
        </w:rPr>
        <w:t xml:space="preserve">and other navigational </w:t>
      </w:r>
      <w:r w:rsidR="003073F7" w:rsidRPr="007E4260">
        <w:rPr>
          <w:rFonts w:cs="Arial"/>
        </w:rPr>
        <w:t>systems.</w:t>
      </w:r>
    </w:p>
    <w:p w:rsidR="003073F7" w:rsidRPr="007E4260" w:rsidRDefault="003073F7" w:rsidP="003073F7">
      <w:pPr>
        <w:ind w:left="1440" w:hanging="720"/>
        <w:jc w:val="both"/>
        <w:rPr>
          <w:rFonts w:cs="Arial"/>
        </w:rPr>
      </w:pPr>
    </w:p>
    <w:p w:rsidR="00FA6F12" w:rsidRPr="007E4260" w:rsidRDefault="00FA6F12" w:rsidP="003073F7">
      <w:pPr>
        <w:rPr>
          <w:rFonts w:cs="Arial"/>
          <w:b/>
          <w:lang w:val="en-US"/>
        </w:rPr>
      </w:pPr>
    </w:p>
    <w:p w:rsidR="00FA6F12" w:rsidRPr="007E4260" w:rsidRDefault="00FA6F12" w:rsidP="003073F7">
      <w:pPr>
        <w:rPr>
          <w:rFonts w:cs="Arial"/>
          <w:b/>
          <w:lang w:val="en-US"/>
        </w:rPr>
      </w:pPr>
    </w:p>
    <w:p w:rsidR="00FA6F12" w:rsidRPr="007E4260" w:rsidRDefault="00FA6F12" w:rsidP="003073F7">
      <w:pPr>
        <w:rPr>
          <w:rFonts w:cs="Arial"/>
          <w:b/>
          <w:lang w:val="en-US"/>
        </w:rPr>
      </w:pPr>
    </w:p>
    <w:p w:rsidR="003073F7" w:rsidRPr="007E4260" w:rsidRDefault="003073F7" w:rsidP="003073F7">
      <w:pPr>
        <w:rPr>
          <w:rFonts w:cs="Arial"/>
          <w:b/>
          <w:lang w:val="en-US"/>
        </w:rPr>
      </w:pPr>
      <w:r w:rsidRPr="007E4260">
        <w:rPr>
          <w:rFonts w:cs="Arial"/>
          <w:b/>
          <w:lang w:val="en-US"/>
        </w:rPr>
        <w:t>S4 - integration and presentation of available information in graphical displays received via communication equipment;</w:t>
      </w:r>
    </w:p>
    <w:p w:rsidR="003073F7" w:rsidRPr="007E4260" w:rsidRDefault="003073F7" w:rsidP="003073F7">
      <w:pPr>
        <w:rPr>
          <w:rFonts w:cs="Arial"/>
          <w:lang w:val="en-US"/>
        </w:rPr>
      </w:pPr>
    </w:p>
    <w:tbl>
      <w:tblPr>
        <w:tblStyle w:val="TableGrid"/>
        <w:tblW w:w="0" w:type="auto"/>
        <w:tblLook w:val="04A0" w:firstRow="1" w:lastRow="0" w:firstColumn="1" w:lastColumn="0" w:noHBand="0" w:noVBand="1"/>
      </w:tblPr>
      <w:tblGrid>
        <w:gridCol w:w="718"/>
        <w:gridCol w:w="5808"/>
        <w:gridCol w:w="5383"/>
        <w:gridCol w:w="2267"/>
      </w:tblGrid>
      <w:tr w:rsidR="006A460E" w:rsidRPr="007E4260" w:rsidTr="006A460E">
        <w:tc>
          <w:tcPr>
            <w:tcW w:w="675" w:type="dxa"/>
            <w:shd w:val="clear" w:color="auto" w:fill="auto"/>
            <w:vAlign w:val="center"/>
          </w:tcPr>
          <w:p w:rsidR="006A460E" w:rsidRPr="007E4260" w:rsidRDefault="006A460E" w:rsidP="006A460E">
            <w:pPr>
              <w:jc w:val="center"/>
              <w:rPr>
                <w:rFonts w:cs="Arial"/>
                <w:b/>
              </w:rPr>
            </w:pPr>
            <w:r w:rsidRPr="007E4260">
              <w:rPr>
                <w:rFonts w:cs="Arial"/>
                <w:b/>
              </w:rPr>
              <w:t>SIP Task</w:t>
            </w:r>
          </w:p>
        </w:tc>
        <w:tc>
          <w:tcPr>
            <w:tcW w:w="5812" w:type="dxa"/>
            <w:vAlign w:val="center"/>
          </w:tcPr>
          <w:p w:rsidR="006A460E" w:rsidRPr="007E4260" w:rsidRDefault="006A460E" w:rsidP="006A460E">
            <w:pPr>
              <w:jc w:val="center"/>
              <w:rPr>
                <w:rFonts w:cs="Arial"/>
                <w:b/>
              </w:rPr>
            </w:pPr>
            <w:r w:rsidRPr="007E4260">
              <w:rPr>
                <w:rFonts w:cs="Arial"/>
                <w:b/>
              </w:rPr>
              <w:t>Sip Definition</w:t>
            </w:r>
          </w:p>
        </w:tc>
        <w:tc>
          <w:tcPr>
            <w:tcW w:w="5387" w:type="dxa"/>
            <w:vAlign w:val="center"/>
          </w:tcPr>
          <w:p w:rsidR="006A460E" w:rsidRPr="007E4260" w:rsidRDefault="006A460E" w:rsidP="006A460E">
            <w:pPr>
              <w:jc w:val="center"/>
              <w:rPr>
                <w:rFonts w:cs="Arial"/>
                <w:b/>
              </w:rPr>
            </w:pPr>
            <w:r w:rsidRPr="007E4260">
              <w:rPr>
                <w:rFonts w:cs="Arial"/>
                <w:b/>
              </w:rPr>
              <w:t>Comments</w:t>
            </w:r>
          </w:p>
        </w:tc>
        <w:tc>
          <w:tcPr>
            <w:tcW w:w="2268" w:type="dxa"/>
            <w:vAlign w:val="center"/>
          </w:tcPr>
          <w:p w:rsidR="006A460E" w:rsidRPr="007E4260" w:rsidRDefault="006A460E" w:rsidP="006A460E">
            <w:pPr>
              <w:jc w:val="center"/>
              <w:rPr>
                <w:rFonts w:cs="Arial"/>
                <w:b/>
              </w:rPr>
            </w:pPr>
            <w:r w:rsidRPr="007E4260">
              <w:rPr>
                <w:rFonts w:cs="Arial"/>
                <w:b/>
              </w:rPr>
              <w:t>Action</w:t>
            </w:r>
          </w:p>
        </w:tc>
      </w:tr>
      <w:tr w:rsidR="006A460E" w:rsidRPr="007E4260" w:rsidTr="006A460E">
        <w:tc>
          <w:tcPr>
            <w:tcW w:w="675" w:type="dxa"/>
            <w:shd w:val="clear" w:color="auto" w:fill="auto"/>
          </w:tcPr>
          <w:p w:rsidR="006A460E" w:rsidRPr="007E4260" w:rsidRDefault="006A460E" w:rsidP="007D5C9B">
            <w:pPr>
              <w:rPr>
                <w:rFonts w:cs="Arial"/>
                <w:b/>
              </w:rPr>
            </w:pPr>
            <w:r w:rsidRPr="007E4260">
              <w:rPr>
                <w:rFonts w:cs="Arial"/>
                <w:b/>
              </w:rPr>
              <w:t xml:space="preserve">T6 </w:t>
            </w:r>
          </w:p>
        </w:tc>
        <w:tc>
          <w:tcPr>
            <w:tcW w:w="5812" w:type="dxa"/>
          </w:tcPr>
          <w:p w:rsidR="006A460E" w:rsidRPr="007E4260" w:rsidRDefault="006A460E" w:rsidP="007D5C9B">
            <w:pPr>
              <w:rPr>
                <w:rFonts w:cs="Arial"/>
                <w:i/>
              </w:rPr>
            </w:pPr>
            <w:r w:rsidRPr="007E4260">
              <w:rPr>
                <w:rFonts w:cs="Arial"/>
                <w:i/>
              </w:rPr>
              <w:t>Guidelines on the display of accuracy and reliability of navigation equipment.</w:t>
            </w:r>
          </w:p>
        </w:tc>
        <w:tc>
          <w:tcPr>
            <w:tcW w:w="5387" w:type="dxa"/>
          </w:tcPr>
          <w:p w:rsidR="006A460E" w:rsidRPr="007E4260" w:rsidRDefault="006A460E" w:rsidP="007D5C9B">
            <w:pPr>
              <w:rPr>
                <w:rFonts w:cs="Arial"/>
              </w:rPr>
            </w:pPr>
            <w:r w:rsidRPr="007E4260">
              <w:rPr>
                <w:rFonts w:cs="Arial"/>
              </w:rPr>
              <w:t xml:space="preserve">See S3 tasks T6 and T12 </w:t>
            </w:r>
          </w:p>
        </w:tc>
        <w:tc>
          <w:tcPr>
            <w:tcW w:w="2268" w:type="dxa"/>
          </w:tcPr>
          <w:p w:rsidR="006A460E" w:rsidRPr="007E4260" w:rsidRDefault="006A460E" w:rsidP="007D5C9B">
            <w:pPr>
              <w:rPr>
                <w:rFonts w:cs="Arial"/>
              </w:rPr>
            </w:pPr>
          </w:p>
        </w:tc>
      </w:tr>
      <w:tr w:rsidR="006A460E" w:rsidRPr="007E4260" w:rsidTr="006A460E">
        <w:tc>
          <w:tcPr>
            <w:tcW w:w="675" w:type="dxa"/>
            <w:shd w:val="clear" w:color="auto" w:fill="auto"/>
          </w:tcPr>
          <w:p w:rsidR="006A460E" w:rsidRPr="007E4260" w:rsidRDefault="006A460E" w:rsidP="007D5C9B">
            <w:pPr>
              <w:rPr>
                <w:rFonts w:cs="Arial"/>
                <w:b/>
              </w:rPr>
            </w:pPr>
            <w:r w:rsidRPr="007E4260">
              <w:rPr>
                <w:rFonts w:cs="Arial"/>
                <w:b/>
              </w:rPr>
              <w:t xml:space="preserve">T7 </w:t>
            </w:r>
          </w:p>
        </w:tc>
        <w:tc>
          <w:tcPr>
            <w:tcW w:w="5812" w:type="dxa"/>
          </w:tcPr>
          <w:p w:rsidR="006A460E" w:rsidRPr="007E4260" w:rsidRDefault="006A460E" w:rsidP="007D5C9B">
            <w:pPr>
              <w:pStyle w:val="ListParagraph"/>
              <w:numPr>
                <w:ilvl w:val="0"/>
                <w:numId w:val="3"/>
              </w:numPr>
              <w:ind w:left="0"/>
              <w:contextualSpacing w:val="0"/>
              <w:rPr>
                <w:rFonts w:cs="Arial"/>
                <w:i/>
              </w:rPr>
            </w:pPr>
            <w:r w:rsidRPr="007E4260">
              <w:rPr>
                <w:rFonts w:cs="Arial"/>
                <w:i/>
              </w:rPr>
              <w:t>Report on the suitability of INS (for displaying information)</w:t>
            </w:r>
          </w:p>
          <w:p w:rsidR="006A460E" w:rsidRPr="007E4260" w:rsidRDefault="006A460E" w:rsidP="007D5C9B">
            <w:pPr>
              <w:pStyle w:val="ListParagraph"/>
              <w:numPr>
                <w:ilvl w:val="0"/>
                <w:numId w:val="3"/>
              </w:numPr>
              <w:ind w:left="0"/>
              <w:contextualSpacing w:val="0"/>
              <w:rPr>
                <w:rFonts w:cs="Arial"/>
                <w:i/>
              </w:rPr>
            </w:pPr>
            <w:r w:rsidRPr="007E4260">
              <w:rPr>
                <w:rFonts w:cs="Arial"/>
                <w:i/>
              </w:rPr>
              <w:t>New or additional modules for the Performance Standards for INS.</w:t>
            </w:r>
          </w:p>
        </w:tc>
        <w:tc>
          <w:tcPr>
            <w:tcW w:w="5387" w:type="dxa"/>
          </w:tcPr>
          <w:p w:rsidR="006A460E" w:rsidRPr="007E4260" w:rsidRDefault="006A460E" w:rsidP="007D5C9B">
            <w:pPr>
              <w:rPr>
                <w:rFonts w:cs="Arial"/>
              </w:rPr>
            </w:pPr>
            <w:r w:rsidRPr="007E4260">
              <w:rPr>
                <w:rFonts w:cs="Arial"/>
              </w:rPr>
              <w:t>See S1 task T7</w:t>
            </w:r>
          </w:p>
        </w:tc>
        <w:tc>
          <w:tcPr>
            <w:tcW w:w="2268" w:type="dxa"/>
          </w:tcPr>
          <w:p w:rsidR="006A460E" w:rsidRPr="007E4260" w:rsidRDefault="006A460E" w:rsidP="007D5C9B">
            <w:pPr>
              <w:rPr>
                <w:rFonts w:cs="Arial"/>
              </w:rPr>
            </w:pPr>
          </w:p>
        </w:tc>
      </w:tr>
      <w:tr w:rsidR="006A460E" w:rsidRPr="007E4260" w:rsidTr="006A460E">
        <w:tc>
          <w:tcPr>
            <w:tcW w:w="675" w:type="dxa"/>
            <w:shd w:val="clear" w:color="auto" w:fill="auto"/>
          </w:tcPr>
          <w:p w:rsidR="006A460E" w:rsidRPr="007E4260" w:rsidRDefault="006A460E" w:rsidP="007D5C9B">
            <w:pPr>
              <w:rPr>
                <w:rFonts w:cs="Arial"/>
                <w:b/>
              </w:rPr>
            </w:pPr>
            <w:r w:rsidRPr="007E4260">
              <w:rPr>
                <w:rFonts w:cs="Arial"/>
                <w:b/>
              </w:rPr>
              <w:t xml:space="preserve">T11 </w:t>
            </w:r>
          </w:p>
        </w:tc>
        <w:tc>
          <w:tcPr>
            <w:tcW w:w="5812" w:type="dxa"/>
          </w:tcPr>
          <w:p w:rsidR="006A460E" w:rsidRPr="007E4260" w:rsidRDefault="006A460E" w:rsidP="007D5C9B">
            <w:pPr>
              <w:rPr>
                <w:rFonts w:cs="Arial"/>
                <w:i/>
              </w:rPr>
            </w:pPr>
            <w:r w:rsidRPr="007E4260">
              <w:rPr>
                <w:rFonts w:cs="Arial"/>
                <w:i/>
              </w:rPr>
              <w:t>Guidelines for Software Quality Assurance (SQA) in e-navigation.</w:t>
            </w:r>
          </w:p>
        </w:tc>
        <w:tc>
          <w:tcPr>
            <w:tcW w:w="5387" w:type="dxa"/>
          </w:tcPr>
          <w:p w:rsidR="006A460E" w:rsidRPr="007E4260" w:rsidRDefault="006A460E" w:rsidP="007D5C9B">
            <w:pPr>
              <w:rPr>
                <w:rFonts w:cs="Arial"/>
              </w:rPr>
            </w:pPr>
            <w:r w:rsidRPr="007E4260">
              <w:rPr>
                <w:rFonts w:cs="Arial"/>
              </w:rPr>
              <w:t>Completed and merged with T1 and T2</w:t>
            </w:r>
          </w:p>
        </w:tc>
        <w:tc>
          <w:tcPr>
            <w:tcW w:w="2268" w:type="dxa"/>
          </w:tcPr>
          <w:p w:rsidR="006A460E" w:rsidRPr="007E4260" w:rsidRDefault="006A460E" w:rsidP="007D5C9B">
            <w:pPr>
              <w:rPr>
                <w:rFonts w:cs="Arial"/>
              </w:rPr>
            </w:pPr>
            <w:r w:rsidRPr="007E4260">
              <w:rPr>
                <w:rFonts w:cs="Arial"/>
              </w:rPr>
              <w:t>Completed</w:t>
            </w:r>
          </w:p>
        </w:tc>
      </w:tr>
      <w:tr w:rsidR="006A460E" w:rsidRPr="007E4260" w:rsidTr="006A460E">
        <w:tc>
          <w:tcPr>
            <w:tcW w:w="675" w:type="dxa"/>
            <w:shd w:val="clear" w:color="auto" w:fill="auto"/>
          </w:tcPr>
          <w:p w:rsidR="006A460E" w:rsidRPr="007E4260" w:rsidRDefault="006A460E" w:rsidP="007D5C9B">
            <w:pPr>
              <w:rPr>
                <w:rFonts w:cs="Arial"/>
                <w:b/>
              </w:rPr>
            </w:pPr>
            <w:r w:rsidRPr="007E4260">
              <w:rPr>
                <w:rFonts w:cs="Arial"/>
                <w:b/>
              </w:rPr>
              <w:t xml:space="preserve">T13 </w:t>
            </w:r>
          </w:p>
        </w:tc>
        <w:tc>
          <w:tcPr>
            <w:tcW w:w="5812" w:type="dxa"/>
          </w:tcPr>
          <w:p w:rsidR="006A460E" w:rsidRPr="007E4260" w:rsidRDefault="006A460E" w:rsidP="007D5C9B">
            <w:pPr>
              <w:rPr>
                <w:rFonts w:cs="Arial"/>
                <w:i/>
              </w:rPr>
            </w:pPr>
            <w:r w:rsidRPr="007E4260">
              <w:rPr>
                <w:rFonts w:cs="Arial"/>
                <w:i/>
              </w:rPr>
              <w:t>Guidelines on the harmonized display of navigation information received from communications equipment.</w:t>
            </w:r>
          </w:p>
        </w:tc>
        <w:tc>
          <w:tcPr>
            <w:tcW w:w="5387" w:type="dxa"/>
          </w:tcPr>
          <w:p w:rsidR="006A460E" w:rsidRPr="007E4260" w:rsidRDefault="006A460E" w:rsidP="006A460E">
            <w:pPr>
              <w:rPr>
                <w:rFonts w:cs="Arial"/>
                <w:b/>
                <w:i/>
              </w:rPr>
            </w:pPr>
            <w:r w:rsidRPr="007E4260">
              <w:rPr>
                <w:rFonts w:cs="Arial"/>
                <w:b/>
                <w:i/>
              </w:rPr>
              <w:t>Guidelines on the harmonized display of navigation information received from communications equipment</w:t>
            </w:r>
          </w:p>
        </w:tc>
        <w:tc>
          <w:tcPr>
            <w:tcW w:w="2268" w:type="dxa"/>
          </w:tcPr>
          <w:p w:rsidR="006A460E" w:rsidRPr="007E4260" w:rsidRDefault="006A460E" w:rsidP="007D5C9B">
            <w:pPr>
              <w:rPr>
                <w:rFonts w:cs="Arial"/>
                <w:b/>
                <w:i/>
              </w:rPr>
            </w:pPr>
            <w:r w:rsidRPr="007E4260">
              <w:rPr>
                <w:rFonts w:cs="Arial"/>
                <w:b/>
                <w:i/>
              </w:rPr>
              <w:t>Proposed Output 5</w:t>
            </w:r>
          </w:p>
        </w:tc>
      </w:tr>
      <w:tr w:rsidR="006A460E" w:rsidRPr="007E4260" w:rsidTr="006A460E">
        <w:tc>
          <w:tcPr>
            <w:tcW w:w="675" w:type="dxa"/>
            <w:shd w:val="clear" w:color="auto" w:fill="auto"/>
          </w:tcPr>
          <w:p w:rsidR="006A460E" w:rsidRPr="007E4260" w:rsidRDefault="006A460E" w:rsidP="007D5C9B">
            <w:pPr>
              <w:rPr>
                <w:rFonts w:cs="Arial"/>
                <w:b/>
              </w:rPr>
            </w:pPr>
            <w:r w:rsidRPr="007E4260">
              <w:rPr>
                <w:rFonts w:cs="Arial"/>
                <w:b/>
              </w:rPr>
              <w:t xml:space="preserve">T14 </w:t>
            </w:r>
          </w:p>
        </w:tc>
        <w:tc>
          <w:tcPr>
            <w:tcW w:w="5812" w:type="dxa"/>
          </w:tcPr>
          <w:p w:rsidR="006A460E" w:rsidRPr="007E4260" w:rsidRDefault="006A460E" w:rsidP="007D5C9B">
            <w:pPr>
              <w:pStyle w:val="ListParagraph"/>
              <w:numPr>
                <w:ilvl w:val="0"/>
                <w:numId w:val="5"/>
              </w:numPr>
              <w:ind w:left="0"/>
              <w:contextualSpacing w:val="0"/>
              <w:rPr>
                <w:rFonts w:cs="Arial"/>
                <w:i/>
              </w:rPr>
            </w:pPr>
            <w:r w:rsidRPr="007E4260">
              <w:rPr>
                <w:rFonts w:cs="Arial"/>
                <w:i/>
              </w:rPr>
              <w:t>Guidelines on a Common Maritime Data Structure.</w:t>
            </w:r>
          </w:p>
          <w:p w:rsidR="006A460E" w:rsidRPr="007E4260" w:rsidRDefault="006A460E" w:rsidP="007D5C9B">
            <w:pPr>
              <w:pStyle w:val="ListParagraph"/>
              <w:numPr>
                <w:ilvl w:val="0"/>
                <w:numId w:val="5"/>
              </w:numPr>
              <w:ind w:left="0"/>
              <w:contextualSpacing w:val="0"/>
              <w:rPr>
                <w:rFonts w:cs="Arial"/>
                <w:i/>
              </w:rPr>
            </w:pPr>
            <w:r w:rsidRPr="007E4260">
              <w:rPr>
                <w:rFonts w:cs="Arial"/>
                <w:i/>
              </w:rPr>
              <w:t>Further develop the IEC standards for data exchange used onboard including firewalls.</w:t>
            </w:r>
          </w:p>
        </w:tc>
        <w:tc>
          <w:tcPr>
            <w:tcW w:w="5387" w:type="dxa"/>
          </w:tcPr>
          <w:p w:rsidR="006A460E" w:rsidRPr="007E4260" w:rsidRDefault="006A460E" w:rsidP="007D5C9B">
            <w:pPr>
              <w:rPr>
                <w:rFonts w:cs="Arial"/>
              </w:rPr>
            </w:pPr>
            <w:r w:rsidRPr="007E4260">
              <w:rPr>
                <w:rFonts w:cs="Arial"/>
              </w:rPr>
              <w:t>IMO/IHO harmonization group on data modelling according to MSC 90/28 para 10.12 and its terms of reference set out in MSC 90/28/Add.1 annex 22</w:t>
            </w:r>
          </w:p>
        </w:tc>
        <w:tc>
          <w:tcPr>
            <w:tcW w:w="2268" w:type="dxa"/>
          </w:tcPr>
          <w:p w:rsidR="006A460E" w:rsidRPr="007E4260" w:rsidRDefault="006A460E" w:rsidP="007D5C9B">
            <w:pPr>
              <w:rPr>
                <w:rFonts w:cs="Arial"/>
              </w:rPr>
            </w:pPr>
            <w:r w:rsidRPr="007E4260">
              <w:rPr>
                <w:rFonts w:cs="Arial"/>
              </w:rPr>
              <w:t>Work ongoing</w:t>
            </w:r>
          </w:p>
        </w:tc>
      </w:tr>
      <w:tr w:rsidR="006A460E" w:rsidRPr="007E4260" w:rsidTr="006A460E">
        <w:tc>
          <w:tcPr>
            <w:tcW w:w="675" w:type="dxa"/>
            <w:shd w:val="clear" w:color="auto" w:fill="auto"/>
          </w:tcPr>
          <w:p w:rsidR="006A460E" w:rsidRPr="007E4260" w:rsidRDefault="006A460E" w:rsidP="007D5C9B">
            <w:pPr>
              <w:rPr>
                <w:rFonts w:cs="Arial"/>
                <w:b/>
              </w:rPr>
            </w:pPr>
            <w:r w:rsidRPr="007E4260">
              <w:rPr>
                <w:rFonts w:cs="Arial"/>
                <w:b/>
              </w:rPr>
              <w:t xml:space="preserve">T15 </w:t>
            </w:r>
          </w:p>
        </w:tc>
        <w:tc>
          <w:tcPr>
            <w:tcW w:w="5812" w:type="dxa"/>
          </w:tcPr>
          <w:p w:rsidR="006A460E" w:rsidRPr="007E4260" w:rsidRDefault="006A460E" w:rsidP="007D5C9B">
            <w:pPr>
              <w:rPr>
                <w:rFonts w:cs="Arial"/>
                <w:i/>
              </w:rPr>
            </w:pPr>
            <w:r w:rsidRPr="007E4260">
              <w:rPr>
                <w:rFonts w:cs="Arial"/>
                <w:i/>
              </w:rPr>
              <w:t>Guidelines on seamless integration of all currently available communications infrastructure and how they can be used and what future systems are being developed along with the revised GMDSS.</w:t>
            </w:r>
          </w:p>
        </w:tc>
        <w:tc>
          <w:tcPr>
            <w:tcW w:w="5387" w:type="dxa"/>
          </w:tcPr>
          <w:p w:rsidR="006A460E" w:rsidRPr="007E4260" w:rsidRDefault="006A460E" w:rsidP="007D5C9B">
            <w:pPr>
              <w:rPr>
                <w:rFonts w:cs="Arial"/>
              </w:rPr>
            </w:pPr>
            <w:r w:rsidRPr="007E4260">
              <w:rPr>
                <w:rFonts w:cs="Arial"/>
              </w:rPr>
              <w:t>See S2 T15</w:t>
            </w:r>
          </w:p>
        </w:tc>
        <w:tc>
          <w:tcPr>
            <w:tcW w:w="2268" w:type="dxa"/>
          </w:tcPr>
          <w:p w:rsidR="006A460E" w:rsidRPr="007E4260" w:rsidRDefault="00622471" w:rsidP="007D5C9B">
            <w:pPr>
              <w:rPr>
                <w:rFonts w:cs="Arial"/>
              </w:rPr>
            </w:pPr>
            <w:r w:rsidRPr="007E4260">
              <w:rPr>
                <w:rFonts w:cs="Arial"/>
              </w:rPr>
              <w:t>For Industry</w:t>
            </w:r>
          </w:p>
        </w:tc>
      </w:tr>
      <w:tr w:rsidR="006A460E" w:rsidRPr="007E4260" w:rsidTr="006A460E">
        <w:tc>
          <w:tcPr>
            <w:tcW w:w="675" w:type="dxa"/>
          </w:tcPr>
          <w:p w:rsidR="006A460E" w:rsidRPr="007E4260" w:rsidRDefault="006A460E" w:rsidP="007D5C9B">
            <w:pPr>
              <w:rPr>
                <w:rFonts w:cs="Arial"/>
                <w:b/>
              </w:rPr>
            </w:pPr>
            <w:r w:rsidRPr="007E4260">
              <w:rPr>
                <w:rFonts w:cs="Arial"/>
                <w:b/>
              </w:rPr>
              <w:t xml:space="preserve">T16 </w:t>
            </w:r>
          </w:p>
        </w:tc>
        <w:tc>
          <w:tcPr>
            <w:tcW w:w="5812" w:type="dxa"/>
          </w:tcPr>
          <w:p w:rsidR="006A460E" w:rsidRPr="007E4260" w:rsidRDefault="006A460E" w:rsidP="007D5C9B">
            <w:pPr>
              <w:rPr>
                <w:rFonts w:cs="Arial"/>
                <w:i/>
              </w:rPr>
            </w:pPr>
            <w:r w:rsidRPr="007E4260">
              <w:rPr>
                <w:rFonts w:cs="Arial"/>
                <w:i/>
              </w:rPr>
              <w:t>Report on the Harmonization of conventions and regulations for navigation and communication equipment would be best carried out.</w:t>
            </w:r>
          </w:p>
        </w:tc>
        <w:tc>
          <w:tcPr>
            <w:tcW w:w="5387" w:type="dxa"/>
          </w:tcPr>
          <w:p w:rsidR="006A460E" w:rsidRPr="007E4260" w:rsidRDefault="006A460E" w:rsidP="007D5C9B">
            <w:pPr>
              <w:rPr>
                <w:rFonts w:cs="Arial"/>
              </w:rPr>
            </w:pPr>
            <w:r w:rsidRPr="007E4260">
              <w:rPr>
                <w:rFonts w:cs="Arial"/>
              </w:rPr>
              <w:t>To be considered after the completion of the SIP.</w:t>
            </w:r>
          </w:p>
        </w:tc>
        <w:tc>
          <w:tcPr>
            <w:tcW w:w="2268" w:type="dxa"/>
          </w:tcPr>
          <w:p w:rsidR="006A460E" w:rsidRPr="007E4260" w:rsidRDefault="00622471" w:rsidP="007D5C9B">
            <w:pPr>
              <w:rPr>
                <w:rFonts w:cs="Arial"/>
              </w:rPr>
            </w:pPr>
            <w:r w:rsidRPr="007E4260">
              <w:rPr>
                <w:rFonts w:cs="Arial"/>
              </w:rPr>
              <w:t>Later</w:t>
            </w:r>
          </w:p>
        </w:tc>
      </w:tr>
    </w:tbl>
    <w:p w:rsidR="00B7735A" w:rsidRPr="007E4260" w:rsidRDefault="00B7735A" w:rsidP="003073F7">
      <w:pPr>
        <w:jc w:val="both"/>
        <w:rPr>
          <w:rFonts w:cs="Arial"/>
          <w:b/>
        </w:rPr>
      </w:pPr>
    </w:p>
    <w:p w:rsidR="00B7735A" w:rsidRPr="007E4260" w:rsidRDefault="00B7735A" w:rsidP="003073F7">
      <w:pPr>
        <w:jc w:val="both"/>
        <w:rPr>
          <w:rFonts w:cs="Arial"/>
          <w:b/>
        </w:rPr>
      </w:pPr>
    </w:p>
    <w:p w:rsidR="00B7735A" w:rsidRPr="007E4260" w:rsidRDefault="00B7735A" w:rsidP="003073F7">
      <w:pPr>
        <w:jc w:val="both"/>
        <w:rPr>
          <w:rFonts w:cs="Arial"/>
          <w:b/>
        </w:rPr>
      </w:pPr>
    </w:p>
    <w:p w:rsidR="003073F7" w:rsidRPr="007E4260" w:rsidRDefault="00622471" w:rsidP="003073F7">
      <w:pPr>
        <w:jc w:val="both"/>
        <w:rPr>
          <w:rFonts w:cs="Arial"/>
          <w:lang w:val="en-US"/>
        </w:rPr>
      </w:pPr>
      <w:r w:rsidRPr="007E4260">
        <w:rPr>
          <w:rFonts w:cs="Arial"/>
        </w:rPr>
        <w:t>8</w:t>
      </w:r>
      <w:r w:rsidRPr="007E4260">
        <w:rPr>
          <w:rFonts w:cs="Arial"/>
        </w:rPr>
        <w:tab/>
      </w:r>
      <w:r w:rsidR="00B7735A" w:rsidRPr="007E4260">
        <w:rPr>
          <w:rFonts w:cs="Arial"/>
        </w:rPr>
        <w:t xml:space="preserve">The output required </w:t>
      </w:r>
      <w:proofErr w:type="gramStart"/>
      <w:r w:rsidR="00B7735A" w:rsidRPr="007E4260">
        <w:rPr>
          <w:rFonts w:cs="Arial"/>
        </w:rPr>
        <w:t>to achieve</w:t>
      </w:r>
      <w:proofErr w:type="gramEnd"/>
      <w:r w:rsidR="003073F7" w:rsidRPr="007E4260">
        <w:rPr>
          <w:rFonts w:cs="Arial"/>
        </w:rPr>
        <w:t xml:space="preserve"> </w:t>
      </w:r>
      <w:r w:rsidR="003073F7" w:rsidRPr="007E4260">
        <w:rPr>
          <w:rFonts w:cs="Arial"/>
          <w:lang w:val="en-US"/>
        </w:rPr>
        <w:t>S4, the integration and presentation of available information in graphical displays received vi</w:t>
      </w:r>
      <w:r w:rsidR="00D34680" w:rsidRPr="007E4260">
        <w:rPr>
          <w:rFonts w:cs="Arial"/>
          <w:lang w:val="en-US"/>
        </w:rPr>
        <w:t xml:space="preserve">a communication equipment is </w:t>
      </w:r>
      <w:r w:rsidRPr="007E4260">
        <w:rPr>
          <w:rFonts w:cs="Arial"/>
          <w:lang w:val="en-US"/>
        </w:rPr>
        <w:t>to</w:t>
      </w:r>
      <w:r w:rsidR="003073F7" w:rsidRPr="007E4260">
        <w:rPr>
          <w:rFonts w:cs="Arial"/>
          <w:lang w:val="en-US"/>
        </w:rPr>
        <w:t>:</w:t>
      </w:r>
    </w:p>
    <w:p w:rsidR="003073F7" w:rsidRPr="007E4260" w:rsidRDefault="003073F7" w:rsidP="003073F7">
      <w:pPr>
        <w:rPr>
          <w:rFonts w:cs="Arial"/>
          <w:lang w:val="en-US"/>
        </w:rPr>
      </w:pPr>
    </w:p>
    <w:p w:rsidR="003073F7" w:rsidRPr="007E4260" w:rsidRDefault="00622471" w:rsidP="003073F7">
      <w:pPr>
        <w:ind w:left="1440" w:hanging="720"/>
        <w:jc w:val="both"/>
        <w:rPr>
          <w:rFonts w:cs="Arial"/>
          <w:lang w:val="en-US"/>
        </w:rPr>
      </w:pPr>
      <w:r w:rsidRPr="007E4260">
        <w:rPr>
          <w:rFonts w:cs="Arial"/>
          <w:lang w:val="en-US"/>
        </w:rPr>
        <w:lastRenderedPageBreak/>
        <w:t>.</w:t>
      </w:r>
      <w:r w:rsidR="003073F7" w:rsidRPr="007E4260">
        <w:rPr>
          <w:rFonts w:cs="Arial"/>
          <w:lang w:val="en-US"/>
        </w:rPr>
        <w:t xml:space="preserve">1 </w:t>
      </w:r>
      <w:r w:rsidR="003073F7" w:rsidRPr="007E4260">
        <w:rPr>
          <w:rFonts w:cs="Arial"/>
          <w:lang w:val="en-US"/>
        </w:rPr>
        <w:tab/>
      </w:r>
      <w:r w:rsidRPr="007E4260">
        <w:rPr>
          <w:rFonts w:cs="Arial"/>
          <w:lang w:val="en-US"/>
        </w:rPr>
        <w:t>t</w:t>
      </w:r>
      <w:r w:rsidR="003073F7" w:rsidRPr="007E4260">
        <w:rPr>
          <w:rFonts w:cs="Arial"/>
          <w:lang w:val="en-US"/>
        </w:rPr>
        <w:t xml:space="preserve">o </w:t>
      </w:r>
      <w:r w:rsidR="00A80235" w:rsidRPr="007E4260">
        <w:rPr>
          <w:rFonts w:cs="Arial"/>
          <w:lang w:val="en-US"/>
        </w:rPr>
        <w:t xml:space="preserve">add modules to </w:t>
      </w:r>
      <w:r w:rsidR="003073F7" w:rsidRPr="007E4260">
        <w:rPr>
          <w:rFonts w:cs="Arial"/>
          <w:lang w:val="en-US"/>
        </w:rPr>
        <w:t>the INS performance standards to display information received from communications equipment and to</w:t>
      </w:r>
      <w:r w:rsidR="00A80235" w:rsidRPr="007E4260">
        <w:rPr>
          <w:rFonts w:cs="Arial"/>
          <w:lang w:val="en-US"/>
        </w:rPr>
        <w:t xml:space="preserve"> draft</w:t>
      </w:r>
      <w:r w:rsidR="003073F7" w:rsidRPr="007E4260">
        <w:rPr>
          <w:rFonts w:cs="Arial"/>
          <w:lang w:val="en-US"/>
        </w:rPr>
        <w:t xml:space="preserve"> guidelines for the harmonized display of navi</w:t>
      </w:r>
      <w:r w:rsidR="00C8001E" w:rsidRPr="007E4260">
        <w:rPr>
          <w:rFonts w:cs="Arial"/>
          <w:lang w:val="en-US"/>
        </w:rPr>
        <w:t>gation information received</w:t>
      </w:r>
      <w:r w:rsidR="003073F7" w:rsidRPr="007E4260">
        <w:rPr>
          <w:rFonts w:cs="Arial"/>
          <w:lang w:val="en-US"/>
        </w:rPr>
        <w:t xml:space="preserve"> </w:t>
      </w:r>
      <w:r w:rsidR="00C8001E" w:rsidRPr="007E4260">
        <w:rPr>
          <w:rFonts w:cs="Arial"/>
          <w:lang w:val="en-US"/>
        </w:rPr>
        <w:t xml:space="preserve">via </w:t>
      </w:r>
      <w:r w:rsidR="003073F7" w:rsidRPr="007E4260">
        <w:rPr>
          <w:rFonts w:cs="Arial"/>
          <w:lang w:val="en-US"/>
        </w:rPr>
        <w:t>communications equipment</w:t>
      </w:r>
      <w:r w:rsidR="00A80235" w:rsidRPr="007E4260">
        <w:rPr>
          <w:rFonts w:cs="Arial"/>
          <w:lang w:val="en-US"/>
        </w:rPr>
        <w:t xml:space="preserve"> taking into account</w:t>
      </w:r>
      <w:r w:rsidR="003073F7" w:rsidRPr="007E4260">
        <w:rPr>
          <w:rFonts w:cs="Arial"/>
          <w:lang w:val="en-US"/>
        </w:rPr>
        <w:t xml:space="preserve"> the work of the IMO/IHO harmonization group on data modelling. (</w:t>
      </w:r>
      <w:r w:rsidR="00DE7D48">
        <w:rPr>
          <w:rFonts w:cs="Arial"/>
          <w:lang w:val="en-US"/>
        </w:rPr>
        <w:t>Note:</w:t>
      </w:r>
      <w:r w:rsidR="00D34680" w:rsidRPr="007E4260">
        <w:rPr>
          <w:rFonts w:cs="Arial"/>
          <w:lang w:val="en-US"/>
        </w:rPr>
        <w:t xml:space="preserve"> </w:t>
      </w:r>
      <w:r w:rsidR="003073F7" w:rsidRPr="007E4260">
        <w:rPr>
          <w:rFonts w:cs="Arial"/>
          <w:lang w:val="en-US"/>
        </w:rPr>
        <w:t xml:space="preserve">The INS </w:t>
      </w:r>
      <w:r w:rsidR="00C14C0C" w:rsidRPr="007E4260">
        <w:rPr>
          <w:rFonts w:cs="Arial"/>
          <w:lang w:val="en-US"/>
        </w:rPr>
        <w:t xml:space="preserve">performance </w:t>
      </w:r>
      <w:r w:rsidR="003073F7" w:rsidRPr="007E4260">
        <w:rPr>
          <w:rFonts w:cs="Arial"/>
          <w:lang w:val="en-US"/>
        </w:rPr>
        <w:t>standards are taken care of in S1)</w:t>
      </w:r>
    </w:p>
    <w:p w:rsidR="003073F7" w:rsidRPr="007E4260" w:rsidRDefault="003073F7" w:rsidP="003073F7">
      <w:pPr>
        <w:rPr>
          <w:rFonts w:cs="Arial"/>
          <w:lang w:val="en-US"/>
        </w:rPr>
      </w:pPr>
    </w:p>
    <w:p w:rsidR="003073F7" w:rsidRPr="007E4260" w:rsidRDefault="00622471" w:rsidP="00A80235">
      <w:pPr>
        <w:jc w:val="both"/>
        <w:rPr>
          <w:rFonts w:cs="Arial"/>
        </w:rPr>
      </w:pPr>
      <w:r w:rsidRPr="007E4260">
        <w:rPr>
          <w:rFonts w:cs="Arial"/>
          <w:lang w:val="en-US"/>
        </w:rPr>
        <w:t xml:space="preserve">9 </w:t>
      </w:r>
      <w:r w:rsidRPr="007E4260">
        <w:rPr>
          <w:rFonts w:cs="Arial"/>
          <w:lang w:val="en-US"/>
        </w:rPr>
        <w:tab/>
        <w:t>Industry should</w:t>
      </w:r>
      <w:r w:rsidR="003073F7" w:rsidRPr="007E4260">
        <w:rPr>
          <w:rFonts w:cs="Arial"/>
          <w:lang w:val="en-US"/>
        </w:rPr>
        <w:t xml:space="preserve"> use the </w:t>
      </w:r>
      <w:r w:rsidR="003073F7" w:rsidRPr="007E4260">
        <w:rPr>
          <w:rFonts w:cs="Arial"/>
        </w:rPr>
        <w:t xml:space="preserve">Guidelines on the harmonized display of navigation </w:t>
      </w:r>
      <w:r w:rsidR="003073F7" w:rsidRPr="007E4260">
        <w:rPr>
          <w:rFonts w:cs="Arial"/>
          <w:lang w:val="en-US"/>
        </w:rPr>
        <w:t>information</w:t>
      </w:r>
      <w:r w:rsidR="003073F7" w:rsidRPr="007E4260">
        <w:rPr>
          <w:rFonts w:cs="Arial"/>
        </w:rPr>
        <w:t xml:space="preserve"> received from communications equipment</w:t>
      </w:r>
      <w:r w:rsidR="003073F7" w:rsidRPr="007E4260">
        <w:rPr>
          <w:rFonts w:cs="Arial"/>
          <w:lang w:val="en-US"/>
        </w:rPr>
        <w:t xml:space="preserve"> and the </w:t>
      </w:r>
      <w:r w:rsidR="003073F7" w:rsidRPr="007E4260">
        <w:rPr>
          <w:rFonts w:cs="Arial"/>
        </w:rPr>
        <w:t xml:space="preserve">Guideline on Software Quality Assurance and Human Centred Design for e-navigation </w:t>
      </w:r>
      <w:r w:rsidR="003073F7" w:rsidRPr="007E4260">
        <w:rPr>
          <w:rFonts w:cs="Arial"/>
          <w:lang w:val="en-US"/>
        </w:rPr>
        <w:t>and report on any changes to conventions and regulations that may need to be addressed in the future.</w:t>
      </w:r>
    </w:p>
    <w:p w:rsidR="003073F7" w:rsidRPr="007E4260" w:rsidRDefault="003073F7" w:rsidP="003073F7">
      <w:pPr>
        <w:rPr>
          <w:rFonts w:cs="Arial"/>
        </w:rPr>
      </w:pPr>
    </w:p>
    <w:p w:rsidR="003073F7" w:rsidRPr="007E4260" w:rsidRDefault="003073F7" w:rsidP="003073F7">
      <w:pPr>
        <w:rPr>
          <w:rFonts w:cs="Arial"/>
          <w:b/>
        </w:rPr>
      </w:pPr>
      <w:r w:rsidRPr="007E4260">
        <w:rPr>
          <w:rFonts w:cs="Arial"/>
          <w:b/>
        </w:rPr>
        <w:t xml:space="preserve">S5 </w:t>
      </w:r>
      <w:r w:rsidR="005F77F0" w:rsidRPr="007E4260">
        <w:rPr>
          <w:rFonts w:cs="Arial"/>
          <w:b/>
        </w:rPr>
        <w:t>–</w:t>
      </w:r>
      <w:r w:rsidRPr="007E4260">
        <w:rPr>
          <w:rFonts w:cs="Arial"/>
          <w:b/>
        </w:rPr>
        <w:t xml:space="preserve"> improved Communication of VTS Service Portfolio (not limited to VTS stations).</w:t>
      </w:r>
    </w:p>
    <w:p w:rsidR="003073F7" w:rsidRPr="007E4260" w:rsidRDefault="003073F7" w:rsidP="003073F7">
      <w:pPr>
        <w:rPr>
          <w:rFonts w:cs="Arial"/>
        </w:rPr>
      </w:pPr>
    </w:p>
    <w:tbl>
      <w:tblPr>
        <w:tblStyle w:val="TableGrid"/>
        <w:tblW w:w="14142" w:type="dxa"/>
        <w:tblLook w:val="04A0" w:firstRow="1" w:lastRow="0" w:firstColumn="1" w:lastColumn="0" w:noHBand="0" w:noVBand="1"/>
      </w:tblPr>
      <w:tblGrid>
        <w:gridCol w:w="718"/>
        <w:gridCol w:w="5791"/>
        <w:gridCol w:w="5365"/>
        <w:gridCol w:w="2268"/>
      </w:tblGrid>
      <w:tr w:rsidR="00622471" w:rsidRPr="007E4260" w:rsidTr="00622471">
        <w:tc>
          <w:tcPr>
            <w:tcW w:w="718" w:type="dxa"/>
            <w:vAlign w:val="center"/>
          </w:tcPr>
          <w:p w:rsidR="00622471" w:rsidRPr="007E4260" w:rsidRDefault="00622471" w:rsidP="00622471">
            <w:pPr>
              <w:jc w:val="center"/>
              <w:rPr>
                <w:rFonts w:cs="Arial"/>
                <w:b/>
              </w:rPr>
            </w:pPr>
            <w:r w:rsidRPr="007E4260">
              <w:rPr>
                <w:rFonts w:cs="Arial"/>
                <w:b/>
              </w:rPr>
              <w:t>SIP Task</w:t>
            </w:r>
          </w:p>
        </w:tc>
        <w:tc>
          <w:tcPr>
            <w:tcW w:w="5791" w:type="dxa"/>
            <w:vAlign w:val="center"/>
          </w:tcPr>
          <w:p w:rsidR="00622471" w:rsidRPr="007E4260" w:rsidRDefault="00622471" w:rsidP="00622471">
            <w:pPr>
              <w:jc w:val="center"/>
              <w:rPr>
                <w:rFonts w:cs="Arial"/>
                <w:b/>
              </w:rPr>
            </w:pPr>
            <w:r w:rsidRPr="007E4260">
              <w:rPr>
                <w:rFonts w:cs="Arial"/>
                <w:b/>
              </w:rPr>
              <w:t>SIP Description</w:t>
            </w:r>
          </w:p>
        </w:tc>
        <w:tc>
          <w:tcPr>
            <w:tcW w:w="5365" w:type="dxa"/>
            <w:vAlign w:val="center"/>
          </w:tcPr>
          <w:p w:rsidR="00622471" w:rsidRPr="007E4260" w:rsidRDefault="00622471" w:rsidP="00622471">
            <w:pPr>
              <w:jc w:val="center"/>
              <w:rPr>
                <w:rFonts w:cs="Arial"/>
                <w:b/>
              </w:rPr>
            </w:pPr>
            <w:r w:rsidRPr="007E4260">
              <w:rPr>
                <w:rFonts w:cs="Arial"/>
                <w:b/>
              </w:rPr>
              <w:t>Comments</w:t>
            </w:r>
          </w:p>
        </w:tc>
        <w:tc>
          <w:tcPr>
            <w:tcW w:w="2268" w:type="dxa"/>
            <w:vAlign w:val="center"/>
          </w:tcPr>
          <w:p w:rsidR="00622471" w:rsidRPr="007E4260" w:rsidRDefault="00622471" w:rsidP="00622471">
            <w:pPr>
              <w:jc w:val="center"/>
              <w:rPr>
                <w:rFonts w:cs="Arial"/>
                <w:b/>
              </w:rPr>
            </w:pPr>
            <w:r w:rsidRPr="007E4260">
              <w:rPr>
                <w:rFonts w:cs="Arial"/>
                <w:b/>
              </w:rPr>
              <w:t>Action</w:t>
            </w:r>
          </w:p>
        </w:tc>
      </w:tr>
      <w:tr w:rsidR="00622471" w:rsidRPr="007E4260" w:rsidTr="00622471">
        <w:tc>
          <w:tcPr>
            <w:tcW w:w="718" w:type="dxa"/>
          </w:tcPr>
          <w:p w:rsidR="00622471" w:rsidRPr="007E4260" w:rsidRDefault="00622471" w:rsidP="007D5C9B">
            <w:pPr>
              <w:rPr>
                <w:rFonts w:cs="Arial"/>
                <w:b/>
              </w:rPr>
            </w:pPr>
            <w:r w:rsidRPr="007E4260">
              <w:rPr>
                <w:rFonts w:cs="Arial"/>
                <w:b/>
              </w:rPr>
              <w:t xml:space="preserve">T17 </w:t>
            </w:r>
          </w:p>
        </w:tc>
        <w:tc>
          <w:tcPr>
            <w:tcW w:w="5791" w:type="dxa"/>
          </w:tcPr>
          <w:p w:rsidR="00622471" w:rsidRPr="007E4260" w:rsidRDefault="00622471" w:rsidP="007D5C9B">
            <w:pPr>
              <w:rPr>
                <w:rFonts w:cs="Arial"/>
                <w:i/>
              </w:rPr>
            </w:pPr>
            <w:r w:rsidRPr="007E4260">
              <w:rPr>
                <w:rFonts w:cs="Arial"/>
                <w:i/>
              </w:rPr>
              <w:t>Resolution on Maritime Service Portfolios</w:t>
            </w:r>
          </w:p>
        </w:tc>
        <w:tc>
          <w:tcPr>
            <w:tcW w:w="5365" w:type="dxa"/>
          </w:tcPr>
          <w:p w:rsidR="00622471" w:rsidRPr="007E4260" w:rsidRDefault="00622471" w:rsidP="007D5C9B">
            <w:pPr>
              <w:rPr>
                <w:rFonts w:cs="Arial"/>
                <w:b/>
                <w:i/>
              </w:rPr>
            </w:pPr>
            <w:r w:rsidRPr="007E4260">
              <w:rPr>
                <w:rFonts w:cs="Arial"/>
                <w:b/>
                <w:i/>
              </w:rPr>
              <w:t>Resolution on Maritime Service Portfolios</w:t>
            </w:r>
          </w:p>
          <w:p w:rsidR="00622471" w:rsidRPr="007E4260" w:rsidRDefault="00622471" w:rsidP="007D5C9B">
            <w:pPr>
              <w:rPr>
                <w:rFonts w:cs="Arial"/>
              </w:rPr>
            </w:pPr>
          </w:p>
          <w:p w:rsidR="00622471" w:rsidRPr="007E4260" w:rsidRDefault="00622471" w:rsidP="007D5C9B">
            <w:pPr>
              <w:rPr>
                <w:rFonts w:cs="Arial"/>
              </w:rPr>
            </w:pPr>
            <w:r w:rsidRPr="007E4260">
              <w:rPr>
                <w:rFonts w:cs="Arial"/>
              </w:rPr>
              <w:t>To be proposed by relevant shore based organi</w:t>
            </w:r>
            <w:r w:rsidR="00385AE2" w:rsidRPr="007E4260">
              <w:rPr>
                <w:rFonts w:cs="Arial"/>
              </w:rPr>
              <w:t>z</w:t>
            </w:r>
            <w:r w:rsidRPr="007E4260">
              <w:rPr>
                <w:rFonts w:cs="Arial"/>
              </w:rPr>
              <w:t>ation(s) via (a) member state(s) after completing the relevant Guidelines</w:t>
            </w:r>
          </w:p>
        </w:tc>
        <w:tc>
          <w:tcPr>
            <w:tcW w:w="2268" w:type="dxa"/>
          </w:tcPr>
          <w:p w:rsidR="00622471" w:rsidRPr="007E4260" w:rsidRDefault="00622471" w:rsidP="007D5C9B">
            <w:pPr>
              <w:rPr>
                <w:ins w:id="8" w:author="Administrator" w:date="2015-02-17T15:12:00Z"/>
                <w:rFonts w:cs="Arial"/>
                <w:b/>
                <w:i/>
              </w:rPr>
            </w:pPr>
            <w:r w:rsidRPr="007E4260">
              <w:rPr>
                <w:rFonts w:cs="Arial"/>
                <w:b/>
                <w:i/>
              </w:rPr>
              <w:t>Proposed Output 6</w:t>
            </w:r>
          </w:p>
          <w:p w:rsidR="00385AE2" w:rsidRPr="007E4260" w:rsidRDefault="00385AE2" w:rsidP="007D5C9B">
            <w:pPr>
              <w:rPr>
                <w:rFonts w:cs="Arial"/>
                <w:b/>
                <w:i/>
              </w:rPr>
            </w:pPr>
          </w:p>
        </w:tc>
      </w:tr>
    </w:tbl>
    <w:p w:rsidR="003073F7" w:rsidRPr="007E4260" w:rsidRDefault="003073F7" w:rsidP="003073F7">
      <w:pPr>
        <w:rPr>
          <w:rFonts w:cs="Arial"/>
        </w:rPr>
      </w:pPr>
    </w:p>
    <w:p w:rsidR="003073F7" w:rsidRPr="007E4260" w:rsidRDefault="00622471" w:rsidP="008D4276">
      <w:pPr>
        <w:jc w:val="both"/>
        <w:rPr>
          <w:rFonts w:cs="Arial"/>
        </w:rPr>
      </w:pPr>
      <w:r w:rsidRPr="007E4260">
        <w:rPr>
          <w:rFonts w:cs="Arial"/>
        </w:rPr>
        <w:t>10</w:t>
      </w:r>
      <w:r w:rsidRPr="007E4260">
        <w:rPr>
          <w:rFonts w:cs="Arial"/>
        </w:rPr>
        <w:tab/>
      </w:r>
      <w:r w:rsidR="00B7735A" w:rsidRPr="007E4260">
        <w:rPr>
          <w:rFonts w:cs="Arial"/>
        </w:rPr>
        <w:t>The output required to achieve</w:t>
      </w:r>
      <w:r w:rsidR="003073F7" w:rsidRPr="007E4260">
        <w:rPr>
          <w:rFonts w:cs="Arial"/>
        </w:rPr>
        <w:t xml:space="preserve"> S5 (previously S9), the improved Communication of VTS Service Portfolio (not</w:t>
      </w:r>
      <w:r w:rsidR="00AC49C7" w:rsidRPr="007E4260">
        <w:rPr>
          <w:rFonts w:cs="Arial"/>
        </w:rPr>
        <w:t xml:space="preserve"> limited to VTS stations) is to</w:t>
      </w:r>
      <w:r w:rsidR="003073F7" w:rsidRPr="007E4260">
        <w:rPr>
          <w:rFonts w:cs="Arial"/>
        </w:rPr>
        <w:t>:</w:t>
      </w:r>
    </w:p>
    <w:p w:rsidR="00264488" w:rsidRPr="007E4260" w:rsidRDefault="00264488" w:rsidP="008D4276">
      <w:pPr>
        <w:jc w:val="both"/>
        <w:rPr>
          <w:rFonts w:cs="Arial"/>
        </w:rPr>
      </w:pPr>
    </w:p>
    <w:p w:rsidR="00385AE2" w:rsidRPr="007E4260" w:rsidRDefault="00622471" w:rsidP="00B237EB">
      <w:pPr>
        <w:pStyle w:val="PlainText"/>
        <w:ind w:left="1440" w:hanging="720"/>
        <w:rPr>
          <w:rFonts w:ascii="Arial" w:hAnsi="Arial" w:cs="Arial"/>
        </w:rPr>
      </w:pPr>
      <w:r w:rsidRPr="007E4260">
        <w:rPr>
          <w:rFonts w:ascii="Arial" w:hAnsi="Arial" w:cs="Arial"/>
        </w:rPr>
        <w:t>.</w:t>
      </w:r>
      <w:r w:rsidR="003073F7" w:rsidRPr="007E4260">
        <w:rPr>
          <w:rFonts w:ascii="Arial" w:hAnsi="Arial" w:cs="Arial"/>
        </w:rPr>
        <w:t>1</w:t>
      </w:r>
      <w:r w:rsidR="003073F7" w:rsidRPr="007E4260">
        <w:rPr>
          <w:rFonts w:ascii="Arial" w:hAnsi="Arial" w:cs="Arial"/>
        </w:rPr>
        <w:tab/>
      </w:r>
      <w:r w:rsidR="00A3715C" w:rsidRPr="00A3715C">
        <w:rPr>
          <w:rFonts w:ascii="Arial" w:hAnsi="Arial" w:cs="Arial"/>
        </w:rPr>
        <w:t>Consideration of reports on development and implementation of Maritime Service Portfolios (MSPs) (and other e-navigation reports)</w:t>
      </w:r>
      <w:r w:rsidR="00A3715C" w:rsidRPr="007E4260">
        <w:t xml:space="preserve"> </w:t>
      </w:r>
      <w:r w:rsidR="00385AE2" w:rsidRPr="007E4260">
        <w:rPr>
          <w:rFonts w:ascii="Arial" w:hAnsi="Arial" w:cs="Arial"/>
        </w:rPr>
        <w:t xml:space="preserve">by Member States and other international organizations and </w:t>
      </w:r>
      <w:r w:rsidR="00B21781" w:rsidRPr="007E4260">
        <w:rPr>
          <w:rFonts w:ascii="Arial" w:hAnsi="Arial" w:cs="Arial"/>
        </w:rPr>
        <w:t xml:space="preserve">take </w:t>
      </w:r>
      <w:r w:rsidR="00385AE2" w:rsidRPr="007E4260">
        <w:rPr>
          <w:rFonts w:ascii="Arial" w:hAnsi="Arial" w:cs="Arial"/>
        </w:rPr>
        <w:t>act</w:t>
      </w:r>
      <w:r w:rsidR="00B21781" w:rsidRPr="007E4260">
        <w:rPr>
          <w:rFonts w:ascii="Arial" w:hAnsi="Arial" w:cs="Arial"/>
        </w:rPr>
        <w:t>ion</w:t>
      </w:r>
      <w:r w:rsidR="00385AE2" w:rsidRPr="007E4260">
        <w:rPr>
          <w:rFonts w:ascii="Arial" w:hAnsi="Arial" w:cs="Arial"/>
        </w:rPr>
        <w:t xml:space="preserve"> as appropriate.</w:t>
      </w:r>
    </w:p>
    <w:p w:rsidR="00AC49C7" w:rsidRPr="007E4260" w:rsidRDefault="00AC49C7" w:rsidP="00992B20">
      <w:pPr>
        <w:jc w:val="both"/>
        <w:rPr>
          <w:rFonts w:cs="Arial"/>
        </w:rPr>
      </w:pPr>
    </w:p>
    <w:p w:rsidR="003073F7" w:rsidRPr="007E4260" w:rsidRDefault="00AC49C7" w:rsidP="00C02D9A">
      <w:pPr>
        <w:jc w:val="both"/>
        <w:rPr>
          <w:rFonts w:cs="Arial"/>
        </w:rPr>
      </w:pPr>
      <w:r w:rsidRPr="007E4260">
        <w:rPr>
          <w:rFonts w:cs="Arial"/>
        </w:rPr>
        <w:t>11</w:t>
      </w:r>
      <w:r w:rsidRPr="007E4260">
        <w:rPr>
          <w:rFonts w:cs="Arial"/>
        </w:rPr>
        <w:tab/>
      </w:r>
      <w:r w:rsidR="00992B20" w:rsidRPr="007E4260">
        <w:rPr>
          <w:rFonts w:cs="Arial"/>
        </w:rPr>
        <w:t>In the case of MSPs, i</w:t>
      </w:r>
      <w:r w:rsidR="003073F7" w:rsidRPr="007E4260">
        <w:rPr>
          <w:rFonts w:cs="Arial"/>
        </w:rPr>
        <w:t xml:space="preserve">ndustry to provide appropriate </w:t>
      </w:r>
      <w:r w:rsidR="007B526A" w:rsidRPr="007E4260">
        <w:rPr>
          <w:rFonts w:cs="Arial"/>
        </w:rPr>
        <w:t>systems</w:t>
      </w:r>
      <w:r w:rsidR="003073F7" w:rsidRPr="007E4260">
        <w:rPr>
          <w:rFonts w:cs="Arial"/>
        </w:rPr>
        <w:t xml:space="preserve"> </w:t>
      </w:r>
      <w:r w:rsidR="007B526A" w:rsidRPr="007E4260">
        <w:rPr>
          <w:rFonts w:cs="Arial"/>
        </w:rPr>
        <w:t xml:space="preserve">and services </w:t>
      </w:r>
      <w:r w:rsidR="003073F7" w:rsidRPr="007E4260">
        <w:rPr>
          <w:rFonts w:cs="Arial"/>
        </w:rPr>
        <w:t>based on the MSP guideline</w:t>
      </w:r>
      <w:r w:rsidR="007B526A" w:rsidRPr="007E4260">
        <w:rPr>
          <w:rFonts w:cs="Arial"/>
        </w:rPr>
        <w:t>s both ashore and on ships</w:t>
      </w:r>
      <w:r w:rsidR="00046A5A" w:rsidRPr="007E4260">
        <w:rPr>
          <w:rFonts w:cs="Arial"/>
        </w:rPr>
        <w:t>,</w:t>
      </w:r>
      <w:r w:rsidR="007B526A" w:rsidRPr="007E4260">
        <w:rPr>
          <w:rFonts w:cs="Arial"/>
        </w:rPr>
        <w:t xml:space="preserve"> taking into account</w:t>
      </w:r>
      <w:r w:rsidR="003073F7" w:rsidRPr="007E4260">
        <w:rPr>
          <w:rFonts w:cs="Arial"/>
          <w:lang w:val="en-US"/>
        </w:rPr>
        <w:t xml:space="preserve"> the </w:t>
      </w:r>
      <w:r w:rsidR="003073F7" w:rsidRPr="007E4260">
        <w:rPr>
          <w:rFonts w:cs="Arial"/>
        </w:rPr>
        <w:t>Guideline on Software Quality Assurance and Human Centred Design for</w:t>
      </w:r>
      <w:r w:rsidR="00EE6412" w:rsidRPr="007E4260">
        <w:rPr>
          <w:rFonts w:cs="Arial"/>
        </w:rPr>
        <w:t xml:space="preserve"> e-navigation</w:t>
      </w:r>
      <w:r w:rsidR="00046A5A" w:rsidRPr="007E4260">
        <w:rPr>
          <w:rFonts w:cs="Arial"/>
        </w:rPr>
        <w:t xml:space="preserve">, as well as relevant Recommendations and Guidelines from other International </w:t>
      </w:r>
      <w:r w:rsidR="00385AE2" w:rsidRPr="007E4260">
        <w:rPr>
          <w:rFonts w:cs="Arial"/>
        </w:rPr>
        <w:t>Organization</w:t>
      </w:r>
      <w:r w:rsidR="00046A5A" w:rsidRPr="007E4260">
        <w:rPr>
          <w:rFonts w:cs="Arial"/>
        </w:rPr>
        <w:t>s</w:t>
      </w:r>
      <w:r w:rsidR="003073F7" w:rsidRPr="007E4260">
        <w:rPr>
          <w:rFonts w:cs="Arial"/>
        </w:rPr>
        <w:t>.</w:t>
      </w:r>
    </w:p>
    <w:p w:rsidR="003073F7" w:rsidRPr="007E4260" w:rsidRDefault="003073F7" w:rsidP="00AC49C7">
      <w:pPr>
        <w:pStyle w:val="Default"/>
        <w:jc w:val="both"/>
        <w:rPr>
          <w:sz w:val="22"/>
          <w:szCs w:val="22"/>
        </w:rPr>
      </w:pPr>
    </w:p>
    <w:p w:rsidR="00AC49C7" w:rsidRPr="007E4260" w:rsidRDefault="00AC49C7" w:rsidP="00AC49C7">
      <w:pPr>
        <w:pStyle w:val="Default"/>
        <w:jc w:val="both"/>
        <w:rPr>
          <w:sz w:val="22"/>
          <w:szCs w:val="22"/>
        </w:rPr>
      </w:pPr>
    </w:p>
    <w:p w:rsidR="00234807" w:rsidRPr="007E4260" w:rsidRDefault="00234807" w:rsidP="003073F7">
      <w:pPr>
        <w:spacing w:before="1" w:line="280" w:lineRule="exact"/>
        <w:rPr>
          <w:rFonts w:cs="Arial"/>
        </w:rPr>
        <w:sectPr w:rsidR="00234807" w:rsidRPr="007E4260" w:rsidSect="000F4736">
          <w:pgSz w:w="16840" w:h="11920" w:orient="landscape"/>
          <w:pgMar w:top="1440" w:right="1440" w:bottom="1440" w:left="1440" w:header="709" w:footer="709" w:gutter="0"/>
          <w:cols w:space="720"/>
          <w:docGrid w:linePitch="299"/>
        </w:sectPr>
      </w:pPr>
    </w:p>
    <w:p w:rsidR="007D2907" w:rsidRPr="007E4260" w:rsidRDefault="00A86717" w:rsidP="005706A1">
      <w:pPr>
        <w:jc w:val="center"/>
        <w:rPr>
          <w:rFonts w:eastAsia="Arial" w:cs="Arial"/>
          <w:b/>
        </w:rPr>
      </w:pPr>
      <w:r w:rsidRPr="007E4260">
        <w:rPr>
          <w:rFonts w:eastAsia="Arial" w:cs="Arial"/>
          <w:b/>
        </w:rPr>
        <w:lastRenderedPageBreak/>
        <w:t>Annex 8</w:t>
      </w:r>
    </w:p>
    <w:p w:rsidR="005706A1" w:rsidRPr="007E4260" w:rsidRDefault="005706A1" w:rsidP="005706A1">
      <w:pPr>
        <w:jc w:val="center"/>
        <w:rPr>
          <w:rFonts w:eastAsia="Arial" w:cs="Arial"/>
          <w:b/>
        </w:rPr>
      </w:pPr>
    </w:p>
    <w:p w:rsidR="005706A1" w:rsidRPr="007E4260" w:rsidRDefault="005706A1" w:rsidP="005706A1">
      <w:pPr>
        <w:jc w:val="center"/>
        <w:rPr>
          <w:rFonts w:cs="Arial"/>
          <w:b/>
          <w:bCs/>
        </w:rPr>
      </w:pPr>
      <w:r w:rsidRPr="007E4260">
        <w:rPr>
          <w:rFonts w:cs="Arial"/>
          <w:b/>
          <w:bCs/>
        </w:rPr>
        <w:t>CHECKLIST FOR CONSIDERING HUMAN ELEMENT ISSUES BY IMO BODIES</w:t>
      </w:r>
    </w:p>
    <w:p w:rsidR="005706A1" w:rsidRPr="007E4260" w:rsidRDefault="005706A1" w:rsidP="005706A1">
      <w:pPr>
        <w:rPr>
          <w:rFonts w:cs="Arial"/>
        </w:rPr>
      </w:pPr>
    </w:p>
    <w:tbl>
      <w:tblPr>
        <w:tblStyle w:val="TableGrid"/>
        <w:tblW w:w="9782" w:type="dxa"/>
        <w:tblInd w:w="-176" w:type="dxa"/>
        <w:tblCellMar>
          <w:top w:w="28" w:type="dxa"/>
          <w:bottom w:w="28" w:type="dxa"/>
        </w:tblCellMar>
        <w:tblLook w:val="04A0" w:firstRow="1" w:lastRow="0" w:firstColumn="1" w:lastColumn="0" w:noHBand="0" w:noVBand="1"/>
      </w:tblPr>
      <w:tblGrid>
        <w:gridCol w:w="7655"/>
        <w:gridCol w:w="2127"/>
      </w:tblGrid>
      <w:tr w:rsidR="005706A1" w:rsidRPr="007E4260" w:rsidTr="007D5C9B">
        <w:tc>
          <w:tcPr>
            <w:tcW w:w="9782" w:type="dxa"/>
            <w:gridSpan w:val="2"/>
          </w:tcPr>
          <w:p w:rsidR="005706A1" w:rsidRPr="007E4260" w:rsidRDefault="005706A1" w:rsidP="007D5C9B">
            <w:pPr>
              <w:autoSpaceDE w:val="0"/>
              <w:autoSpaceDN w:val="0"/>
              <w:adjustRightInd w:val="0"/>
              <w:rPr>
                <w:rFonts w:cs="Arial"/>
                <w:b/>
                <w:bCs/>
                <w:sz w:val="20"/>
                <w:szCs w:val="20"/>
              </w:rPr>
            </w:pPr>
            <w:r w:rsidRPr="007E4260">
              <w:rPr>
                <w:rFonts w:cs="Arial"/>
                <w:b/>
                <w:bCs/>
                <w:sz w:val="20"/>
                <w:szCs w:val="20"/>
              </w:rPr>
              <w:t xml:space="preserve">Instructions: </w:t>
            </w:r>
          </w:p>
          <w:p w:rsidR="005706A1" w:rsidRPr="007E4260" w:rsidRDefault="005706A1" w:rsidP="007D5C9B">
            <w:pPr>
              <w:autoSpaceDE w:val="0"/>
              <w:autoSpaceDN w:val="0"/>
              <w:adjustRightInd w:val="0"/>
              <w:rPr>
                <w:rFonts w:cs="Arial"/>
                <w:sz w:val="20"/>
                <w:szCs w:val="20"/>
              </w:rPr>
            </w:pPr>
            <w:r w:rsidRPr="007E4260">
              <w:rPr>
                <w:rFonts w:cs="Arial"/>
                <w:sz w:val="20"/>
                <w:szCs w:val="20"/>
              </w:rPr>
              <w:t>If the answer to any of the questions below is:</w:t>
            </w:r>
          </w:p>
          <w:p w:rsidR="005706A1" w:rsidRPr="007E4260" w:rsidRDefault="005706A1" w:rsidP="007D5C9B">
            <w:pPr>
              <w:autoSpaceDE w:val="0"/>
              <w:autoSpaceDN w:val="0"/>
              <w:adjustRightInd w:val="0"/>
              <w:rPr>
                <w:rFonts w:cs="Arial"/>
                <w:sz w:val="20"/>
                <w:szCs w:val="20"/>
              </w:rPr>
            </w:pPr>
          </w:p>
          <w:p w:rsidR="005706A1" w:rsidRPr="007E4260" w:rsidRDefault="005706A1" w:rsidP="007D5C9B">
            <w:pPr>
              <w:autoSpaceDE w:val="0"/>
              <w:autoSpaceDN w:val="0"/>
              <w:adjustRightInd w:val="0"/>
              <w:ind w:left="680" w:hanging="340"/>
              <w:jc w:val="both"/>
              <w:rPr>
                <w:rFonts w:cs="Arial"/>
                <w:sz w:val="20"/>
                <w:szCs w:val="20"/>
              </w:rPr>
            </w:pPr>
            <w:r w:rsidRPr="007E4260">
              <w:rPr>
                <w:rFonts w:cs="Arial"/>
                <w:sz w:val="20"/>
                <w:szCs w:val="20"/>
              </w:rPr>
              <w:t xml:space="preserve">(A) </w:t>
            </w:r>
            <w:r w:rsidRPr="007E4260">
              <w:rPr>
                <w:rFonts w:cs="Arial"/>
                <w:b/>
                <w:bCs/>
                <w:sz w:val="20"/>
                <w:szCs w:val="20"/>
              </w:rPr>
              <w:t>YES</w:t>
            </w:r>
            <w:r w:rsidRPr="007E4260">
              <w:rPr>
                <w:rFonts w:cs="Arial"/>
                <w:sz w:val="20"/>
                <w:szCs w:val="20"/>
              </w:rPr>
              <w:t>, the preparing body should provide supporting details and/or recommendation for further work.</w:t>
            </w:r>
          </w:p>
          <w:p w:rsidR="005706A1" w:rsidRPr="007E4260" w:rsidRDefault="005706A1" w:rsidP="007D5C9B">
            <w:pPr>
              <w:autoSpaceDE w:val="0"/>
              <w:autoSpaceDN w:val="0"/>
              <w:adjustRightInd w:val="0"/>
              <w:ind w:left="680" w:hanging="340"/>
              <w:jc w:val="both"/>
              <w:rPr>
                <w:rFonts w:cs="Arial"/>
                <w:sz w:val="20"/>
                <w:szCs w:val="20"/>
              </w:rPr>
            </w:pPr>
            <w:r w:rsidRPr="007E4260">
              <w:rPr>
                <w:rFonts w:cs="Arial"/>
                <w:sz w:val="20"/>
                <w:szCs w:val="20"/>
              </w:rPr>
              <w:t xml:space="preserve">(B) </w:t>
            </w:r>
            <w:r w:rsidRPr="007E4260">
              <w:rPr>
                <w:rFonts w:cs="Arial"/>
                <w:b/>
                <w:bCs/>
                <w:sz w:val="20"/>
                <w:szCs w:val="20"/>
              </w:rPr>
              <w:t>NO</w:t>
            </w:r>
            <w:r w:rsidRPr="007E4260">
              <w:rPr>
                <w:rFonts w:cs="Arial"/>
                <w:sz w:val="20"/>
                <w:szCs w:val="20"/>
              </w:rPr>
              <w:t>, the preparing body should make proper justification as to why human element issues were not considered.</w:t>
            </w:r>
          </w:p>
          <w:p w:rsidR="005706A1" w:rsidRPr="007E4260" w:rsidRDefault="005F77F0" w:rsidP="007D5C9B">
            <w:pPr>
              <w:autoSpaceDE w:val="0"/>
              <w:autoSpaceDN w:val="0"/>
              <w:adjustRightInd w:val="0"/>
              <w:ind w:left="680" w:hanging="340"/>
              <w:jc w:val="both"/>
              <w:rPr>
                <w:rFonts w:cs="Arial"/>
                <w:sz w:val="20"/>
                <w:szCs w:val="20"/>
              </w:rPr>
            </w:pPr>
            <w:r w:rsidRPr="007E4260">
              <w:rPr>
                <w:rFonts w:cs="Arial"/>
                <w:sz w:val="20"/>
                <w:szCs w:val="20"/>
              </w:rPr>
              <w:t>©</w:t>
            </w:r>
            <w:r w:rsidR="005706A1" w:rsidRPr="007E4260">
              <w:rPr>
                <w:rFonts w:cs="Arial"/>
                <w:sz w:val="20"/>
                <w:szCs w:val="20"/>
              </w:rPr>
              <w:t xml:space="preserve"> </w:t>
            </w:r>
            <w:r w:rsidR="005706A1" w:rsidRPr="007E4260">
              <w:rPr>
                <w:rFonts w:cs="Arial"/>
                <w:b/>
                <w:bCs/>
                <w:sz w:val="20"/>
                <w:szCs w:val="20"/>
              </w:rPr>
              <w:t xml:space="preserve">NA </w:t>
            </w:r>
            <w:r w:rsidR="005706A1" w:rsidRPr="007E4260">
              <w:rPr>
                <w:rFonts w:cs="Arial"/>
                <w:sz w:val="20"/>
                <w:szCs w:val="20"/>
              </w:rPr>
              <w:t>(Not Applicable), the preparing body should make proper justification as to why human element issues were not considered applicable.</w:t>
            </w:r>
          </w:p>
        </w:tc>
      </w:tr>
      <w:tr w:rsidR="005706A1" w:rsidRPr="007E4260" w:rsidTr="007D5C9B">
        <w:tc>
          <w:tcPr>
            <w:tcW w:w="9782" w:type="dxa"/>
            <w:gridSpan w:val="2"/>
          </w:tcPr>
          <w:p w:rsidR="005706A1" w:rsidRPr="007E4260" w:rsidRDefault="005706A1" w:rsidP="007D5C9B">
            <w:pPr>
              <w:autoSpaceDE w:val="0"/>
              <w:autoSpaceDN w:val="0"/>
              <w:adjustRightInd w:val="0"/>
              <w:rPr>
                <w:rFonts w:cs="Arial"/>
                <w:b/>
                <w:bCs/>
                <w:sz w:val="20"/>
                <w:szCs w:val="20"/>
              </w:rPr>
            </w:pPr>
            <w:r w:rsidRPr="007E4260">
              <w:rPr>
                <w:rFonts w:cs="Arial"/>
                <w:b/>
                <w:bCs/>
                <w:sz w:val="20"/>
                <w:szCs w:val="20"/>
              </w:rPr>
              <w:t xml:space="preserve">Subject Being Assessed: </w:t>
            </w:r>
            <w:r w:rsidRPr="007E4260">
              <w:rPr>
                <w:rFonts w:cs="Arial"/>
                <w:sz w:val="20"/>
                <w:szCs w:val="20"/>
              </w:rPr>
              <w:t>(e.g. Resolution, Instrument, Circular being considered)</w:t>
            </w:r>
            <w:r w:rsidRPr="007E4260">
              <w:rPr>
                <w:rFonts w:cs="Arial"/>
                <w:b/>
                <w:bCs/>
                <w:sz w:val="20"/>
                <w:szCs w:val="20"/>
              </w:rPr>
              <w:t xml:space="preserve"> </w:t>
            </w:r>
          </w:p>
          <w:p w:rsidR="005706A1" w:rsidRPr="007E4260" w:rsidRDefault="005706A1" w:rsidP="007D5C9B">
            <w:pPr>
              <w:rPr>
                <w:rFonts w:cs="Arial"/>
              </w:rPr>
            </w:pPr>
          </w:p>
        </w:tc>
      </w:tr>
      <w:tr w:rsidR="005706A1" w:rsidRPr="007E4260" w:rsidTr="007D5C9B">
        <w:tc>
          <w:tcPr>
            <w:tcW w:w="9782" w:type="dxa"/>
            <w:gridSpan w:val="2"/>
          </w:tcPr>
          <w:p w:rsidR="005706A1" w:rsidRPr="007E4260" w:rsidRDefault="005706A1" w:rsidP="00757AC6">
            <w:pPr>
              <w:jc w:val="both"/>
              <w:rPr>
                <w:rFonts w:cs="Arial"/>
                <w:sz w:val="20"/>
                <w:szCs w:val="20"/>
              </w:rPr>
            </w:pPr>
            <w:r w:rsidRPr="007E4260">
              <w:rPr>
                <w:rFonts w:cs="Arial"/>
                <w:b/>
                <w:bCs/>
                <w:sz w:val="20"/>
                <w:szCs w:val="20"/>
              </w:rPr>
              <w:t>Responsible Body</w:t>
            </w:r>
            <w:r w:rsidRPr="007E4260">
              <w:rPr>
                <w:rFonts w:cs="Arial"/>
                <w:sz w:val="20"/>
                <w:szCs w:val="20"/>
              </w:rPr>
              <w:t>: (e.g. Committee, Sub-</w:t>
            </w:r>
            <w:r w:rsidR="00757AC6" w:rsidRPr="007E4260">
              <w:rPr>
                <w:rFonts w:cs="Arial"/>
                <w:sz w:val="20"/>
                <w:szCs w:val="20"/>
              </w:rPr>
              <w:t>C</w:t>
            </w:r>
            <w:r w:rsidRPr="007E4260">
              <w:rPr>
                <w:rFonts w:cs="Arial"/>
                <w:sz w:val="20"/>
                <w:szCs w:val="20"/>
              </w:rPr>
              <w:t>ommittee, Working Group, Correspondence Group, Member State)</w:t>
            </w:r>
          </w:p>
          <w:p w:rsidR="00757AC6" w:rsidRPr="007E4260" w:rsidRDefault="00757AC6" w:rsidP="00B237EB">
            <w:pPr>
              <w:jc w:val="both"/>
              <w:rPr>
                <w:rFonts w:cs="Arial"/>
              </w:rPr>
            </w:pPr>
          </w:p>
        </w:tc>
      </w:tr>
      <w:tr w:rsidR="005706A1" w:rsidRPr="007E4260" w:rsidTr="007D5C9B">
        <w:trPr>
          <w:trHeight w:val="236"/>
        </w:trPr>
        <w:tc>
          <w:tcPr>
            <w:tcW w:w="7655" w:type="dxa"/>
          </w:tcPr>
          <w:p w:rsidR="005706A1" w:rsidRPr="007E4260" w:rsidRDefault="005706A1" w:rsidP="007D5C9B">
            <w:pPr>
              <w:autoSpaceDE w:val="0"/>
              <w:autoSpaceDN w:val="0"/>
              <w:adjustRightInd w:val="0"/>
              <w:ind w:left="567" w:hanging="567"/>
              <w:jc w:val="both"/>
              <w:rPr>
                <w:rFonts w:cs="Arial"/>
                <w:sz w:val="20"/>
                <w:szCs w:val="20"/>
              </w:rPr>
            </w:pPr>
            <w:r w:rsidRPr="007E4260">
              <w:rPr>
                <w:rFonts w:cs="Arial"/>
                <w:sz w:val="20"/>
                <w:szCs w:val="20"/>
              </w:rPr>
              <w:t>1.</w:t>
            </w:r>
            <w:r w:rsidRPr="007E4260">
              <w:rPr>
                <w:rFonts w:cs="Arial"/>
                <w:sz w:val="20"/>
                <w:szCs w:val="20"/>
              </w:rPr>
              <w:tab/>
              <w:t>Was the human element considered during development or amendment process related to this subject?</w:t>
            </w:r>
          </w:p>
        </w:tc>
        <w:tc>
          <w:tcPr>
            <w:tcW w:w="2127" w:type="dxa"/>
          </w:tcPr>
          <w:p w:rsidR="005706A1" w:rsidRPr="007E4260" w:rsidRDefault="00D83022" w:rsidP="00845424">
            <w:pPr>
              <w:autoSpaceDE w:val="0"/>
              <w:autoSpaceDN w:val="0"/>
              <w:adjustRightInd w:val="0"/>
              <w:ind w:left="720" w:hanging="720"/>
              <w:rPr>
                <w:rFonts w:cs="Arial"/>
                <w:sz w:val="20"/>
                <w:szCs w:val="20"/>
              </w:rPr>
            </w:pPr>
            <w:r w:rsidRPr="007E4260">
              <w:rPr>
                <w:rFonts w:cs="Arial"/>
                <w:sz w:val="20"/>
                <w:szCs w:val="20"/>
              </w:rPr>
              <w:sym w:font="Wingdings" w:char="F06F"/>
            </w:r>
            <w:r w:rsidR="005706A1" w:rsidRPr="007E4260">
              <w:rPr>
                <w:rFonts w:cs="Arial"/>
                <w:sz w:val="20"/>
                <w:szCs w:val="20"/>
              </w:rPr>
              <w:t xml:space="preserve">Yes </w:t>
            </w:r>
            <w:r w:rsidRPr="007E4260">
              <w:rPr>
                <w:rFonts w:cs="Arial"/>
                <w:sz w:val="20"/>
                <w:szCs w:val="20"/>
              </w:rPr>
              <w:sym w:font="Wingdings" w:char="F06F"/>
            </w:r>
            <w:r w:rsidR="006661AB" w:rsidRPr="007E4260">
              <w:rPr>
                <w:rFonts w:cs="Arial"/>
                <w:sz w:val="20"/>
                <w:szCs w:val="20"/>
              </w:rPr>
              <w:t>N</w:t>
            </w:r>
            <w:r w:rsidR="005706A1" w:rsidRPr="007E4260">
              <w:rPr>
                <w:rFonts w:cs="Arial"/>
                <w:sz w:val="20"/>
                <w:szCs w:val="20"/>
              </w:rPr>
              <w:t xml:space="preserve">o </w:t>
            </w:r>
            <w:r w:rsidR="00845424" w:rsidRPr="007E4260">
              <w:rPr>
                <w:rFonts w:cs="Arial"/>
                <w:sz w:val="20"/>
                <w:szCs w:val="20"/>
              </w:rPr>
              <w:sym w:font="Wingdings" w:char="F0FE"/>
            </w:r>
            <w:r w:rsidR="005706A1" w:rsidRPr="007E4260">
              <w:rPr>
                <w:rFonts w:cs="Arial"/>
                <w:sz w:val="20"/>
                <w:szCs w:val="20"/>
              </w:rPr>
              <w:t>NA</w:t>
            </w:r>
          </w:p>
        </w:tc>
      </w:tr>
      <w:tr w:rsidR="005706A1" w:rsidRPr="007E4260" w:rsidTr="007D5C9B">
        <w:trPr>
          <w:trHeight w:val="232"/>
        </w:trPr>
        <w:tc>
          <w:tcPr>
            <w:tcW w:w="7655" w:type="dxa"/>
          </w:tcPr>
          <w:p w:rsidR="005706A1" w:rsidRPr="007E4260" w:rsidRDefault="005706A1" w:rsidP="007D5C9B">
            <w:pPr>
              <w:autoSpaceDE w:val="0"/>
              <w:autoSpaceDN w:val="0"/>
              <w:adjustRightInd w:val="0"/>
              <w:ind w:left="567" w:hanging="567"/>
              <w:jc w:val="both"/>
              <w:rPr>
                <w:rFonts w:cs="Arial"/>
                <w:sz w:val="20"/>
                <w:szCs w:val="20"/>
              </w:rPr>
            </w:pPr>
            <w:r w:rsidRPr="007E4260">
              <w:rPr>
                <w:rFonts w:cs="Arial"/>
                <w:sz w:val="20"/>
                <w:szCs w:val="20"/>
              </w:rPr>
              <w:t>2.</w:t>
            </w:r>
            <w:r w:rsidRPr="007E4260">
              <w:rPr>
                <w:rFonts w:cs="Arial"/>
                <w:sz w:val="20"/>
                <w:szCs w:val="20"/>
              </w:rPr>
              <w:tab/>
              <w:t>Has input from seafarers or their proxies been solicited?</w:t>
            </w:r>
          </w:p>
        </w:tc>
        <w:tc>
          <w:tcPr>
            <w:tcW w:w="2127" w:type="dxa"/>
          </w:tcPr>
          <w:p w:rsidR="005706A1" w:rsidRPr="007E4260" w:rsidRDefault="00D83022" w:rsidP="00845424">
            <w:r w:rsidRPr="007E4260">
              <w:rPr>
                <w:rFonts w:cs="Arial"/>
                <w:sz w:val="20"/>
                <w:szCs w:val="20"/>
              </w:rPr>
              <w:sym w:font="Wingdings" w:char="F06F"/>
            </w:r>
            <w:r w:rsidR="005706A1" w:rsidRPr="007E4260">
              <w:rPr>
                <w:rFonts w:cs="Arial"/>
                <w:sz w:val="20"/>
                <w:szCs w:val="20"/>
              </w:rPr>
              <w:t xml:space="preserve">Yes </w:t>
            </w:r>
            <w:r w:rsidRPr="007E4260">
              <w:rPr>
                <w:rFonts w:cs="Arial"/>
                <w:sz w:val="20"/>
                <w:szCs w:val="20"/>
              </w:rPr>
              <w:sym w:font="Wingdings" w:char="F06F"/>
            </w:r>
            <w:r w:rsidR="005706A1" w:rsidRPr="007E4260">
              <w:rPr>
                <w:rFonts w:cs="Arial"/>
                <w:sz w:val="20"/>
                <w:szCs w:val="20"/>
              </w:rPr>
              <w:t xml:space="preserve">No </w:t>
            </w:r>
            <w:r w:rsidR="00845424" w:rsidRPr="007E4260">
              <w:rPr>
                <w:rFonts w:cs="Arial"/>
                <w:sz w:val="20"/>
                <w:szCs w:val="20"/>
              </w:rPr>
              <w:sym w:font="Wingdings" w:char="F0FE"/>
            </w:r>
            <w:r w:rsidR="005706A1" w:rsidRPr="007E4260">
              <w:rPr>
                <w:rFonts w:cs="Arial"/>
                <w:sz w:val="20"/>
                <w:szCs w:val="20"/>
              </w:rPr>
              <w:t>NA</w:t>
            </w:r>
          </w:p>
        </w:tc>
      </w:tr>
      <w:tr w:rsidR="005706A1" w:rsidRPr="007E4260" w:rsidTr="007D5C9B">
        <w:trPr>
          <w:trHeight w:val="232"/>
        </w:trPr>
        <w:tc>
          <w:tcPr>
            <w:tcW w:w="7655" w:type="dxa"/>
          </w:tcPr>
          <w:p w:rsidR="005706A1" w:rsidRPr="007E4260" w:rsidRDefault="005706A1" w:rsidP="007D5C9B">
            <w:pPr>
              <w:autoSpaceDE w:val="0"/>
              <w:autoSpaceDN w:val="0"/>
              <w:adjustRightInd w:val="0"/>
              <w:ind w:left="567" w:hanging="567"/>
              <w:jc w:val="both"/>
              <w:rPr>
                <w:rFonts w:cs="Arial"/>
                <w:sz w:val="20"/>
                <w:szCs w:val="20"/>
              </w:rPr>
            </w:pPr>
            <w:r w:rsidRPr="007E4260">
              <w:rPr>
                <w:rFonts w:cs="Arial"/>
                <w:sz w:val="20"/>
                <w:szCs w:val="20"/>
              </w:rPr>
              <w:t>3.</w:t>
            </w:r>
            <w:r w:rsidRPr="007E4260">
              <w:rPr>
                <w:rFonts w:cs="Arial"/>
                <w:sz w:val="20"/>
                <w:szCs w:val="20"/>
              </w:rPr>
              <w:tab/>
              <w:t>Are the solutions proposed for the subject in agreement with existing instruments?</w:t>
            </w:r>
          </w:p>
          <w:p w:rsidR="005706A1" w:rsidRPr="007E4260" w:rsidRDefault="005706A1" w:rsidP="007D5C9B">
            <w:pPr>
              <w:autoSpaceDE w:val="0"/>
              <w:autoSpaceDN w:val="0"/>
              <w:adjustRightInd w:val="0"/>
              <w:ind w:left="567" w:hanging="567"/>
              <w:jc w:val="both"/>
              <w:rPr>
                <w:rFonts w:cs="Arial"/>
                <w:sz w:val="20"/>
                <w:szCs w:val="20"/>
              </w:rPr>
            </w:pPr>
            <w:r w:rsidRPr="007E4260">
              <w:rPr>
                <w:rFonts w:cs="Arial"/>
                <w:sz w:val="20"/>
                <w:szCs w:val="20"/>
              </w:rPr>
              <w:tab/>
              <w:t>(Identify instruments considered in comments section)</w:t>
            </w:r>
          </w:p>
        </w:tc>
        <w:tc>
          <w:tcPr>
            <w:tcW w:w="2127" w:type="dxa"/>
          </w:tcPr>
          <w:p w:rsidR="005706A1" w:rsidRPr="007E4260" w:rsidRDefault="00845424" w:rsidP="007D5C9B">
            <w:r w:rsidRPr="007E4260">
              <w:rPr>
                <w:rFonts w:cs="Arial"/>
                <w:sz w:val="20"/>
                <w:szCs w:val="20"/>
              </w:rPr>
              <w:sym w:font="Wingdings" w:char="F0FE"/>
            </w:r>
            <w:r w:rsidR="005706A1" w:rsidRPr="007E4260">
              <w:rPr>
                <w:rFonts w:cs="Arial"/>
                <w:sz w:val="20"/>
                <w:szCs w:val="20"/>
              </w:rPr>
              <w:t xml:space="preserve">Yes </w:t>
            </w:r>
            <w:r w:rsidR="00D83022" w:rsidRPr="007E4260">
              <w:rPr>
                <w:rFonts w:cs="Arial"/>
                <w:sz w:val="20"/>
                <w:szCs w:val="20"/>
              </w:rPr>
              <w:sym w:font="Wingdings" w:char="F06F"/>
            </w:r>
            <w:r w:rsidR="005706A1" w:rsidRPr="007E4260">
              <w:rPr>
                <w:rFonts w:cs="Arial"/>
                <w:sz w:val="20"/>
                <w:szCs w:val="20"/>
              </w:rPr>
              <w:t xml:space="preserve">No </w:t>
            </w:r>
            <w:r w:rsidR="00D83022" w:rsidRPr="007E4260">
              <w:rPr>
                <w:rFonts w:cs="Arial"/>
                <w:sz w:val="20"/>
                <w:szCs w:val="20"/>
              </w:rPr>
              <w:sym w:font="Wingdings" w:char="F06F"/>
            </w:r>
            <w:r w:rsidR="005706A1" w:rsidRPr="007E4260">
              <w:rPr>
                <w:rFonts w:cs="Arial"/>
                <w:sz w:val="20"/>
                <w:szCs w:val="20"/>
              </w:rPr>
              <w:t>NA</w:t>
            </w:r>
          </w:p>
        </w:tc>
      </w:tr>
      <w:tr w:rsidR="005706A1" w:rsidRPr="007E4260" w:rsidTr="007D5C9B">
        <w:trPr>
          <w:trHeight w:val="232"/>
        </w:trPr>
        <w:tc>
          <w:tcPr>
            <w:tcW w:w="7655" w:type="dxa"/>
          </w:tcPr>
          <w:p w:rsidR="005706A1" w:rsidRPr="007E4260" w:rsidRDefault="005706A1" w:rsidP="007D5C9B">
            <w:pPr>
              <w:autoSpaceDE w:val="0"/>
              <w:autoSpaceDN w:val="0"/>
              <w:adjustRightInd w:val="0"/>
              <w:ind w:left="567" w:hanging="567"/>
              <w:jc w:val="both"/>
              <w:rPr>
                <w:rFonts w:cs="Arial"/>
                <w:sz w:val="20"/>
                <w:szCs w:val="20"/>
              </w:rPr>
            </w:pPr>
            <w:r w:rsidRPr="007E4260">
              <w:rPr>
                <w:rFonts w:cs="Arial"/>
                <w:sz w:val="20"/>
                <w:szCs w:val="20"/>
              </w:rPr>
              <w:t>4.</w:t>
            </w:r>
            <w:r w:rsidRPr="007E4260">
              <w:rPr>
                <w:rFonts w:cs="Arial"/>
                <w:sz w:val="20"/>
                <w:szCs w:val="20"/>
              </w:rPr>
              <w:tab/>
              <w:t>Have human element solutions been made as an alternative and/or in conjunction with technical solutions?</w:t>
            </w:r>
          </w:p>
        </w:tc>
        <w:tc>
          <w:tcPr>
            <w:tcW w:w="2127" w:type="dxa"/>
          </w:tcPr>
          <w:p w:rsidR="005706A1" w:rsidRPr="007E4260" w:rsidRDefault="00D83022" w:rsidP="00845424">
            <w:r w:rsidRPr="007E4260">
              <w:rPr>
                <w:rFonts w:cs="Arial"/>
                <w:sz w:val="20"/>
                <w:szCs w:val="20"/>
              </w:rPr>
              <w:sym w:font="Wingdings" w:char="F06F"/>
            </w:r>
            <w:r w:rsidR="005706A1" w:rsidRPr="007E4260">
              <w:rPr>
                <w:rFonts w:cs="Arial"/>
                <w:sz w:val="20"/>
                <w:szCs w:val="20"/>
              </w:rPr>
              <w:t xml:space="preserve">Yes </w:t>
            </w:r>
            <w:r w:rsidRPr="007E4260">
              <w:rPr>
                <w:rFonts w:cs="Arial"/>
                <w:sz w:val="20"/>
                <w:szCs w:val="20"/>
              </w:rPr>
              <w:sym w:font="Wingdings" w:char="F06F"/>
            </w:r>
            <w:r w:rsidR="005706A1" w:rsidRPr="007E4260">
              <w:rPr>
                <w:rFonts w:cs="Arial"/>
                <w:sz w:val="20"/>
                <w:szCs w:val="20"/>
              </w:rPr>
              <w:t xml:space="preserve">No </w:t>
            </w:r>
            <w:r w:rsidR="00845424" w:rsidRPr="007E4260">
              <w:rPr>
                <w:rFonts w:cs="Arial"/>
                <w:sz w:val="20"/>
                <w:szCs w:val="20"/>
              </w:rPr>
              <w:sym w:font="Wingdings" w:char="F0FE"/>
            </w:r>
            <w:r w:rsidR="005706A1" w:rsidRPr="007E4260">
              <w:rPr>
                <w:rFonts w:cs="Arial"/>
                <w:sz w:val="20"/>
                <w:szCs w:val="20"/>
              </w:rPr>
              <w:t>NA</w:t>
            </w:r>
          </w:p>
        </w:tc>
      </w:tr>
      <w:tr w:rsidR="005706A1" w:rsidRPr="007E4260" w:rsidTr="007D5C9B">
        <w:trPr>
          <w:trHeight w:val="232"/>
        </w:trPr>
        <w:tc>
          <w:tcPr>
            <w:tcW w:w="7655" w:type="dxa"/>
          </w:tcPr>
          <w:p w:rsidR="005706A1" w:rsidRPr="007E4260" w:rsidRDefault="005706A1" w:rsidP="007D5C9B">
            <w:pPr>
              <w:autoSpaceDE w:val="0"/>
              <w:autoSpaceDN w:val="0"/>
              <w:adjustRightInd w:val="0"/>
              <w:ind w:left="567" w:hanging="567"/>
              <w:jc w:val="both"/>
              <w:rPr>
                <w:rFonts w:cs="Arial"/>
                <w:sz w:val="20"/>
                <w:szCs w:val="20"/>
              </w:rPr>
            </w:pPr>
            <w:r w:rsidRPr="007E4260">
              <w:rPr>
                <w:rFonts w:cs="Arial"/>
                <w:sz w:val="20"/>
                <w:szCs w:val="20"/>
              </w:rPr>
              <w:t>5.</w:t>
            </w:r>
            <w:r w:rsidRPr="007E4260">
              <w:rPr>
                <w:rFonts w:cs="Arial"/>
                <w:sz w:val="20"/>
                <w:szCs w:val="20"/>
              </w:rPr>
              <w:tab/>
              <w:t>Has human element guidance on the application and/or implementation of the proposed solution been provided for the following:</w:t>
            </w:r>
          </w:p>
        </w:tc>
        <w:tc>
          <w:tcPr>
            <w:tcW w:w="2127" w:type="dxa"/>
          </w:tcPr>
          <w:p w:rsidR="005706A1" w:rsidRPr="007E4260" w:rsidRDefault="005706A1" w:rsidP="007D5C9B">
            <w:pPr>
              <w:rPr>
                <w:rFonts w:cs="Arial"/>
              </w:rPr>
            </w:pPr>
          </w:p>
        </w:tc>
      </w:tr>
      <w:tr w:rsidR="005706A1" w:rsidRPr="007E4260" w:rsidTr="007D5C9B">
        <w:trPr>
          <w:trHeight w:val="232"/>
        </w:trPr>
        <w:tc>
          <w:tcPr>
            <w:tcW w:w="7655" w:type="dxa"/>
          </w:tcPr>
          <w:p w:rsidR="005706A1" w:rsidRPr="007E4260" w:rsidRDefault="005706A1" w:rsidP="005706A1">
            <w:pPr>
              <w:pStyle w:val="ListParagraph"/>
              <w:numPr>
                <w:ilvl w:val="0"/>
                <w:numId w:val="22"/>
              </w:numPr>
              <w:autoSpaceDE w:val="0"/>
              <w:autoSpaceDN w:val="0"/>
              <w:adjustRightInd w:val="0"/>
              <w:ind w:left="567" w:hanging="567"/>
              <w:jc w:val="both"/>
              <w:rPr>
                <w:rFonts w:cs="Arial"/>
                <w:sz w:val="20"/>
                <w:szCs w:val="20"/>
              </w:rPr>
            </w:pPr>
            <w:r w:rsidRPr="007E4260">
              <w:rPr>
                <w:rFonts w:cs="Arial"/>
                <w:sz w:val="20"/>
                <w:szCs w:val="20"/>
              </w:rPr>
              <w:t>Administrations?</w:t>
            </w:r>
          </w:p>
        </w:tc>
        <w:tc>
          <w:tcPr>
            <w:tcW w:w="2127" w:type="dxa"/>
          </w:tcPr>
          <w:p w:rsidR="005706A1" w:rsidRPr="007E4260" w:rsidRDefault="00D83022" w:rsidP="00845424">
            <w:r w:rsidRPr="007E4260">
              <w:rPr>
                <w:rFonts w:cs="Arial"/>
                <w:sz w:val="20"/>
                <w:szCs w:val="20"/>
              </w:rPr>
              <w:sym w:font="Wingdings" w:char="F06F"/>
            </w:r>
            <w:r w:rsidRPr="007E4260">
              <w:rPr>
                <w:rFonts w:cs="Arial"/>
                <w:sz w:val="20"/>
                <w:szCs w:val="20"/>
              </w:rPr>
              <w:t xml:space="preserve">Yes </w:t>
            </w:r>
            <w:r w:rsidRPr="007E4260">
              <w:rPr>
                <w:rFonts w:cs="Arial"/>
                <w:sz w:val="20"/>
                <w:szCs w:val="20"/>
              </w:rPr>
              <w:sym w:font="Wingdings" w:char="F06F"/>
            </w:r>
            <w:r w:rsidRPr="007E4260">
              <w:rPr>
                <w:rFonts w:cs="Arial"/>
                <w:sz w:val="20"/>
                <w:szCs w:val="20"/>
              </w:rPr>
              <w:t xml:space="preserve">No </w:t>
            </w:r>
            <w:r w:rsidRPr="007E4260">
              <w:rPr>
                <w:rFonts w:cs="Arial"/>
                <w:sz w:val="20"/>
                <w:szCs w:val="20"/>
              </w:rPr>
              <w:sym w:font="Wingdings" w:char="F0FE"/>
            </w:r>
            <w:r w:rsidRPr="007E4260">
              <w:rPr>
                <w:rFonts w:cs="Arial"/>
                <w:sz w:val="20"/>
                <w:szCs w:val="20"/>
              </w:rPr>
              <w:t>NA</w:t>
            </w:r>
          </w:p>
        </w:tc>
      </w:tr>
      <w:tr w:rsidR="005706A1" w:rsidRPr="007E4260" w:rsidTr="007D5C9B">
        <w:trPr>
          <w:trHeight w:val="232"/>
        </w:trPr>
        <w:tc>
          <w:tcPr>
            <w:tcW w:w="7655" w:type="dxa"/>
          </w:tcPr>
          <w:p w:rsidR="005706A1" w:rsidRPr="007E4260" w:rsidRDefault="005706A1" w:rsidP="005706A1">
            <w:pPr>
              <w:pStyle w:val="ListParagraph"/>
              <w:numPr>
                <w:ilvl w:val="0"/>
                <w:numId w:val="22"/>
              </w:numPr>
              <w:autoSpaceDE w:val="0"/>
              <w:autoSpaceDN w:val="0"/>
              <w:adjustRightInd w:val="0"/>
              <w:ind w:left="567" w:hanging="567"/>
              <w:jc w:val="both"/>
              <w:rPr>
                <w:rFonts w:cs="Arial"/>
                <w:sz w:val="20"/>
                <w:szCs w:val="20"/>
              </w:rPr>
            </w:pPr>
            <w:proofErr w:type="spellStart"/>
            <w:r w:rsidRPr="007E4260">
              <w:rPr>
                <w:rFonts w:cs="Arial"/>
                <w:sz w:val="20"/>
                <w:szCs w:val="20"/>
              </w:rPr>
              <w:t>Shipowners</w:t>
            </w:r>
            <w:proofErr w:type="spellEnd"/>
            <w:r w:rsidRPr="007E4260">
              <w:rPr>
                <w:rFonts w:cs="Arial"/>
                <w:sz w:val="20"/>
                <w:szCs w:val="20"/>
              </w:rPr>
              <w:t>/Managers?</w:t>
            </w:r>
          </w:p>
        </w:tc>
        <w:tc>
          <w:tcPr>
            <w:tcW w:w="2127" w:type="dxa"/>
          </w:tcPr>
          <w:p w:rsidR="005706A1" w:rsidRPr="007E4260" w:rsidRDefault="00D83022" w:rsidP="00845424">
            <w:r w:rsidRPr="007E4260">
              <w:rPr>
                <w:rFonts w:cs="Arial"/>
                <w:sz w:val="20"/>
                <w:szCs w:val="20"/>
              </w:rPr>
              <w:sym w:font="Wingdings" w:char="F06F"/>
            </w:r>
            <w:r w:rsidRPr="007E4260">
              <w:rPr>
                <w:rFonts w:cs="Arial"/>
                <w:sz w:val="20"/>
                <w:szCs w:val="20"/>
              </w:rPr>
              <w:t xml:space="preserve">Yes </w:t>
            </w:r>
            <w:r w:rsidRPr="007E4260">
              <w:rPr>
                <w:rFonts w:cs="Arial"/>
                <w:sz w:val="20"/>
                <w:szCs w:val="20"/>
              </w:rPr>
              <w:sym w:font="Wingdings" w:char="F06F"/>
            </w:r>
            <w:r w:rsidRPr="007E4260">
              <w:rPr>
                <w:rFonts w:cs="Arial"/>
                <w:sz w:val="20"/>
                <w:szCs w:val="20"/>
              </w:rPr>
              <w:t xml:space="preserve">No </w:t>
            </w:r>
            <w:r w:rsidRPr="007E4260">
              <w:rPr>
                <w:rFonts w:cs="Arial"/>
                <w:sz w:val="20"/>
                <w:szCs w:val="20"/>
              </w:rPr>
              <w:sym w:font="Wingdings" w:char="F0FE"/>
            </w:r>
            <w:r w:rsidRPr="007E4260">
              <w:rPr>
                <w:rFonts w:cs="Arial"/>
                <w:sz w:val="20"/>
                <w:szCs w:val="20"/>
              </w:rPr>
              <w:t>NA</w:t>
            </w:r>
          </w:p>
        </w:tc>
      </w:tr>
      <w:tr w:rsidR="00D83022" w:rsidRPr="007E4260" w:rsidTr="007D5C9B">
        <w:trPr>
          <w:trHeight w:val="232"/>
        </w:trPr>
        <w:tc>
          <w:tcPr>
            <w:tcW w:w="7655" w:type="dxa"/>
          </w:tcPr>
          <w:p w:rsidR="00D83022" w:rsidRPr="007E4260" w:rsidRDefault="00D83022" w:rsidP="005706A1">
            <w:pPr>
              <w:pStyle w:val="ListParagraph"/>
              <w:numPr>
                <w:ilvl w:val="0"/>
                <w:numId w:val="22"/>
              </w:numPr>
              <w:autoSpaceDE w:val="0"/>
              <w:autoSpaceDN w:val="0"/>
              <w:adjustRightInd w:val="0"/>
              <w:ind w:left="567" w:hanging="567"/>
              <w:jc w:val="both"/>
              <w:rPr>
                <w:rFonts w:cs="Arial"/>
                <w:sz w:val="20"/>
                <w:szCs w:val="20"/>
              </w:rPr>
            </w:pPr>
            <w:r w:rsidRPr="007E4260">
              <w:rPr>
                <w:rFonts w:cs="Arial"/>
                <w:sz w:val="20"/>
                <w:szCs w:val="20"/>
              </w:rPr>
              <w:t>Seafarers?</w:t>
            </w:r>
          </w:p>
        </w:tc>
        <w:tc>
          <w:tcPr>
            <w:tcW w:w="2127" w:type="dxa"/>
          </w:tcPr>
          <w:p w:rsidR="00D83022" w:rsidRPr="007E4260" w:rsidRDefault="00D83022">
            <w:r w:rsidRPr="007E4260">
              <w:rPr>
                <w:rFonts w:cs="Arial"/>
                <w:sz w:val="20"/>
                <w:szCs w:val="20"/>
              </w:rPr>
              <w:sym w:font="Wingdings" w:char="F06F"/>
            </w:r>
            <w:r w:rsidRPr="007E4260">
              <w:rPr>
                <w:rFonts w:cs="Arial"/>
                <w:sz w:val="20"/>
                <w:szCs w:val="20"/>
              </w:rPr>
              <w:t xml:space="preserve">Yes </w:t>
            </w:r>
            <w:r w:rsidRPr="007E4260">
              <w:rPr>
                <w:rFonts w:cs="Arial"/>
                <w:sz w:val="20"/>
                <w:szCs w:val="20"/>
              </w:rPr>
              <w:sym w:font="Wingdings" w:char="F06F"/>
            </w:r>
            <w:r w:rsidRPr="007E4260">
              <w:rPr>
                <w:rFonts w:cs="Arial"/>
                <w:sz w:val="20"/>
                <w:szCs w:val="20"/>
              </w:rPr>
              <w:t xml:space="preserve">No </w:t>
            </w:r>
            <w:r w:rsidRPr="007E4260">
              <w:rPr>
                <w:rFonts w:cs="Arial"/>
                <w:sz w:val="20"/>
                <w:szCs w:val="20"/>
              </w:rPr>
              <w:sym w:font="Wingdings" w:char="F0FE"/>
            </w:r>
            <w:r w:rsidRPr="007E4260">
              <w:rPr>
                <w:rFonts w:cs="Arial"/>
                <w:sz w:val="20"/>
                <w:szCs w:val="20"/>
              </w:rPr>
              <w:t>NA</w:t>
            </w:r>
          </w:p>
        </w:tc>
      </w:tr>
      <w:tr w:rsidR="00D83022" w:rsidRPr="007E4260" w:rsidTr="007D5C9B">
        <w:trPr>
          <w:trHeight w:val="232"/>
        </w:trPr>
        <w:tc>
          <w:tcPr>
            <w:tcW w:w="7655" w:type="dxa"/>
          </w:tcPr>
          <w:p w:rsidR="00D83022" w:rsidRPr="007E4260" w:rsidRDefault="00D83022" w:rsidP="005706A1">
            <w:pPr>
              <w:pStyle w:val="ListParagraph"/>
              <w:numPr>
                <w:ilvl w:val="0"/>
                <w:numId w:val="22"/>
              </w:numPr>
              <w:autoSpaceDE w:val="0"/>
              <w:autoSpaceDN w:val="0"/>
              <w:adjustRightInd w:val="0"/>
              <w:ind w:left="567" w:hanging="567"/>
              <w:jc w:val="both"/>
              <w:rPr>
                <w:rFonts w:cs="Arial"/>
                <w:sz w:val="20"/>
                <w:szCs w:val="20"/>
              </w:rPr>
            </w:pPr>
            <w:r w:rsidRPr="007E4260">
              <w:rPr>
                <w:rFonts w:cs="Arial"/>
                <w:sz w:val="20"/>
                <w:szCs w:val="20"/>
              </w:rPr>
              <w:t>Surveyors?</w:t>
            </w:r>
          </w:p>
        </w:tc>
        <w:tc>
          <w:tcPr>
            <w:tcW w:w="2127" w:type="dxa"/>
          </w:tcPr>
          <w:p w:rsidR="00D83022" w:rsidRPr="007E4260" w:rsidRDefault="00D83022">
            <w:r w:rsidRPr="007E4260">
              <w:rPr>
                <w:rFonts w:cs="Arial"/>
                <w:sz w:val="20"/>
                <w:szCs w:val="20"/>
              </w:rPr>
              <w:sym w:font="Wingdings" w:char="F06F"/>
            </w:r>
            <w:r w:rsidRPr="007E4260">
              <w:rPr>
                <w:rFonts w:cs="Arial"/>
                <w:sz w:val="20"/>
                <w:szCs w:val="20"/>
              </w:rPr>
              <w:t xml:space="preserve">Yes </w:t>
            </w:r>
            <w:r w:rsidRPr="007E4260">
              <w:rPr>
                <w:rFonts w:cs="Arial"/>
                <w:sz w:val="20"/>
                <w:szCs w:val="20"/>
              </w:rPr>
              <w:sym w:font="Wingdings" w:char="F06F"/>
            </w:r>
            <w:r w:rsidRPr="007E4260">
              <w:rPr>
                <w:rFonts w:cs="Arial"/>
                <w:sz w:val="20"/>
                <w:szCs w:val="20"/>
              </w:rPr>
              <w:t xml:space="preserve">No </w:t>
            </w:r>
            <w:r w:rsidRPr="007E4260">
              <w:rPr>
                <w:rFonts w:cs="Arial"/>
                <w:sz w:val="20"/>
                <w:szCs w:val="20"/>
              </w:rPr>
              <w:sym w:font="Wingdings" w:char="F0FE"/>
            </w:r>
            <w:r w:rsidRPr="007E4260">
              <w:rPr>
                <w:rFonts w:cs="Arial"/>
                <w:sz w:val="20"/>
                <w:szCs w:val="20"/>
              </w:rPr>
              <w:t>NA</w:t>
            </w:r>
          </w:p>
        </w:tc>
      </w:tr>
      <w:tr w:rsidR="00D83022" w:rsidRPr="007E4260" w:rsidTr="007D5C9B">
        <w:trPr>
          <w:trHeight w:val="232"/>
        </w:trPr>
        <w:tc>
          <w:tcPr>
            <w:tcW w:w="7655" w:type="dxa"/>
          </w:tcPr>
          <w:p w:rsidR="00D83022" w:rsidRPr="007E4260" w:rsidRDefault="00D83022" w:rsidP="007D5C9B">
            <w:pPr>
              <w:autoSpaceDE w:val="0"/>
              <w:autoSpaceDN w:val="0"/>
              <w:adjustRightInd w:val="0"/>
              <w:ind w:left="567" w:hanging="567"/>
              <w:jc w:val="both"/>
              <w:rPr>
                <w:rFonts w:cs="Arial"/>
                <w:sz w:val="20"/>
                <w:szCs w:val="20"/>
              </w:rPr>
            </w:pPr>
            <w:r w:rsidRPr="007E4260">
              <w:rPr>
                <w:rFonts w:cs="Arial"/>
                <w:sz w:val="20"/>
                <w:szCs w:val="20"/>
              </w:rPr>
              <w:t>6.</w:t>
            </w:r>
            <w:r w:rsidRPr="007E4260">
              <w:rPr>
                <w:rFonts w:cs="Arial"/>
                <w:sz w:val="20"/>
                <w:szCs w:val="20"/>
              </w:rPr>
              <w:tab/>
              <w:t>At some point, before final adoption, has the solution been reviewed or considered by a relevant IMO body with relevant human element expertise?</w:t>
            </w:r>
          </w:p>
        </w:tc>
        <w:tc>
          <w:tcPr>
            <w:tcW w:w="2127" w:type="dxa"/>
          </w:tcPr>
          <w:p w:rsidR="00D83022" w:rsidRPr="007E4260" w:rsidRDefault="00D83022">
            <w:r w:rsidRPr="007E4260">
              <w:rPr>
                <w:rFonts w:cs="Arial"/>
                <w:sz w:val="20"/>
                <w:szCs w:val="20"/>
              </w:rPr>
              <w:sym w:font="Wingdings" w:char="F06F"/>
            </w:r>
            <w:r w:rsidRPr="007E4260">
              <w:rPr>
                <w:rFonts w:cs="Arial"/>
                <w:sz w:val="20"/>
                <w:szCs w:val="20"/>
              </w:rPr>
              <w:t xml:space="preserve">Yes </w:t>
            </w:r>
            <w:r w:rsidRPr="007E4260">
              <w:rPr>
                <w:rFonts w:cs="Arial"/>
                <w:sz w:val="20"/>
                <w:szCs w:val="20"/>
              </w:rPr>
              <w:sym w:font="Wingdings" w:char="F06F"/>
            </w:r>
            <w:r w:rsidRPr="007E4260">
              <w:rPr>
                <w:rFonts w:cs="Arial"/>
                <w:sz w:val="20"/>
                <w:szCs w:val="20"/>
              </w:rPr>
              <w:t xml:space="preserve">No </w:t>
            </w:r>
            <w:r w:rsidRPr="007E4260">
              <w:rPr>
                <w:rFonts w:cs="Arial"/>
                <w:sz w:val="20"/>
                <w:szCs w:val="20"/>
              </w:rPr>
              <w:sym w:font="Wingdings" w:char="F0FE"/>
            </w:r>
            <w:r w:rsidRPr="007E4260">
              <w:rPr>
                <w:rFonts w:cs="Arial"/>
                <w:sz w:val="20"/>
                <w:szCs w:val="20"/>
              </w:rPr>
              <w:t>NA</w:t>
            </w:r>
          </w:p>
        </w:tc>
      </w:tr>
      <w:tr w:rsidR="00D83022" w:rsidRPr="007E4260" w:rsidTr="007D5C9B">
        <w:trPr>
          <w:trHeight w:val="232"/>
        </w:trPr>
        <w:tc>
          <w:tcPr>
            <w:tcW w:w="7655" w:type="dxa"/>
          </w:tcPr>
          <w:p w:rsidR="00D83022" w:rsidRPr="007E4260" w:rsidRDefault="00D83022" w:rsidP="007D5C9B">
            <w:pPr>
              <w:autoSpaceDE w:val="0"/>
              <w:autoSpaceDN w:val="0"/>
              <w:adjustRightInd w:val="0"/>
              <w:ind w:left="567" w:hanging="567"/>
              <w:jc w:val="both"/>
              <w:rPr>
                <w:rFonts w:cs="Arial"/>
                <w:sz w:val="20"/>
                <w:szCs w:val="20"/>
              </w:rPr>
            </w:pPr>
            <w:r w:rsidRPr="007E4260">
              <w:rPr>
                <w:rFonts w:cs="Arial"/>
                <w:sz w:val="20"/>
                <w:szCs w:val="20"/>
              </w:rPr>
              <w:t xml:space="preserve">7. </w:t>
            </w:r>
            <w:r w:rsidRPr="007E4260">
              <w:rPr>
                <w:rFonts w:cs="Arial"/>
                <w:sz w:val="20"/>
                <w:szCs w:val="20"/>
              </w:rPr>
              <w:tab/>
              <w:t>Does the solution address safeguards to avoid single person errors?</w:t>
            </w:r>
          </w:p>
        </w:tc>
        <w:tc>
          <w:tcPr>
            <w:tcW w:w="2127" w:type="dxa"/>
          </w:tcPr>
          <w:p w:rsidR="00D83022" w:rsidRPr="007E4260" w:rsidRDefault="00D83022">
            <w:r w:rsidRPr="007E4260">
              <w:rPr>
                <w:rFonts w:cs="Arial"/>
                <w:sz w:val="20"/>
                <w:szCs w:val="20"/>
              </w:rPr>
              <w:sym w:font="Wingdings" w:char="F06F"/>
            </w:r>
            <w:r w:rsidRPr="007E4260">
              <w:rPr>
                <w:rFonts w:cs="Arial"/>
                <w:sz w:val="20"/>
                <w:szCs w:val="20"/>
              </w:rPr>
              <w:t xml:space="preserve">Yes </w:t>
            </w:r>
            <w:r w:rsidRPr="007E4260">
              <w:rPr>
                <w:rFonts w:cs="Arial"/>
                <w:sz w:val="20"/>
                <w:szCs w:val="20"/>
              </w:rPr>
              <w:sym w:font="Wingdings" w:char="F06F"/>
            </w:r>
            <w:r w:rsidRPr="007E4260">
              <w:rPr>
                <w:rFonts w:cs="Arial"/>
                <w:sz w:val="20"/>
                <w:szCs w:val="20"/>
              </w:rPr>
              <w:t xml:space="preserve">No </w:t>
            </w:r>
            <w:r w:rsidRPr="007E4260">
              <w:rPr>
                <w:rFonts w:cs="Arial"/>
                <w:sz w:val="20"/>
                <w:szCs w:val="20"/>
              </w:rPr>
              <w:sym w:font="Wingdings" w:char="F0FE"/>
            </w:r>
            <w:r w:rsidRPr="007E4260">
              <w:rPr>
                <w:rFonts w:cs="Arial"/>
                <w:sz w:val="20"/>
                <w:szCs w:val="20"/>
              </w:rPr>
              <w:t>NA</w:t>
            </w:r>
          </w:p>
        </w:tc>
      </w:tr>
      <w:tr w:rsidR="00D83022" w:rsidRPr="007E4260" w:rsidTr="007D5C9B">
        <w:trPr>
          <w:trHeight w:val="232"/>
        </w:trPr>
        <w:tc>
          <w:tcPr>
            <w:tcW w:w="7655" w:type="dxa"/>
          </w:tcPr>
          <w:p w:rsidR="00D83022" w:rsidRPr="007E4260" w:rsidRDefault="00D83022" w:rsidP="007D5C9B">
            <w:pPr>
              <w:autoSpaceDE w:val="0"/>
              <w:autoSpaceDN w:val="0"/>
              <w:adjustRightInd w:val="0"/>
              <w:ind w:left="567" w:hanging="567"/>
              <w:jc w:val="both"/>
              <w:rPr>
                <w:rFonts w:cs="Arial"/>
                <w:sz w:val="20"/>
                <w:szCs w:val="20"/>
              </w:rPr>
            </w:pPr>
            <w:r w:rsidRPr="007E4260">
              <w:rPr>
                <w:rFonts w:cs="Arial"/>
                <w:sz w:val="20"/>
                <w:szCs w:val="20"/>
              </w:rPr>
              <w:t xml:space="preserve">8. </w:t>
            </w:r>
            <w:r w:rsidRPr="007E4260">
              <w:rPr>
                <w:rFonts w:cs="Arial"/>
                <w:sz w:val="20"/>
                <w:szCs w:val="20"/>
              </w:rPr>
              <w:tab/>
              <w:t>Does the solution address safeguards to avoid organizational errors?</w:t>
            </w:r>
          </w:p>
        </w:tc>
        <w:tc>
          <w:tcPr>
            <w:tcW w:w="2127" w:type="dxa"/>
          </w:tcPr>
          <w:p w:rsidR="00D83022" w:rsidRPr="007E4260" w:rsidRDefault="00D83022">
            <w:r w:rsidRPr="007E4260">
              <w:rPr>
                <w:rFonts w:cs="Arial"/>
                <w:sz w:val="20"/>
                <w:szCs w:val="20"/>
              </w:rPr>
              <w:sym w:font="Wingdings" w:char="F06F"/>
            </w:r>
            <w:r w:rsidRPr="007E4260">
              <w:rPr>
                <w:rFonts w:cs="Arial"/>
                <w:sz w:val="20"/>
                <w:szCs w:val="20"/>
              </w:rPr>
              <w:t xml:space="preserve">Yes </w:t>
            </w:r>
            <w:r w:rsidRPr="007E4260">
              <w:rPr>
                <w:rFonts w:cs="Arial"/>
                <w:sz w:val="20"/>
                <w:szCs w:val="20"/>
              </w:rPr>
              <w:sym w:font="Wingdings" w:char="F06F"/>
            </w:r>
            <w:r w:rsidRPr="007E4260">
              <w:rPr>
                <w:rFonts w:cs="Arial"/>
                <w:sz w:val="20"/>
                <w:szCs w:val="20"/>
              </w:rPr>
              <w:t xml:space="preserve">No </w:t>
            </w:r>
            <w:r w:rsidRPr="007E4260">
              <w:rPr>
                <w:rFonts w:cs="Arial"/>
                <w:sz w:val="20"/>
                <w:szCs w:val="20"/>
              </w:rPr>
              <w:sym w:font="Wingdings" w:char="F0FE"/>
            </w:r>
            <w:r w:rsidRPr="007E4260">
              <w:rPr>
                <w:rFonts w:cs="Arial"/>
                <w:sz w:val="20"/>
                <w:szCs w:val="20"/>
              </w:rPr>
              <w:t>NA</w:t>
            </w:r>
          </w:p>
        </w:tc>
      </w:tr>
      <w:tr w:rsidR="00D83022" w:rsidRPr="007E4260" w:rsidTr="007D5C9B">
        <w:trPr>
          <w:trHeight w:val="232"/>
        </w:trPr>
        <w:tc>
          <w:tcPr>
            <w:tcW w:w="7655" w:type="dxa"/>
          </w:tcPr>
          <w:p w:rsidR="00D83022" w:rsidRPr="007E4260" w:rsidRDefault="00D83022" w:rsidP="007D5C9B">
            <w:pPr>
              <w:autoSpaceDE w:val="0"/>
              <w:autoSpaceDN w:val="0"/>
              <w:adjustRightInd w:val="0"/>
              <w:ind w:left="567" w:hanging="567"/>
              <w:jc w:val="both"/>
              <w:rPr>
                <w:rFonts w:cs="Arial"/>
                <w:sz w:val="20"/>
                <w:szCs w:val="20"/>
              </w:rPr>
            </w:pPr>
            <w:r w:rsidRPr="007E4260">
              <w:rPr>
                <w:rFonts w:cs="Arial"/>
                <w:sz w:val="20"/>
                <w:szCs w:val="20"/>
              </w:rPr>
              <w:t xml:space="preserve">9. </w:t>
            </w:r>
            <w:r w:rsidRPr="007E4260">
              <w:rPr>
                <w:rFonts w:cs="Arial"/>
                <w:sz w:val="20"/>
                <w:szCs w:val="20"/>
              </w:rPr>
              <w:tab/>
              <w:t>If the proposal is to be directed at seafarers, is the information in a form that can be presented to and is easily understood by the seafarer?</w:t>
            </w:r>
          </w:p>
        </w:tc>
        <w:tc>
          <w:tcPr>
            <w:tcW w:w="2127" w:type="dxa"/>
          </w:tcPr>
          <w:p w:rsidR="00D83022" w:rsidRPr="007E4260" w:rsidRDefault="00D83022">
            <w:r w:rsidRPr="007E4260">
              <w:rPr>
                <w:rFonts w:cs="Arial"/>
                <w:sz w:val="20"/>
                <w:szCs w:val="20"/>
              </w:rPr>
              <w:sym w:font="Wingdings" w:char="F06F"/>
            </w:r>
            <w:r w:rsidRPr="007E4260">
              <w:rPr>
                <w:rFonts w:cs="Arial"/>
                <w:sz w:val="20"/>
                <w:szCs w:val="20"/>
              </w:rPr>
              <w:t xml:space="preserve">Yes </w:t>
            </w:r>
            <w:r w:rsidRPr="007E4260">
              <w:rPr>
                <w:rFonts w:cs="Arial"/>
                <w:sz w:val="20"/>
                <w:szCs w:val="20"/>
              </w:rPr>
              <w:sym w:font="Wingdings" w:char="F06F"/>
            </w:r>
            <w:r w:rsidRPr="007E4260">
              <w:rPr>
                <w:rFonts w:cs="Arial"/>
                <w:sz w:val="20"/>
                <w:szCs w:val="20"/>
              </w:rPr>
              <w:t xml:space="preserve">No </w:t>
            </w:r>
            <w:r w:rsidRPr="007E4260">
              <w:rPr>
                <w:rFonts w:cs="Arial"/>
                <w:sz w:val="20"/>
                <w:szCs w:val="20"/>
              </w:rPr>
              <w:sym w:font="Wingdings" w:char="F0FE"/>
            </w:r>
            <w:r w:rsidRPr="007E4260">
              <w:rPr>
                <w:rFonts w:cs="Arial"/>
                <w:sz w:val="20"/>
                <w:szCs w:val="20"/>
              </w:rPr>
              <w:t>NA</w:t>
            </w:r>
          </w:p>
        </w:tc>
      </w:tr>
      <w:tr w:rsidR="00D83022" w:rsidRPr="007E4260" w:rsidTr="007D5C9B">
        <w:trPr>
          <w:trHeight w:val="232"/>
        </w:trPr>
        <w:tc>
          <w:tcPr>
            <w:tcW w:w="7655" w:type="dxa"/>
          </w:tcPr>
          <w:p w:rsidR="00D83022" w:rsidRPr="007E4260" w:rsidRDefault="00D83022" w:rsidP="007D5C9B">
            <w:pPr>
              <w:autoSpaceDE w:val="0"/>
              <w:autoSpaceDN w:val="0"/>
              <w:adjustRightInd w:val="0"/>
              <w:ind w:left="567" w:hanging="567"/>
              <w:jc w:val="both"/>
              <w:rPr>
                <w:rFonts w:cs="Arial"/>
                <w:sz w:val="20"/>
                <w:szCs w:val="20"/>
              </w:rPr>
            </w:pPr>
            <w:r w:rsidRPr="007E4260">
              <w:rPr>
                <w:rFonts w:cs="Arial"/>
                <w:sz w:val="20"/>
                <w:szCs w:val="20"/>
              </w:rPr>
              <w:t xml:space="preserve">10. </w:t>
            </w:r>
            <w:r w:rsidRPr="007E4260">
              <w:rPr>
                <w:rFonts w:cs="Arial"/>
                <w:sz w:val="20"/>
                <w:szCs w:val="20"/>
              </w:rPr>
              <w:tab/>
              <w:t>Have human element experts been consulted in development of the solution?</w:t>
            </w:r>
          </w:p>
        </w:tc>
        <w:tc>
          <w:tcPr>
            <w:tcW w:w="2127" w:type="dxa"/>
          </w:tcPr>
          <w:p w:rsidR="00D83022" w:rsidRPr="007E4260" w:rsidRDefault="00D83022">
            <w:r w:rsidRPr="007E4260">
              <w:rPr>
                <w:rFonts w:cs="Arial"/>
                <w:sz w:val="20"/>
                <w:szCs w:val="20"/>
              </w:rPr>
              <w:sym w:font="Wingdings" w:char="F06F"/>
            </w:r>
            <w:r w:rsidRPr="007E4260">
              <w:rPr>
                <w:rFonts w:cs="Arial"/>
                <w:sz w:val="20"/>
                <w:szCs w:val="20"/>
              </w:rPr>
              <w:t xml:space="preserve">Yes </w:t>
            </w:r>
            <w:r w:rsidRPr="007E4260">
              <w:rPr>
                <w:rFonts w:cs="Arial"/>
                <w:sz w:val="20"/>
                <w:szCs w:val="20"/>
              </w:rPr>
              <w:sym w:font="Wingdings" w:char="F06F"/>
            </w:r>
            <w:r w:rsidRPr="007E4260">
              <w:rPr>
                <w:rFonts w:cs="Arial"/>
                <w:sz w:val="20"/>
                <w:szCs w:val="20"/>
              </w:rPr>
              <w:t xml:space="preserve">No </w:t>
            </w:r>
            <w:r w:rsidRPr="007E4260">
              <w:rPr>
                <w:rFonts w:cs="Arial"/>
                <w:sz w:val="20"/>
                <w:szCs w:val="20"/>
              </w:rPr>
              <w:sym w:font="Wingdings" w:char="F0FE"/>
            </w:r>
            <w:r w:rsidRPr="007E4260">
              <w:rPr>
                <w:rFonts w:cs="Arial"/>
                <w:sz w:val="20"/>
                <w:szCs w:val="20"/>
              </w:rPr>
              <w:t>NA</w:t>
            </w:r>
          </w:p>
        </w:tc>
      </w:tr>
      <w:tr w:rsidR="005706A1" w:rsidRPr="007E4260" w:rsidTr="007D5C9B">
        <w:trPr>
          <w:trHeight w:val="232"/>
        </w:trPr>
        <w:tc>
          <w:tcPr>
            <w:tcW w:w="9782" w:type="dxa"/>
            <w:gridSpan w:val="2"/>
          </w:tcPr>
          <w:p w:rsidR="005706A1" w:rsidRPr="007E4260" w:rsidRDefault="005706A1" w:rsidP="007D5C9B">
            <w:pPr>
              <w:ind w:left="567" w:hanging="567"/>
              <w:jc w:val="both"/>
              <w:rPr>
                <w:rFonts w:cs="Arial"/>
                <w:sz w:val="20"/>
                <w:szCs w:val="20"/>
              </w:rPr>
            </w:pPr>
            <w:r w:rsidRPr="007E4260">
              <w:rPr>
                <w:rFonts w:cs="Arial"/>
                <w:b/>
                <w:sz w:val="20"/>
                <w:szCs w:val="20"/>
              </w:rPr>
              <w:t>11.</w:t>
            </w:r>
            <w:r w:rsidRPr="007E4260">
              <w:rPr>
                <w:rFonts w:cs="Arial"/>
                <w:b/>
                <w:sz w:val="20"/>
                <w:szCs w:val="20"/>
              </w:rPr>
              <w:tab/>
            </w:r>
            <w:r w:rsidRPr="007E4260">
              <w:rPr>
                <w:rFonts w:cs="Arial"/>
                <w:b/>
                <w:bCs/>
                <w:sz w:val="20"/>
                <w:szCs w:val="20"/>
              </w:rPr>
              <w:t>HUMAN ELEMENT</w:t>
            </w:r>
            <w:r w:rsidRPr="007E4260">
              <w:rPr>
                <w:rFonts w:cs="Arial"/>
                <w:sz w:val="20"/>
                <w:szCs w:val="20"/>
              </w:rPr>
              <w:t xml:space="preserve">: </w:t>
            </w:r>
            <w:r w:rsidRPr="007E4260">
              <w:rPr>
                <w:rFonts w:cs="Arial"/>
                <w:b/>
                <w:bCs/>
                <w:sz w:val="20"/>
                <w:szCs w:val="20"/>
              </w:rPr>
              <w:t>Has the proposal been assessed against each of the factors below?</w:t>
            </w:r>
          </w:p>
        </w:tc>
      </w:tr>
      <w:tr w:rsidR="00D83022" w:rsidRPr="007E4260" w:rsidTr="007D5C9B">
        <w:trPr>
          <w:trHeight w:val="232"/>
        </w:trPr>
        <w:tc>
          <w:tcPr>
            <w:tcW w:w="7655" w:type="dxa"/>
          </w:tcPr>
          <w:p w:rsidR="00D83022" w:rsidRPr="007E4260" w:rsidRDefault="00D83022" w:rsidP="007D5C9B">
            <w:pPr>
              <w:autoSpaceDE w:val="0"/>
              <w:autoSpaceDN w:val="0"/>
              <w:adjustRightInd w:val="0"/>
              <w:ind w:left="567" w:hanging="567"/>
              <w:jc w:val="both"/>
              <w:rPr>
                <w:rFonts w:cs="Arial"/>
                <w:sz w:val="20"/>
                <w:szCs w:val="20"/>
              </w:rPr>
            </w:pPr>
            <w:r w:rsidRPr="007E4260">
              <w:rPr>
                <w:rFonts w:cs="Arial"/>
                <w:sz w:val="20"/>
                <w:szCs w:val="20"/>
              </w:rPr>
              <w:sym w:font="Wingdings" w:char="F0FE"/>
            </w:r>
            <w:r w:rsidRPr="007E4260">
              <w:rPr>
                <w:rFonts w:cs="Arial"/>
                <w:sz w:val="20"/>
                <w:szCs w:val="20"/>
              </w:rPr>
              <w:tab/>
              <w:t>CREWING. The number of qualified personnel required and available, to safely operate, maintain, support, and provide training for system.</w:t>
            </w:r>
          </w:p>
        </w:tc>
        <w:tc>
          <w:tcPr>
            <w:tcW w:w="2127" w:type="dxa"/>
          </w:tcPr>
          <w:p w:rsidR="00D83022" w:rsidRPr="007E4260" w:rsidRDefault="00D83022">
            <w:r w:rsidRPr="007E4260">
              <w:rPr>
                <w:rFonts w:cs="Arial"/>
                <w:sz w:val="20"/>
                <w:szCs w:val="20"/>
              </w:rPr>
              <w:sym w:font="Wingdings" w:char="F06F"/>
            </w:r>
            <w:r w:rsidRPr="007E4260">
              <w:rPr>
                <w:rFonts w:cs="Arial"/>
                <w:sz w:val="20"/>
                <w:szCs w:val="20"/>
              </w:rPr>
              <w:t xml:space="preserve">Yes </w:t>
            </w:r>
            <w:r w:rsidRPr="007E4260">
              <w:rPr>
                <w:rFonts w:cs="Arial"/>
                <w:sz w:val="20"/>
                <w:szCs w:val="20"/>
              </w:rPr>
              <w:sym w:font="Wingdings" w:char="F06F"/>
            </w:r>
            <w:r w:rsidRPr="007E4260">
              <w:rPr>
                <w:rFonts w:cs="Arial"/>
                <w:sz w:val="20"/>
                <w:szCs w:val="20"/>
              </w:rPr>
              <w:t xml:space="preserve">No </w:t>
            </w:r>
            <w:r w:rsidRPr="007E4260">
              <w:rPr>
                <w:rFonts w:cs="Arial"/>
                <w:sz w:val="20"/>
                <w:szCs w:val="20"/>
              </w:rPr>
              <w:sym w:font="Wingdings" w:char="F0FE"/>
            </w:r>
            <w:r w:rsidRPr="007E4260">
              <w:rPr>
                <w:rFonts w:cs="Arial"/>
                <w:sz w:val="20"/>
                <w:szCs w:val="20"/>
              </w:rPr>
              <w:t>NA</w:t>
            </w:r>
          </w:p>
        </w:tc>
      </w:tr>
      <w:tr w:rsidR="00D83022" w:rsidRPr="007E4260" w:rsidTr="007D5C9B">
        <w:trPr>
          <w:trHeight w:val="232"/>
        </w:trPr>
        <w:tc>
          <w:tcPr>
            <w:tcW w:w="7655" w:type="dxa"/>
          </w:tcPr>
          <w:p w:rsidR="00D83022" w:rsidRPr="007E4260" w:rsidRDefault="00D83022" w:rsidP="007D5C9B">
            <w:pPr>
              <w:autoSpaceDE w:val="0"/>
              <w:autoSpaceDN w:val="0"/>
              <w:adjustRightInd w:val="0"/>
              <w:ind w:left="567" w:hanging="567"/>
              <w:jc w:val="both"/>
              <w:rPr>
                <w:rFonts w:cs="Arial"/>
                <w:sz w:val="20"/>
                <w:szCs w:val="20"/>
              </w:rPr>
            </w:pPr>
            <w:r w:rsidRPr="007E4260">
              <w:rPr>
                <w:rFonts w:cs="Arial"/>
                <w:sz w:val="20"/>
                <w:szCs w:val="20"/>
              </w:rPr>
              <w:sym w:font="Wingdings" w:char="F0FE"/>
            </w:r>
            <w:r w:rsidRPr="007E4260">
              <w:rPr>
                <w:rFonts w:cs="Arial"/>
                <w:sz w:val="20"/>
                <w:szCs w:val="20"/>
              </w:rPr>
              <w:tab/>
              <w:t>PERSONNEL. The necessary knowledge, skills, abilities, and experience levels that are needed to properly perform job tasks.</w:t>
            </w:r>
          </w:p>
        </w:tc>
        <w:tc>
          <w:tcPr>
            <w:tcW w:w="2127" w:type="dxa"/>
          </w:tcPr>
          <w:p w:rsidR="00D83022" w:rsidRPr="007E4260" w:rsidRDefault="00D83022">
            <w:r w:rsidRPr="007E4260">
              <w:rPr>
                <w:rFonts w:cs="Arial"/>
                <w:sz w:val="20"/>
                <w:szCs w:val="20"/>
              </w:rPr>
              <w:sym w:font="Wingdings" w:char="F06F"/>
            </w:r>
            <w:r w:rsidRPr="007E4260">
              <w:rPr>
                <w:rFonts w:cs="Arial"/>
                <w:sz w:val="20"/>
                <w:szCs w:val="20"/>
              </w:rPr>
              <w:t xml:space="preserve">Yes </w:t>
            </w:r>
            <w:r w:rsidRPr="007E4260">
              <w:rPr>
                <w:rFonts w:cs="Arial"/>
                <w:sz w:val="20"/>
                <w:szCs w:val="20"/>
              </w:rPr>
              <w:sym w:font="Wingdings" w:char="F06F"/>
            </w:r>
            <w:r w:rsidRPr="007E4260">
              <w:rPr>
                <w:rFonts w:cs="Arial"/>
                <w:sz w:val="20"/>
                <w:szCs w:val="20"/>
              </w:rPr>
              <w:t xml:space="preserve">No </w:t>
            </w:r>
            <w:r w:rsidRPr="007E4260">
              <w:rPr>
                <w:rFonts w:cs="Arial"/>
                <w:sz w:val="20"/>
                <w:szCs w:val="20"/>
              </w:rPr>
              <w:sym w:font="Wingdings" w:char="F0FE"/>
            </w:r>
            <w:r w:rsidRPr="007E4260">
              <w:rPr>
                <w:rFonts w:cs="Arial"/>
                <w:sz w:val="20"/>
                <w:szCs w:val="20"/>
              </w:rPr>
              <w:t>NA</w:t>
            </w:r>
          </w:p>
        </w:tc>
      </w:tr>
      <w:tr w:rsidR="00D83022" w:rsidRPr="007E4260" w:rsidTr="007D5C9B">
        <w:trPr>
          <w:trHeight w:val="232"/>
        </w:trPr>
        <w:tc>
          <w:tcPr>
            <w:tcW w:w="7655" w:type="dxa"/>
          </w:tcPr>
          <w:p w:rsidR="00D83022" w:rsidRPr="007E4260" w:rsidRDefault="00D83022" w:rsidP="007D5C9B">
            <w:pPr>
              <w:autoSpaceDE w:val="0"/>
              <w:autoSpaceDN w:val="0"/>
              <w:adjustRightInd w:val="0"/>
              <w:ind w:left="567" w:hanging="567"/>
              <w:jc w:val="both"/>
              <w:rPr>
                <w:rFonts w:cs="Arial"/>
                <w:sz w:val="20"/>
                <w:szCs w:val="20"/>
              </w:rPr>
            </w:pPr>
            <w:r w:rsidRPr="007E4260">
              <w:rPr>
                <w:rFonts w:cs="Arial"/>
                <w:sz w:val="20"/>
                <w:szCs w:val="20"/>
              </w:rPr>
              <w:sym w:font="Wingdings" w:char="F0FE"/>
            </w:r>
            <w:r w:rsidRPr="007E4260">
              <w:rPr>
                <w:rFonts w:cs="Arial"/>
                <w:sz w:val="20"/>
                <w:szCs w:val="20"/>
              </w:rPr>
              <w:tab/>
              <w:t>TRAINING. The process and tools by which personnel acquire or improve the necessary knowledge, skills, and abilities to achieve desired job/task performance.</w:t>
            </w:r>
          </w:p>
        </w:tc>
        <w:tc>
          <w:tcPr>
            <w:tcW w:w="2127" w:type="dxa"/>
          </w:tcPr>
          <w:p w:rsidR="00D83022" w:rsidRPr="007E4260" w:rsidRDefault="00D83022">
            <w:r w:rsidRPr="007E4260">
              <w:rPr>
                <w:rFonts w:cs="Arial"/>
                <w:sz w:val="20"/>
                <w:szCs w:val="20"/>
              </w:rPr>
              <w:sym w:font="Wingdings" w:char="F06F"/>
            </w:r>
            <w:r w:rsidRPr="007E4260">
              <w:rPr>
                <w:rFonts w:cs="Arial"/>
                <w:sz w:val="20"/>
                <w:szCs w:val="20"/>
              </w:rPr>
              <w:t xml:space="preserve">Yes </w:t>
            </w:r>
            <w:r w:rsidRPr="007E4260">
              <w:rPr>
                <w:rFonts w:cs="Arial"/>
                <w:sz w:val="20"/>
                <w:szCs w:val="20"/>
              </w:rPr>
              <w:sym w:font="Wingdings" w:char="F06F"/>
            </w:r>
            <w:r w:rsidRPr="007E4260">
              <w:rPr>
                <w:rFonts w:cs="Arial"/>
                <w:sz w:val="20"/>
                <w:szCs w:val="20"/>
              </w:rPr>
              <w:t xml:space="preserve">No </w:t>
            </w:r>
            <w:r w:rsidRPr="007E4260">
              <w:rPr>
                <w:rFonts w:cs="Arial"/>
                <w:sz w:val="20"/>
                <w:szCs w:val="20"/>
              </w:rPr>
              <w:sym w:font="Wingdings" w:char="F0FE"/>
            </w:r>
            <w:r w:rsidRPr="007E4260">
              <w:rPr>
                <w:rFonts w:cs="Arial"/>
                <w:sz w:val="20"/>
                <w:szCs w:val="20"/>
              </w:rPr>
              <w:t>NA</w:t>
            </w:r>
          </w:p>
        </w:tc>
      </w:tr>
      <w:tr w:rsidR="00D83022" w:rsidRPr="007E4260" w:rsidTr="007D5C9B">
        <w:trPr>
          <w:trHeight w:val="232"/>
        </w:trPr>
        <w:tc>
          <w:tcPr>
            <w:tcW w:w="7655" w:type="dxa"/>
          </w:tcPr>
          <w:p w:rsidR="00D83022" w:rsidRPr="007E4260" w:rsidRDefault="00D83022" w:rsidP="007D5C9B">
            <w:pPr>
              <w:autoSpaceDE w:val="0"/>
              <w:autoSpaceDN w:val="0"/>
              <w:adjustRightInd w:val="0"/>
              <w:ind w:left="567" w:hanging="567"/>
              <w:jc w:val="both"/>
              <w:rPr>
                <w:rFonts w:cs="Arial"/>
                <w:sz w:val="20"/>
                <w:szCs w:val="20"/>
              </w:rPr>
            </w:pPr>
            <w:r w:rsidRPr="007E4260">
              <w:rPr>
                <w:rFonts w:cs="Arial"/>
                <w:sz w:val="20"/>
                <w:szCs w:val="20"/>
              </w:rPr>
              <w:sym w:font="Wingdings" w:char="F0FE"/>
            </w:r>
            <w:r w:rsidRPr="007E4260">
              <w:rPr>
                <w:rFonts w:cs="Arial"/>
                <w:sz w:val="20"/>
                <w:szCs w:val="20"/>
              </w:rPr>
              <w:tab/>
              <w:t>OCCUPATIONAL HEALTH AND SAFETY. The management systems, programmes, procedures, policies, training, documentation, equipment, etc. to properly manage risks.</w:t>
            </w:r>
          </w:p>
        </w:tc>
        <w:tc>
          <w:tcPr>
            <w:tcW w:w="2127" w:type="dxa"/>
          </w:tcPr>
          <w:p w:rsidR="00D83022" w:rsidRPr="007E4260" w:rsidRDefault="00D83022">
            <w:r w:rsidRPr="007E4260">
              <w:rPr>
                <w:rFonts w:cs="Arial"/>
                <w:sz w:val="20"/>
                <w:szCs w:val="20"/>
              </w:rPr>
              <w:sym w:font="Wingdings" w:char="F06F"/>
            </w:r>
            <w:r w:rsidRPr="007E4260">
              <w:rPr>
                <w:rFonts w:cs="Arial"/>
                <w:sz w:val="20"/>
                <w:szCs w:val="20"/>
              </w:rPr>
              <w:t xml:space="preserve">Yes </w:t>
            </w:r>
            <w:r w:rsidRPr="007E4260">
              <w:rPr>
                <w:rFonts w:cs="Arial"/>
                <w:sz w:val="20"/>
                <w:szCs w:val="20"/>
              </w:rPr>
              <w:sym w:font="Wingdings" w:char="F06F"/>
            </w:r>
            <w:r w:rsidRPr="007E4260">
              <w:rPr>
                <w:rFonts w:cs="Arial"/>
                <w:sz w:val="20"/>
                <w:szCs w:val="20"/>
              </w:rPr>
              <w:t xml:space="preserve">No </w:t>
            </w:r>
            <w:r w:rsidRPr="007E4260">
              <w:rPr>
                <w:rFonts w:cs="Arial"/>
                <w:sz w:val="20"/>
                <w:szCs w:val="20"/>
              </w:rPr>
              <w:sym w:font="Wingdings" w:char="F0FE"/>
            </w:r>
            <w:r w:rsidRPr="007E4260">
              <w:rPr>
                <w:rFonts w:cs="Arial"/>
                <w:sz w:val="20"/>
                <w:szCs w:val="20"/>
              </w:rPr>
              <w:t>NA</w:t>
            </w:r>
          </w:p>
        </w:tc>
      </w:tr>
      <w:tr w:rsidR="00D83022" w:rsidRPr="007E4260" w:rsidTr="007D5C9B">
        <w:trPr>
          <w:trHeight w:val="232"/>
        </w:trPr>
        <w:tc>
          <w:tcPr>
            <w:tcW w:w="7655" w:type="dxa"/>
          </w:tcPr>
          <w:p w:rsidR="00D83022" w:rsidRPr="007E4260" w:rsidRDefault="00D83022" w:rsidP="007D5C9B">
            <w:pPr>
              <w:autoSpaceDE w:val="0"/>
              <w:autoSpaceDN w:val="0"/>
              <w:adjustRightInd w:val="0"/>
              <w:ind w:left="567" w:hanging="567"/>
              <w:jc w:val="both"/>
              <w:rPr>
                <w:rFonts w:cs="Arial"/>
                <w:sz w:val="20"/>
                <w:szCs w:val="20"/>
              </w:rPr>
            </w:pPr>
            <w:r w:rsidRPr="007E4260">
              <w:rPr>
                <w:rFonts w:cs="Arial"/>
                <w:sz w:val="20"/>
                <w:szCs w:val="20"/>
              </w:rPr>
              <w:sym w:font="Wingdings" w:char="F0FE"/>
            </w:r>
            <w:r w:rsidRPr="007E4260">
              <w:rPr>
                <w:rFonts w:cs="Arial"/>
                <w:sz w:val="20"/>
                <w:szCs w:val="20"/>
              </w:rPr>
              <w:tab/>
              <w:t xml:space="preserve">WORKING ENVIRONMENT. Conditions </w:t>
            </w:r>
            <w:proofErr w:type="gramStart"/>
            <w:r w:rsidRPr="007E4260">
              <w:rPr>
                <w:rFonts w:cs="Arial"/>
                <w:sz w:val="20"/>
                <w:szCs w:val="20"/>
              </w:rPr>
              <w:t>that are</w:t>
            </w:r>
            <w:proofErr w:type="gramEnd"/>
            <w:r w:rsidRPr="007E4260">
              <w:rPr>
                <w:rFonts w:cs="Arial"/>
                <w:sz w:val="20"/>
                <w:szCs w:val="20"/>
              </w:rPr>
              <w:t xml:space="preserve"> necessary to sustain the safety, health, and comfort of those on working on board, such as noise, vibration, lighting, climate, and other factors that affect crew endurance, fatigue, alertness and morale.</w:t>
            </w:r>
          </w:p>
        </w:tc>
        <w:tc>
          <w:tcPr>
            <w:tcW w:w="2127" w:type="dxa"/>
          </w:tcPr>
          <w:p w:rsidR="00D83022" w:rsidRPr="007E4260" w:rsidRDefault="00D83022">
            <w:r w:rsidRPr="007E4260">
              <w:rPr>
                <w:rFonts w:cs="Arial"/>
                <w:sz w:val="20"/>
                <w:szCs w:val="20"/>
              </w:rPr>
              <w:sym w:font="Wingdings" w:char="F06F"/>
            </w:r>
            <w:r w:rsidRPr="007E4260">
              <w:rPr>
                <w:rFonts w:cs="Arial"/>
                <w:sz w:val="20"/>
                <w:szCs w:val="20"/>
              </w:rPr>
              <w:t xml:space="preserve">Yes </w:t>
            </w:r>
            <w:r w:rsidRPr="007E4260">
              <w:rPr>
                <w:rFonts w:cs="Arial"/>
                <w:sz w:val="20"/>
                <w:szCs w:val="20"/>
              </w:rPr>
              <w:sym w:font="Wingdings" w:char="F06F"/>
            </w:r>
            <w:r w:rsidRPr="007E4260">
              <w:rPr>
                <w:rFonts w:cs="Arial"/>
                <w:sz w:val="20"/>
                <w:szCs w:val="20"/>
              </w:rPr>
              <w:t xml:space="preserve">No </w:t>
            </w:r>
            <w:r w:rsidRPr="007E4260">
              <w:rPr>
                <w:rFonts w:cs="Arial"/>
                <w:sz w:val="20"/>
                <w:szCs w:val="20"/>
              </w:rPr>
              <w:sym w:font="Wingdings" w:char="F0FE"/>
            </w:r>
            <w:r w:rsidRPr="007E4260">
              <w:rPr>
                <w:rFonts w:cs="Arial"/>
                <w:sz w:val="20"/>
                <w:szCs w:val="20"/>
              </w:rPr>
              <w:t>NA</w:t>
            </w:r>
          </w:p>
        </w:tc>
      </w:tr>
      <w:tr w:rsidR="00D83022" w:rsidRPr="007E4260" w:rsidTr="007D5C9B">
        <w:trPr>
          <w:trHeight w:val="232"/>
        </w:trPr>
        <w:tc>
          <w:tcPr>
            <w:tcW w:w="7655" w:type="dxa"/>
          </w:tcPr>
          <w:p w:rsidR="00D83022" w:rsidRPr="007E4260" w:rsidRDefault="00D83022" w:rsidP="007D5C9B">
            <w:pPr>
              <w:autoSpaceDE w:val="0"/>
              <w:autoSpaceDN w:val="0"/>
              <w:adjustRightInd w:val="0"/>
              <w:ind w:left="567" w:hanging="567"/>
              <w:jc w:val="both"/>
              <w:rPr>
                <w:rFonts w:cs="Arial"/>
                <w:sz w:val="20"/>
                <w:szCs w:val="20"/>
              </w:rPr>
            </w:pPr>
            <w:r w:rsidRPr="007E4260">
              <w:rPr>
                <w:rFonts w:cs="Arial"/>
                <w:sz w:val="20"/>
                <w:szCs w:val="20"/>
              </w:rPr>
              <w:lastRenderedPageBreak/>
              <w:sym w:font="Wingdings" w:char="F0FE"/>
            </w:r>
            <w:r w:rsidRPr="007E4260">
              <w:rPr>
                <w:rFonts w:cs="Arial"/>
                <w:sz w:val="20"/>
                <w:szCs w:val="20"/>
              </w:rPr>
              <w:tab/>
              <w:t>HUMAN SURVIVABILITY. System features that reduce the risk of illness, injury, or death in a catastrophic event such as fire, explosion, spill, collision, flooding, or intentional attack. The assessment should consider desired human performance in emergency situations for detection, response, evacuation, survival and rescue and the interface with emergency procedures, systems, facilities and equipment.</w:t>
            </w:r>
          </w:p>
        </w:tc>
        <w:tc>
          <w:tcPr>
            <w:tcW w:w="2127" w:type="dxa"/>
          </w:tcPr>
          <w:p w:rsidR="00D83022" w:rsidRPr="007E4260" w:rsidRDefault="00D83022">
            <w:r w:rsidRPr="007E4260">
              <w:rPr>
                <w:rFonts w:cs="Arial"/>
                <w:sz w:val="20"/>
                <w:szCs w:val="20"/>
              </w:rPr>
              <w:sym w:font="Wingdings" w:char="F06F"/>
            </w:r>
            <w:r w:rsidRPr="007E4260">
              <w:rPr>
                <w:rFonts w:cs="Arial"/>
                <w:sz w:val="20"/>
                <w:szCs w:val="20"/>
              </w:rPr>
              <w:t xml:space="preserve">Yes </w:t>
            </w:r>
            <w:r w:rsidRPr="007E4260">
              <w:rPr>
                <w:rFonts w:cs="Arial"/>
                <w:sz w:val="20"/>
                <w:szCs w:val="20"/>
              </w:rPr>
              <w:sym w:font="Wingdings" w:char="F06F"/>
            </w:r>
            <w:r w:rsidRPr="007E4260">
              <w:rPr>
                <w:rFonts w:cs="Arial"/>
                <w:sz w:val="20"/>
                <w:szCs w:val="20"/>
              </w:rPr>
              <w:t xml:space="preserve">No </w:t>
            </w:r>
            <w:r w:rsidRPr="007E4260">
              <w:rPr>
                <w:rFonts w:cs="Arial"/>
                <w:sz w:val="20"/>
                <w:szCs w:val="20"/>
              </w:rPr>
              <w:sym w:font="Wingdings" w:char="F0FE"/>
            </w:r>
            <w:r w:rsidRPr="007E4260">
              <w:rPr>
                <w:rFonts w:cs="Arial"/>
                <w:sz w:val="20"/>
                <w:szCs w:val="20"/>
              </w:rPr>
              <w:t>NA</w:t>
            </w:r>
          </w:p>
        </w:tc>
      </w:tr>
      <w:tr w:rsidR="00D83022" w:rsidRPr="007E4260" w:rsidTr="007D5C9B">
        <w:trPr>
          <w:trHeight w:val="232"/>
        </w:trPr>
        <w:tc>
          <w:tcPr>
            <w:tcW w:w="7655" w:type="dxa"/>
          </w:tcPr>
          <w:p w:rsidR="00D83022" w:rsidRPr="007E4260" w:rsidRDefault="00D83022" w:rsidP="007D5C9B">
            <w:pPr>
              <w:autoSpaceDE w:val="0"/>
              <w:autoSpaceDN w:val="0"/>
              <w:adjustRightInd w:val="0"/>
              <w:ind w:left="567" w:hanging="567"/>
              <w:jc w:val="both"/>
              <w:rPr>
                <w:rFonts w:cs="Arial"/>
                <w:sz w:val="20"/>
                <w:szCs w:val="20"/>
              </w:rPr>
            </w:pPr>
            <w:r w:rsidRPr="007E4260">
              <w:rPr>
                <w:rFonts w:cs="Arial"/>
                <w:sz w:val="20"/>
                <w:szCs w:val="20"/>
              </w:rPr>
              <w:sym w:font="Wingdings" w:char="F0FE"/>
            </w:r>
            <w:r w:rsidRPr="007E4260">
              <w:rPr>
                <w:rFonts w:cs="Arial"/>
                <w:sz w:val="20"/>
                <w:szCs w:val="20"/>
              </w:rPr>
              <w:tab/>
              <w:t>HUMAN FACTORS ENGINEERING. Human-system interface to be consistent with the physical, cognitive, and sensory abilities of the user population.</w:t>
            </w:r>
          </w:p>
        </w:tc>
        <w:tc>
          <w:tcPr>
            <w:tcW w:w="2127" w:type="dxa"/>
          </w:tcPr>
          <w:p w:rsidR="00D83022" w:rsidRPr="007E4260" w:rsidRDefault="00D83022">
            <w:r w:rsidRPr="007E4260">
              <w:rPr>
                <w:rFonts w:cs="Arial"/>
                <w:sz w:val="20"/>
                <w:szCs w:val="20"/>
              </w:rPr>
              <w:sym w:font="Wingdings" w:char="F06F"/>
            </w:r>
            <w:r w:rsidRPr="007E4260">
              <w:rPr>
                <w:rFonts w:cs="Arial"/>
                <w:sz w:val="20"/>
                <w:szCs w:val="20"/>
              </w:rPr>
              <w:t xml:space="preserve">Yes </w:t>
            </w:r>
            <w:r w:rsidRPr="007E4260">
              <w:rPr>
                <w:rFonts w:cs="Arial"/>
                <w:sz w:val="20"/>
                <w:szCs w:val="20"/>
              </w:rPr>
              <w:sym w:font="Wingdings" w:char="F06F"/>
            </w:r>
            <w:r w:rsidRPr="007E4260">
              <w:rPr>
                <w:rFonts w:cs="Arial"/>
                <w:sz w:val="20"/>
                <w:szCs w:val="20"/>
              </w:rPr>
              <w:t xml:space="preserve">No </w:t>
            </w:r>
            <w:r w:rsidRPr="007E4260">
              <w:rPr>
                <w:rFonts w:cs="Arial"/>
                <w:sz w:val="20"/>
                <w:szCs w:val="20"/>
              </w:rPr>
              <w:sym w:font="Wingdings" w:char="F0FE"/>
            </w:r>
            <w:r w:rsidRPr="007E4260">
              <w:rPr>
                <w:rFonts w:cs="Arial"/>
                <w:sz w:val="20"/>
                <w:szCs w:val="20"/>
              </w:rPr>
              <w:t>NA</w:t>
            </w:r>
          </w:p>
        </w:tc>
      </w:tr>
      <w:tr w:rsidR="005706A1" w:rsidRPr="007E4260" w:rsidTr="007D5C9B">
        <w:trPr>
          <w:trHeight w:val="232"/>
        </w:trPr>
        <w:tc>
          <w:tcPr>
            <w:tcW w:w="9782" w:type="dxa"/>
            <w:gridSpan w:val="2"/>
          </w:tcPr>
          <w:p w:rsidR="00845424" w:rsidRPr="007E4260" w:rsidRDefault="005706A1" w:rsidP="001073FA">
            <w:pPr>
              <w:spacing w:line="224" w:lineRule="exact"/>
              <w:ind w:right="52"/>
              <w:jc w:val="both"/>
              <w:rPr>
                <w:rFonts w:eastAsia="Arial" w:cs="Arial"/>
                <w:sz w:val="20"/>
                <w:szCs w:val="20"/>
              </w:rPr>
            </w:pPr>
            <w:r w:rsidRPr="007E4260">
              <w:rPr>
                <w:rFonts w:cs="Arial"/>
                <w:b/>
                <w:bCs/>
                <w:sz w:val="20"/>
                <w:szCs w:val="20"/>
              </w:rPr>
              <w:t xml:space="preserve">Comments:  </w:t>
            </w:r>
            <w:r w:rsidRPr="007E4260">
              <w:rPr>
                <w:rFonts w:cs="Arial"/>
                <w:b/>
                <w:bCs/>
                <w:sz w:val="20"/>
                <w:szCs w:val="20"/>
              </w:rPr>
              <w:tab/>
            </w:r>
            <w:r w:rsidR="00845424" w:rsidRPr="007E4260">
              <w:rPr>
                <w:rFonts w:eastAsia="Arial" w:cs="Arial"/>
                <w:sz w:val="20"/>
                <w:szCs w:val="20"/>
              </w:rPr>
              <w:t>The</w:t>
            </w:r>
            <w:r w:rsidR="00845424" w:rsidRPr="007E4260">
              <w:rPr>
                <w:rFonts w:eastAsia="Arial" w:cs="Arial"/>
                <w:spacing w:val="17"/>
                <w:sz w:val="20"/>
                <w:szCs w:val="20"/>
              </w:rPr>
              <w:t xml:space="preserve"> </w:t>
            </w:r>
            <w:r w:rsidR="00845424" w:rsidRPr="007E4260">
              <w:rPr>
                <w:rFonts w:eastAsia="Arial" w:cs="Arial"/>
                <w:sz w:val="20"/>
                <w:szCs w:val="20"/>
              </w:rPr>
              <w:t>H</w:t>
            </w:r>
            <w:r w:rsidR="00845424" w:rsidRPr="007E4260">
              <w:rPr>
                <w:rFonts w:eastAsia="Arial" w:cs="Arial"/>
                <w:spacing w:val="-3"/>
                <w:sz w:val="20"/>
                <w:szCs w:val="20"/>
              </w:rPr>
              <w:t>u</w:t>
            </w:r>
            <w:r w:rsidR="00845424" w:rsidRPr="007E4260">
              <w:rPr>
                <w:rFonts w:eastAsia="Arial" w:cs="Arial"/>
                <w:spacing w:val="2"/>
                <w:sz w:val="20"/>
                <w:szCs w:val="20"/>
              </w:rPr>
              <w:t>m</w:t>
            </w:r>
            <w:r w:rsidR="00845424" w:rsidRPr="007E4260">
              <w:rPr>
                <w:rFonts w:eastAsia="Arial" w:cs="Arial"/>
                <w:sz w:val="20"/>
                <w:szCs w:val="20"/>
              </w:rPr>
              <w:t>an</w:t>
            </w:r>
            <w:r w:rsidR="00845424" w:rsidRPr="007E4260">
              <w:rPr>
                <w:rFonts w:eastAsia="Arial" w:cs="Arial"/>
                <w:spacing w:val="12"/>
                <w:sz w:val="20"/>
                <w:szCs w:val="20"/>
              </w:rPr>
              <w:t xml:space="preserve"> </w:t>
            </w:r>
            <w:r w:rsidR="00845424" w:rsidRPr="007E4260">
              <w:rPr>
                <w:rFonts w:eastAsia="Arial" w:cs="Arial"/>
                <w:spacing w:val="-1"/>
                <w:sz w:val="20"/>
                <w:szCs w:val="20"/>
              </w:rPr>
              <w:t>El</w:t>
            </w:r>
            <w:r w:rsidR="00845424" w:rsidRPr="007E4260">
              <w:rPr>
                <w:rFonts w:eastAsia="Arial" w:cs="Arial"/>
                <w:spacing w:val="-3"/>
                <w:sz w:val="20"/>
                <w:szCs w:val="20"/>
              </w:rPr>
              <w:t>e</w:t>
            </w:r>
            <w:r w:rsidR="00845424" w:rsidRPr="007E4260">
              <w:rPr>
                <w:rFonts w:eastAsia="Arial" w:cs="Arial"/>
                <w:spacing w:val="4"/>
                <w:sz w:val="20"/>
                <w:szCs w:val="20"/>
              </w:rPr>
              <w:t>m</w:t>
            </w:r>
            <w:r w:rsidR="00845424" w:rsidRPr="007E4260">
              <w:rPr>
                <w:rFonts w:eastAsia="Arial" w:cs="Arial"/>
                <w:sz w:val="20"/>
                <w:szCs w:val="20"/>
              </w:rPr>
              <w:t>e</w:t>
            </w:r>
            <w:r w:rsidR="00845424" w:rsidRPr="007E4260">
              <w:rPr>
                <w:rFonts w:eastAsia="Arial" w:cs="Arial"/>
                <w:spacing w:val="-1"/>
                <w:sz w:val="20"/>
                <w:szCs w:val="20"/>
              </w:rPr>
              <w:t>n</w:t>
            </w:r>
            <w:r w:rsidR="00845424" w:rsidRPr="007E4260">
              <w:rPr>
                <w:rFonts w:eastAsia="Arial" w:cs="Arial"/>
                <w:sz w:val="20"/>
                <w:szCs w:val="20"/>
              </w:rPr>
              <w:t>t</w:t>
            </w:r>
            <w:r w:rsidR="00845424" w:rsidRPr="007E4260">
              <w:rPr>
                <w:rFonts w:eastAsia="Arial" w:cs="Arial"/>
                <w:spacing w:val="12"/>
                <w:sz w:val="20"/>
                <w:szCs w:val="20"/>
              </w:rPr>
              <w:t xml:space="preserve"> </w:t>
            </w:r>
            <w:r w:rsidR="00845424" w:rsidRPr="007E4260">
              <w:rPr>
                <w:rFonts w:eastAsia="Arial" w:cs="Arial"/>
                <w:spacing w:val="1"/>
                <w:sz w:val="20"/>
                <w:szCs w:val="20"/>
              </w:rPr>
              <w:t>(</w:t>
            </w:r>
            <w:r w:rsidR="00845424" w:rsidRPr="007E4260">
              <w:rPr>
                <w:rFonts w:eastAsia="Arial" w:cs="Arial"/>
                <w:sz w:val="20"/>
                <w:szCs w:val="20"/>
              </w:rPr>
              <w:t>H</w:t>
            </w:r>
            <w:r w:rsidR="00845424" w:rsidRPr="007E4260">
              <w:rPr>
                <w:rFonts w:eastAsia="Arial" w:cs="Arial"/>
                <w:spacing w:val="-3"/>
                <w:sz w:val="20"/>
                <w:szCs w:val="20"/>
              </w:rPr>
              <w:t>u</w:t>
            </w:r>
            <w:r w:rsidR="00845424" w:rsidRPr="007E4260">
              <w:rPr>
                <w:rFonts w:eastAsia="Arial" w:cs="Arial"/>
                <w:spacing w:val="2"/>
                <w:sz w:val="20"/>
                <w:szCs w:val="20"/>
              </w:rPr>
              <w:t>m</w:t>
            </w:r>
            <w:r w:rsidR="00845424" w:rsidRPr="007E4260">
              <w:rPr>
                <w:rFonts w:eastAsia="Arial" w:cs="Arial"/>
                <w:sz w:val="20"/>
                <w:szCs w:val="20"/>
              </w:rPr>
              <w:t>an</w:t>
            </w:r>
            <w:r w:rsidR="00845424" w:rsidRPr="007E4260">
              <w:rPr>
                <w:rFonts w:eastAsia="Arial" w:cs="Arial"/>
                <w:spacing w:val="11"/>
                <w:sz w:val="20"/>
                <w:szCs w:val="20"/>
              </w:rPr>
              <w:t xml:space="preserve"> </w:t>
            </w:r>
            <w:r w:rsidR="00845424" w:rsidRPr="007E4260">
              <w:rPr>
                <w:rFonts w:eastAsia="Arial" w:cs="Arial"/>
                <w:sz w:val="20"/>
                <w:szCs w:val="20"/>
              </w:rPr>
              <w:t>Fa</w:t>
            </w:r>
            <w:r w:rsidR="00845424" w:rsidRPr="007E4260">
              <w:rPr>
                <w:rFonts w:eastAsia="Arial" w:cs="Arial"/>
                <w:spacing w:val="-2"/>
                <w:sz w:val="20"/>
                <w:szCs w:val="20"/>
              </w:rPr>
              <w:t>c</w:t>
            </w:r>
            <w:r w:rsidR="00845424" w:rsidRPr="007E4260">
              <w:rPr>
                <w:rFonts w:eastAsia="Arial" w:cs="Arial"/>
                <w:sz w:val="20"/>
                <w:szCs w:val="20"/>
              </w:rPr>
              <w:t>to</w:t>
            </w:r>
            <w:r w:rsidR="00845424" w:rsidRPr="007E4260">
              <w:rPr>
                <w:rFonts w:eastAsia="Arial" w:cs="Arial"/>
                <w:spacing w:val="-2"/>
                <w:sz w:val="20"/>
                <w:szCs w:val="20"/>
              </w:rPr>
              <w:t>r</w:t>
            </w:r>
            <w:r w:rsidR="00845424" w:rsidRPr="007E4260">
              <w:rPr>
                <w:rFonts w:eastAsia="Arial" w:cs="Arial"/>
                <w:spacing w:val="-1"/>
                <w:sz w:val="20"/>
                <w:szCs w:val="20"/>
              </w:rPr>
              <w:t>s</w:t>
            </w:r>
            <w:r w:rsidR="00845424" w:rsidRPr="007E4260">
              <w:rPr>
                <w:rFonts w:eastAsia="Arial" w:cs="Arial"/>
                <w:sz w:val="20"/>
                <w:szCs w:val="20"/>
              </w:rPr>
              <w:t>)</w:t>
            </w:r>
            <w:r w:rsidR="00845424" w:rsidRPr="007E4260">
              <w:rPr>
                <w:rFonts w:eastAsia="Arial" w:cs="Arial"/>
                <w:spacing w:val="12"/>
                <w:sz w:val="20"/>
                <w:szCs w:val="20"/>
              </w:rPr>
              <w:t xml:space="preserve"> </w:t>
            </w:r>
            <w:r w:rsidR="00845424" w:rsidRPr="007E4260">
              <w:rPr>
                <w:rFonts w:eastAsia="Arial" w:cs="Arial"/>
                <w:sz w:val="20"/>
                <w:szCs w:val="20"/>
              </w:rPr>
              <w:t>h</w:t>
            </w:r>
            <w:r w:rsidR="00845424" w:rsidRPr="007E4260">
              <w:rPr>
                <w:rFonts w:eastAsia="Arial" w:cs="Arial"/>
                <w:spacing w:val="-1"/>
                <w:sz w:val="20"/>
                <w:szCs w:val="20"/>
              </w:rPr>
              <w:t>a</w:t>
            </w:r>
            <w:r w:rsidR="00845424" w:rsidRPr="007E4260">
              <w:rPr>
                <w:rFonts w:eastAsia="Arial" w:cs="Arial"/>
                <w:sz w:val="20"/>
                <w:szCs w:val="20"/>
              </w:rPr>
              <w:t>s</w:t>
            </w:r>
            <w:r w:rsidR="00845424" w:rsidRPr="007E4260">
              <w:rPr>
                <w:rFonts w:eastAsia="Arial" w:cs="Arial"/>
                <w:spacing w:val="19"/>
                <w:sz w:val="20"/>
                <w:szCs w:val="20"/>
              </w:rPr>
              <w:t xml:space="preserve"> </w:t>
            </w:r>
            <w:r w:rsidR="00845424" w:rsidRPr="007E4260">
              <w:rPr>
                <w:rFonts w:eastAsia="Arial" w:cs="Arial"/>
                <w:sz w:val="20"/>
                <w:szCs w:val="20"/>
              </w:rPr>
              <w:t>b</w:t>
            </w:r>
            <w:r w:rsidR="00845424" w:rsidRPr="007E4260">
              <w:rPr>
                <w:rFonts w:eastAsia="Arial" w:cs="Arial"/>
                <w:spacing w:val="-1"/>
                <w:sz w:val="20"/>
                <w:szCs w:val="20"/>
              </w:rPr>
              <w:t>e</w:t>
            </w:r>
            <w:r w:rsidR="00845424" w:rsidRPr="007E4260">
              <w:rPr>
                <w:rFonts w:eastAsia="Arial" w:cs="Arial"/>
                <w:sz w:val="20"/>
                <w:szCs w:val="20"/>
              </w:rPr>
              <w:t>en</w:t>
            </w:r>
            <w:r w:rsidR="00845424" w:rsidRPr="007E4260">
              <w:rPr>
                <w:rFonts w:eastAsia="Arial" w:cs="Arial"/>
                <w:spacing w:val="16"/>
                <w:sz w:val="20"/>
                <w:szCs w:val="20"/>
              </w:rPr>
              <w:t xml:space="preserve"> </w:t>
            </w:r>
            <w:r w:rsidR="00845424" w:rsidRPr="007E4260">
              <w:rPr>
                <w:rFonts w:eastAsia="Arial" w:cs="Arial"/>
                <w:sz w:val="20"/>
                <w:szCs w:val="20"/>
              </w:rPr>
              <w:t>a</w:t>
            </w:r>
            <w:r w:rsidR="00845424" w:rsidRPr="007E4260">
              <w:rPr>
                <w:rFonts w:eastAsia="Arial" w:cs="Arial"/>
                <w:spacing w:val="-1"/>
                <w:sz w:val="20"/>
                <w:szCs w:val="20"/>
              </w:rPr>
              <w:t>d</w:t>
            </w:r>
            <w:r w:rsidR="00845424" w:rsidRPr="007E4260">
              <w:rPr>
                <w:rFonts w:eastAsia="Arial" w:cs="Arial"/>
                <w:spacing w:val="-3"/>
                <w:sz w:val="20"/>
                <w:szCs w:val="20"/>
              </w:rPr>
              <w:t>d</w:t>
            </w:r>
            <w:r w:rsidR="00845424" w:rsidRPr="007E4260">
              <w:rPr>
                <w:rFonts w:eastAsia="Arial" w:cs="Arial"/>
                <w:spacing w:val="1"/>
                <w:sz w:val="20"/>
                <w:szCs w:val="20"/>
              </w:rPr>
              <w:t>r</w:t>
            </w:r>
            <w:r w:rsidR="00845424" w:rsidRPr="007E4260">
              <w:rPr>
                <w:rFonts w:eastAsia="Arial" w:cs="Arial"/>
                <w:spacing w:val="-3"/>
                <w:sz w:val="20"/>
                <w:szCs w:val="20"/>
              </w:rPr>
              <w:t>e</w:t>
            </w:r>
            <w:r w:rsidR="00845424" w:rsidRPr="007E4260">
              <w:rPr>
                <w:rFonts w:eastAsia="Arial" w:cs="Arial"/>
                <w:spacing w:val="1"/>
                <w:sz w:val="20"/>
                <w:szCs w:val="20"/>
              </w:rPr>
              <w:t>ss</w:t>
            </w:r>
            <w:r w:rsidR="00845424" w:rsidRPr="007E4260">
              <w:rPr>
                <w:rFonts w:eastAsia="Arial" w:cs="Arial"/>
                <w:spacing w:val="-3"/>
                <w:sz w:val="20"/>
                <w:szCs w:val="20"/>
              </w:rPr>
              <w:t>e</w:t>
            </w:r>
            <w:r w:rsidR="00845424" w:rsidRPr="007E4260">
              <w:rPr>
                <w:rFonts w:eastAsia="Arial" w:cs="Arial"/>
                <w:sz w:val="20"/>
                <w:szCs w:val="20"/>
              </w:rPr>
              <w:t>d</w:t>
            </w:r>
            <w:r w:rsidR="00845424" w:rsidRPr="007E4260">
              <w:rPr>
                <w:rFonts w:eastAsia="Arial" w:cs="Arial"/>
                <w:spacing w:val="12"/>
                <w:sz w:val="20"/>
                <w:szCs w:val="20"/>
              </w:rPr>
              <w:t xml:space="preserve"> </w:t>
            </w:r>
            <w:r w:rsidR="00845424" w:rsidRPr="007E4260">
              <w:rPr>
                <w:rFonts w:eastAsia="Arial" w:cs="Arial"/>
                <w:sz w:val="20"/>
                <w:szCs w:val="20"/>
              </w:rPr>
              <w:t>d</w:t>
            </w:r>
            <w:r w:rsidR="00845424" w:rsidRPr="007E4260">
              <w:rPr>
                <w:rFonts w:eastAsia="Arial" w:cs="Arial"/>
                <w:spacing w:val="-1"/>
                <w:sz w:val="20"/>
                <w:szCs w:val="20"/>
              </w:rPr>
              <w:t>u</w:t>
            </w:r>
            <w:r w:rsidR="00845424" w:rsidRPr="007E4260">
              <w:rPr>
                <w:rFonts w:eastAsia="Arial" w:cs="Arial"/>
                <w:spacing w:val="1"/>
                <w:sz w:val="20"/>
                <w:szCs w:val="20"/>
              </w:rPr>
              <w:t>r</w:t>
            </w:r>
            <w:r w:rsidR="00845424" w:rsidRPr="007E4260">
              <w:rPr>
                <w:rFonts w:eastAsia="Arial" w:cs="Arial"/>
                <w:spacing w:val="-1"/>
                <w:sz w:val="20"/>
                <w:szCs w:val="20"/>
              </w:rPr>
              <w:t>i</w:t>
            </w:r>
            <w:r w:rsidR="00845424" w:rsidRPr="007E4260">
              <w:rPr>
                <w:rFonts w:eastAsia="Arial" w:cs="Arial"/>
                <w:spacing w:val="-3"/>
                <w:sz w:val="20"/>
                <w:szCs w:val="20"/>
              </w:rPr>
              <w:t>n</w:t>
            </w:r>
            <w:r w:rsidR="00845424" w:rsidRPr="007E4260">
              <w:rPr>
                <w:rFonts w:eastAsia="Arial" w:cs="Arial"/>
                <w:sz w:val="20"/>
                <w:szCs w:val="20"/>
              </w:rPr>
              <w:t>g</w:t>
            </w:r>
            <w:r w:rsidR="00845424" w:rsidRPr="007E4260">
              <w:rPr>
                <w:rFonts w:eastAsia="Arial" w:cs="Arial"/>
                <w:spacing w:val="15"/>
                <w:sz w:val="20"/>
                <w:szCs w:val="20"/>
              </w:rPr>
              <w:t xml:space="preserve"> </w:t>
            </w:r>
            <w:r w:rsidR="00845424" w:rsidRPr="007E4260">
              <w:rPr>
                <w:rFonts w:eastAsia="Arial" w:cs="Arial"/>
                <w:sz w:val="20"/>
                <w:szCs w:val="20"/>
              </w:rPr>
              <w:t>pre</w:t>
            </w:r>
            <w:r w:rsidR="00845424" w:rsidRPr="007E4260">
              <w:rPr>
                <w:rFonts w:eastAsia="Arial" w:cs="Arial"/>
                <w:spacing w:val="-1"/>
                <w:sz w:val="20"/>
                <w:szCs w:val="20"/>
              </w:rPr>
              <w:t>vi</w:t>
            </w:r>
            <w:r w:rsidR="00845424" w:rsidRPr="007E4260">
              <w:rPr>
                <w:rFonts w:eastAsia="Arial" w:cs="Arial"/>
                <w:sz w:val="20"/>
                <w:szCs w:val="20"/>
              </w:rPr>
              <w:t>o</w:t>
            </w:r>
            <w:r w:rsidR="00845424" w:rsidRPr="007E4260">
              <w:rPr>
                <w:rFonts w:eastAsia="Arial" w:cs="Arial"/>
                <w:spacing w:val="-1"/>
                <w:sz w:val="20"/>
                <w:szCs w:val="20"/>
              </w:rPr>
              <w:t>u</w:t>
            </w:r>
            <w:r w:rsidR="00845424" w:rsidRPr="007E4260">
              <w:rPr>
                <w:rFonts w:eastAsia="Arial" w:cs="Arial"/>
                <w:sz w:val="20"/>
                <w:szCs w:val="20"/>
              </w:rPr>
              <w:t>s</w:t>
            </w:r>
            <w:r w:rsidR="00845424" w:rsidRPr="007E4260">
              <w:rPr>
                <w:rFonts w:eastAsia="Arial" w:cs="Arial"/>
                <w:spacing w:val="14"/>
                <w:sz w:val="20"/>
                <w:szCs w:val="20"/>
              </w:rPr>
              <w:t xml:space="preserve"> </w:t>
            </w:r>
            <w:r w:rsidR="00845424" w:rsidRPr="007E4260">
              <w:rPr>
                <w:rFonts w:eastAsia="Arial" w:cs="Arial"/>
                <w:spacing w:val="5"/>
                <w:sz w:val="20"/>
                <w:szCs w:val="20"/>
              </w:rPr>
              <w:t>e</w:t>
            </w:r>
            <w:r w:rsidR="00845424" w:rsidRPr="007E4260">
              <w:rPr>
                <w:rFonts w:eastAsia="Arial" w:cs="Arial"/>
                <w:spacing w:val="1"/>
                <w:sz w:val="20"/>
                <w:szCs w:val="20"/>
              </w:rPr>
              <w:t>-</w:t>
            </w:r>
            <w:r w:rsidR="00845424" w:rsidRPr="007E4260">
              <w:rPr>
                <w:rFonts w:eastAsia="Arial" w:cs="Arial"/>
                <w:sz w:val="20"/>
                <w:szCs w:val="20"/>
              </w:rPr>
              <w:t>n</w:t>
            </w:r>
            <w:r w:rsidR="00845424" w:rsidRPr="007E4260">
              <w:rPr>
                <w:rFonts w:eastAsia="Arial" w:cs="Arial"/>
                <w:spacing w:val="-1"/>
                <w:sz w:val="20"/>
                <w:szCs w:val="20"/>
              </w:rPr>
              <w:t>avi</w:t>
            </w:r>
            <w:r w:rsidR="00845424" w:rsidRPr="007E4260">
              <w:rPr>
                <w:rFonts w:eastAsia="Arial" w:cs="Arial"/>
                <w:sz w:val="20"/>
                <w:szCs w:val="20"/>
              </w:rPr>
              <w:t>g</w:t>
            </w:r>
            <w:r w:rsidR="00845424" w:rsidRPr="007E4260">
              <w:rPr>
                <w:rFonts w:eastAsia="Arial" w:cs="Arial"/>
                <w:spacing w:val="-1"/>
                <w:sz w:val="20"/>
                <w:szCs w:val="20"/>
              </w:rPr>
              <w:t>a</w:t>
            </w:r>
            <w:r w:rsidR="00845424" w:rsidRPr="007E4260">
              <w:rPr>
                <w:rFonts w:eastAsia="Arial" w:cs="Arial"/>
                <w:sz w:val="20"/>
                <w:szCs w:val="20"/>
              </w:rPr>
              <w:t>t</w:t>
            </w:r>
            <w:r w:rsidR="00845424" w:rsidRPr="007E4260">
              <w:rPr>
                <w:rFonts w:eastAsia="Arial" w:cs="Arial"/>
                <w:spacing w:val="-1"/>
                <w:sz w:val="20"/>
                <w:szCs w:val="20"/>
              </w:rPr>
              <w:t>i</w:t>
            </w:r>
            <w:r w:rsidR="00845424" w:rsidRPr="007E4260">
              <w:rPr>
                <w:rFonts w:eastAsia="Arial" w:cs="Arial"/>
                <w:sz w:val="20"/>
                <w:szCs w:val="20"/>
              </w:rPr>
              <w:t>on d</w:t>
            </w:r>
            <w:r w:rsidR="00845424" w:rsidRPr="007E4260">
              <w:rPr>
                <w:rFonts w:eastAsia="Arial" w:cs="Arial"/>
                <w:spacing w:val="-1"/>
                <w:sz w:val="20"/>
                <w:szCs w:val="20"/>
              </w:rPr>
              <w:t>ev</w:t>
            </w:r>
            <w:r w:rsidR="00845424" w:rsidRPr="007E4260">
              <w:rPr>
                <w:rFonts w:eastAsia="Arial" w:cs="Arial"/>
                <w:sz w:val="20"/>
                <w:szCs w:val="20"/>
              </w:rPr>
              <w:t>e</w:t>
            </w:r>
            <w:r w:rsidR="00845424" w:rsidRPr="007E4260">
              <w:rPr>
                <w:rFonts w:eastAsia="Arial" w:cs="Arial"/>
                <w:spacing w:val="-1"/>
                <w:sz w:val="20"/>
                <w:szCs w:val="20"/>
              </w:rPr>
              <w:t>l</w:t>
            </w:r>
            <w:r w:rsidR="00845424" w:rsidRPr="007E4260">
              <w:rPr>
                <w:rFonts w:eastAsia="Arial" w:cs="Arial"/>
                <w:sz w:val="20"/>
                <w:szCs w:val="20"/>
              </w:rPr>
              <w:t>o</w:t>
            </w:r>
            <w:r w:rsidR="00845424" w:rsidRPr="007E4260">
              <w:rPr>
                <w:rFonts w:eastAsia="Arial" w:cs="Arial"/>
                <w:spacing w:val="-3"/>
                <w:sz w:val="20"/>
                <w:szCs w:val="20"/>
              </w:rPr>
              <w:t>p</w:t>
            </w:r>
            <w:r w:rsidR="00845424" w:rsidRPr="007E4260">
              <w:rPr>
                <w:rFonts w:eastAsia="Arial" w:cs="Arial"/>
                <w:spacing w:val="4"/>
                <w:sz w:val="20"/>
                <w:szCs w:val="20"/>
              </w:rPr>
              <w:t>m</w:t>
            </w:r>
            <w:r w:rsidR="00845424" w:rsidRPr="007E4260">
              <w:rPr>
                <w:rFonts w:eastAsia="Arial" w:cs="Arial"/>
                <w:sz w:val="20"/>
                <w:szCs w:val="20"/>
              </w:rPr>
              <w:t>e</w:t>
            </w:r>
            <w:r w:rsidR="00845424" w:rsidRPr="007E4260">
              <w:rPr>
                <w:rFonts w:eastAsia="Arial" w:cs="Arial"/>
                <w:spacing w:val="-1"/>
                <w:sz w:val="20"/>
                <w:szCs w:val="20"/>
              </w:rPr>
              <w:t>n</w:t>
            </w:r>
            <w:r w:rsidR="00845424" w:rsidRPr="007E4260">
              <w:rPr>
                <w:rFonts w:eastAsia="Arial" w:cs="Arial"/>
                <w:sz w:val="20"/>
                <w:szCs w:val="20"/>
              </w:rPr>
              <w:t>t</w:t>
            </w:r>
            <w:r w:rsidR="00845424" w:rsidRPr="007E4260">
              <w:rPr>
                <w:rFonts w:eastAsia="Arial" w:cs="Arial"/>
                <w:spacing w:val="-9"/>
                <w:sz w:val="20"/>
                <w:szCs w:val="20"/>
              </w:rPr>
              <w:t xml:space="preserve"> </w:t>
            </w:r>
            <w:r w:rsidR="00845424" w:rsidRPr="007E4260">
              <w:rPr>
                <w:rFonts w:eastAsia="Arial" w:cs="Arial"/>
                <w:spacing w:val="-1"/>
                <w:sz w:val="20"/>
                <w:szCs w:val="20"/>
              </w:rPr>
              <w:t>s</w:t>
            </w:r>
            <w:r w:rsidR="00845424" w:rsidRPr="007E4260">
              <w:rPr>
                <w:rFonts w:eastAsia="Arial" w:cs="Arial"/>
                <w:sz w:val="20"/>
                <w:szCs w:val="20"/>
              </w:rPr>
              <w:t>ta</w:t>
            </w:r>
            <w:r w:rsidR="00845424" w:rsidRPr="007E4260">
              <w:rPr>
                <w:rFonts w:eastAsia="Arial" w:cs="Arial"/>
                <w:spacing w:val="-1"/>
                <w:sz w:val="20"/>
                <w:szCs w:val="20"/>
              </w:rPr>
              <w:t>g</w:t>
            </w:r>
            <w:r w:rsidR="00845424" w:rsidRPr="007E4260">
              <w:rPr>
                <w:rFonts w:eastAsia="Arial" w:cs="Arial"/>
                <w:sz w:val="20"/>
                <w:szCs w:val="20"/>
              </w:rPr>
              <w:t>es</w:t>
            </w:r>
            <w:r w:rsidR="00845424" w:rsidRPr="007E4260">
              <w:rPr>
                <w:rFonts w:eastAsia="Arial" w:cs="Arial"/>
                <w:spacing w:val="-3"/>
                <w:sz w:val="20"/>
                <w:szCs w:val="20"/>
              </w:rPr>
              <w:t xml:space="preserve"> </w:t>
            </w:r>
            <w:r w:rsidR="00845424" w:rsidRPr="007E4260">
              <w:rPr>
                <w:rFonts w:eastAsia="Arial" w:cs="Arial"/>
                <w:sz w:val="20"/>
                <w:szCs w:val="20"/>
              </w:rPr>
              <w:t>u</w:t>
            </w:r>
            <w:r w:rsidR="00845424" w:rsidRPr="007E4260">
              <w:rPr>
                <w:rFonts w:eastAsia="Arial" w:cs="Arial"/>
                <w:spacing w:val="1"/>
                <w:sz w:val="20"/>
                <w:szCs w:val="20"/>
              </w:rPr>
              <w:t>s</w:t>
            </w:r>
            <w:r w:rsidR="00845424" w:rsidRPr="007E4260">
              <w:rPr>
                <w:rFonts w:eastAsia="Arial" w:cs="Arial"/>
                <w:spacing w:val="-1"/>
                <w:sz w:val="20"/>
                <w:szCs w:val="20"/>
              </w:rPr>
              <w:t>i</w:t>
            </w:r>
            <w:r w:rsidR="00845424" w:rsidRPr="007E4260">
              <w:rPr>
                <w:rFonts w:eastAsia="Arial" w:cs="Arial"/>
                <w:sz w:val="20"/>
                <w:szCs w:val="20"/>
              </w:rPr>
              <w:t>ng</w:t>
            </w:r>
            <w:r w:rsidR="00845424" w:rsidRPr="007E4260">
              <w:rPr>
                <w:rFonts w:eastAsia="Arial" w:cs="Arial"/>
                <w:spacing w:val="-6"/>
                <w:sz w:val="20"/>
                <w:szCs w:val="20"/>
              </w:rPr>
              <w:t xml:space="preserve"> </w:t>
            </w:r>
            <w:r w:rsidR="00845424" w:rsidRPr="007E4260">
              <w:rPr>
                <w:rFonts w:eastAsia="Arial" w:cs="Arial"/>
                <w:sz w:val="20"/>
                <w:szCs w:val="20"/>
              </w:rPr>
              <w:t xml:space="preserve">a </w:t>
            </w:r>
            <w:r w:rsidR="00845424" w:rsidRPr="007E4260">
              <w:rPr>
                <w:rFonts w:eastAsia="Arial" w:cs="Arial"/>
                <w:spacing w:val="4"/>
                <w:sz w:val="20"/>
                <w:szCs w:val="20"/>
              </w:rPr>
              <w:t>m</w:t>
            </w:r>
            <w:r w:rsidR="00845424" w:rsidRPr="007E4260">
              <w:rPr>
                <w:rFonts w:eastAsia="Arial" w:cs="Arial"/>
                <w:sz w:val="20"/>
                <w:szCs w:val="20"/>
              </w:rPr>
              <w:t>o</w:t>
            </w:r>
            <w:r w:rsidR="00845424" w:rsidRPr="007E4260">
              <w:rPr>
                <w:rFonts w:eastAsia="Arial" w:cs="Arial"/>
                <w:spacing w:val="-1"/>
                <w:sz w:val="20"/>
                <w:szCs w:val="20"/>
              </w:rPr>
              <w:t>d</w:t>
            </w:r>
            <w:r w:rsidR="00845424" w:rsidRPr="007E4260">
              <w:rPr>
                <w:rFonts w:eastAsia="Arial" w:cs="Arial"/>
                <w:spacing w:val="-3"/>
                <w:sz w:val="20"/>
                <w:szCs w:val="20"/>
              </w:rPr>
              <w:t>i</w:t>
            </w:r>
            <w:r w:rsidR="00845424" w:rsidRPr="007E4260">
              <w:rPr>
                <w:rFonts w:eastAsia="Arial" w:cs="Arial"/>
                <w:spacing w:val="2"/>
                <w:sz w:val="20"/>
                <w:szCs w:val="20"/>
              </w:rPr>
              <w:t>f</w:t>
            </w:r>
            <w:r w:rsidR="00845424" w:rsidRPr="007E4260">
              <w:rPr>
                <w:rFonts w:eastAsia="Arial" w:cs="Arial"/>
                <w:spacing w:val="-1"/>
                <w:sz w:val="20"/>
                <w:szCs w:val="20"/>
              </w:rPr>
              <w:t>i</w:t>
            </w:r>
            <w:r w:rsidR="00845424" w:rsidRPr="007E4260">
              <w:rPr>
                <w:rFonts w:eastAsia="Arial" w:cs="Arial"/>
                <w:spacing w:val="-3"/>
                <w:sz w:val="20"/>
                <w:szCs w:val="20"/>
              </w:rPr>
              <w:t>e</w:t>
            </w:r>
            <w:r w:rsidR="00845424" w:rsidRPr="007E4260">
              <w:rPr>
                <w:rFonts w:eastAsia="Arial" w:cs="Arial"/>
                <w:sz w:val="20"/>
                <w:szCs w:val="20"/>
              </w:rPr>
              <w:t>d</w:t>
            </w:r>
            <w:r w:rsidR="00845424" w:rsidRPr="007E4260">
              <w:rPr>
                <w:rFonts w:eastAsia="Arial" w:cs="Arial"/>
                <w:spacing w:val="-4"/>
                <w:sz w:val="20"/>
                <w:szCs w:val="20"/>
              </w:rPr>
              <w:t xml:space="preserve"> </w:t>
            </w:r>
            <w:r w:rsidR="00845424" w:rsidRPr="007E4260">
              <w:rPr>
                <w:rFonts w:eastAsia="Arial" w:cs="Arial"/>
                <w:sz w:val="20"/>
                <w:szCs w:val="20"/>
              </w:rPr>
              <w:t>a</w:t>
            </w:r>
            <w:r w:rsidR="00845424" w:rsidRPr="007E4260">
              <w:rPr>
                <w:rFonts w:eastAsia="Arial" w:cs="Arial"/>
                <w:spacing w:val="-1"/>
                <w:sz w:val="20"/>
                <w:szCs w:val="20"/>
              </w:rPr>
              <w:t>p</w:t>
            </w:r>
            <w:r w:rsidR="00845424" w:rsidRPr="007E4260">
              <w:rPr>
                <w:rFonts w:eastAsia="Arial" w:cs="Arial"/>
                <w:sz w:val="20"/>
                <w:szCs w:val="20"/>
              </w:rPr>
              <w:t>p</w:t>
            </w:r>
            <w:r w:rsidR="00845424" w:rsidRPr="007E4260">
              <w:rPr>
                <w:rFonts w:eastAsia="Arial" w:cs="Arial"/>
                <w:spacing w:val="-1"/>
                <w:sz w:val="20"/>
                <w:szCs w:val="20"/>
              </w:rPr>
              <w:t>li</w:t>
            </w:r>
            <w:r w:rsidR="00845424" w:rsidRPr="007E4260">
              <w:rPr>
                <w:rFonts w:eastAsia="Arial" w:cs="Arial"/>
                <w:spacing w:val="1"/>
                <w:sz w:val="20"/>
                <w:szCs w:val="20"/>
              </w:rPr>
              <w:t>c</w:t>
            </w:r>
            <w:r w:rsidR="00845424" w:rsidRPr="007E4260">
              <w:rPr>
                <w:rFonts w:eastAsia="Arial" w:cs="Arial"/>
                <w:spacing w:val="-3"/>
                <w:sz w:val="20"/>
                <w:szCs w:val="20"/>
              </w:rPr>
              <w:t>a</w:t>
            </w:r>
            <w:r w:rsidR="00845424" w:rsidRPr="007E4260">
              <w:rPr>
                <w:rFonts w:eastAsia="Arial" w:cs="Arial"/>
                <w:sz w:val="20"/>
                <w:szCs w:val="20"/>
              </w:rPr>
              <w:t>t</w:t>
            </w:r>
            <w:r w:rsidR="00845424" w:rsidRPr="007E4260">
              <w:rPr>
                <w:rFonts w:eastAsia="Arial" w:cs="Arial"/>
                <w:spacing w:val="-1"/>
                <w:sz w:val="20"/>
                <w:szCs w:val="20"/>
              </w:rPr>
              <w:t>i</w:t>
            </w:r>
            <w:r w:rsidR="00845424" w:rsidRPr="007E4260">
              <w:rPr>
                <w:rFonts w:eastAsia="Arial" w:cs="Arial"/>
                <w:sz w:val="20"/>
                <w:szCs w:val="20"/>
              </w:rPr>
              <w:t>on</w:t>
            </w:r>
            <w:r w:rsidR="00845424" w:rsidRPr="007E4260">
              <w:rPr>
                <w:rFonts w:eastAsia="Arial" w:cs="Arial"/>
                <w:spacing w:val="-7"/>
                <w:sz w:val="20"/>
                <w:szCs w:val="20"/>
              </w:rPr>
              <w:t xml:space="preserve"> </w:t>
            </w:r>
            <w:r w:rsidR="00845424" w:rsidRPr="007E4260">
              <w:rPr>
                <w:rFonts w:eastAsia="Arial" w:cs="Arial"/>
                <w:spacing w:val="-3"/>
                <w:sz w:val="20"/>
                <w:szCs w:val="20"/>
              </w:rPr>
              <w:t>o</w:t>
            </w:r>
            <w:r w:rsidR="00845424" w:rsidRPr="007E4260">
              <w:rPr>
                <w:rFonts w:eastAsia="Arial" w:cs="Arial"/>
                <w:sz w:val="20"/>
                <w:szCs w:val="20"/>
              </w:rPr>
              <w:t>f</w:t>
            </w:r>
            <w:r w:rsidR="00845424" w:rsidRPr="007E4260">
              <w:rPr>
                <w:rFonts w:eastAsia="Arial" w:cs="Arial"/>
                <w:spacing w:val="2"/>
                <w:sz w:val="20"/>
                <w:szCs w:val="20"/>
              </w:rPr>
              <w:t xml:space="preserve"> </w:t>
            </w:r>
            <w:r w:rsidR="00845424" w:rsidRPr="007E4260">
              <w:rPr>
                <w:rFonts w:eastAsia="Arial" w:cs="Arial"/>
                <w:sz w:val="20"/>
                <w:szCs w:val="20"/>
              </w:rPr>
              <w:t>t</w:t>
            </w:r>
            <w:r w:rsidR="00845424" w:rsidRPr="007E4260">
              <w:rPr>
                <w:rFonts w:eastAsia="Arial" w:cs="Arial"/>
                <w:spacing w:val="-3"/>
                <w:sz w:val="20"/>
                <w:szCs w:val="20"/>
              </w:rPr>
              <w:t>h</w:t>
            </w:r>
            <w:r w:rsidR="00845424" w:rsidRPr="007E4260">
              <w:rPr>
                <w:rFonts w:eastAsia="Arial" w:cs="Arial"/>
                <w:sz w:val="20"/>
                <w:szCs w:val="20"/>
              </w:rPr>
              <w:t>e</w:t>
            </w:r>
            <w:r w:rsidR="00845424" w:rsidRPr="007E4260">
              <w:rPr>
                <w:rFonts w:eastAsia="Arial" w:cs="Arial"/>
                <w:spacing w:val="1"/>
                <w:sz w:val="20"/>
                <w:szCs w:val="20"/>
              </w:rPr>
              <w:t xml:space="preserve"> </w:t>
            </w:r>
            <w:r w:rsidR="00845424" w:rsidRPr="007E4260">
              <w:rPr>
                <w:rFonts w:eastAsia="Arial" w:cs="Arial"/>
                <w:sz w:val="20"/>
                <w:szCs w:val="20"/>
              </w:rPr>
              <w:t>IM</w:t>
            </w:r>
            <w:r w:rsidR="00845424" w:rsidRPr="007E4260">
              <w:rPr>
                <w:rFonts w:eastAsia="Arial" w:cs="Arial"/>
                <w:spacing w:val="3"/>
                <w:sz w:val="20"/>
                <w:szCs w:val="20"/>
              </w:rPr>
              <w:t>O</w:t>
            </w:r>
            <w:r w:rsidR="005F77F0" w:rsidRPr="007E4260">
              <w:rPr>
                <w:rFonts w:eastAsia="Arial" w:cs="Arial"/>
                <w:spacing w:val="-1"/>
                <w:sz w:val="20"/>
                <w:szCs w:val="20"/>
              </w:rPr>
              <w:t>’</w:t>
            </w:r>
            <w:r w:rsidR="00845424" w:rsidRPr="007E4260">
              <w:rPr>
                <w:rFonts w:eastAsia="Arial" w:cs="Arial"/>
                <w:sz w:val="20"/>
                <w:szCs w:val="20"/>
              </w:rPr>
              <w:t>s H</w:t>
            </w:r>
            <w:r w:rsidR="00845424" w:rsidRPr="007E4260">
              <w:rPr>
                <w:rFonts w:eastAsia="Arial" w:cs="Arial"/>
                <w:spacing w:val="-3"/>
                <w:sz w:val="20"/>
                <w:szCs w:val="20"/>
              </w:rPr>
              <w:t>u</w:t>
            </w:r>
            <w:r w:rsidR="00845424" w:rsidRPr="007E4260">
              <w:rPr>
                <w:rFonts w:eastAsia="Arial" w:cs="Arial"/>
                <w:spacing w:val="2"/>
                <w:sz w:val="20"/>
                <w:szCs w:val="20"/>
              </w:rPr>
              <w:t>m</w:t>
            </w:r>
            <w:r w:rsidR="00845424" w:rsidRPr="007E4260">
              <w:rPr>
                <w:rFonts w:eastAsia="Arial" w:cs="Arial"/>
                <w:sz w:val="20"/>
                <w:szCs w:val="20"/>
              </w:rPr>
              <w:t>an</w:t>
            </w:r>
            <w:r w:rsidR="00845424" w:rsidRPr="007E4260">
              <w:rPr>
                <w:rFonts w:eastAsia="Arial" w:cs="Arial"/>
                <w:spacing w:val="-3"/>
                <w:sz w:val="20"/>
                <w:szCs w:val="20"/>
              </w:rPr>
              <w:t xml:space="preserve"> </w:t>
            </w:r>
            <w:r w:rsidR="00845424" w:rsidRPr="007E4260">
              <w:rPr>
                <w:rFonts w:eastAsia="Arial" w:cs="Arial"/>
                <w:spacing w:val="-1"/>
                <w:sz w:val="20"/>
                <w:szCs w:val="20"/>
              </w:rPr>
              <w:t>El</w:t>
            </w:r>
            <w:r w:rsidR="00845424" w:rsidRPr="007E4260">
              <w:rPr>
                <w:rFonts w:eastAsia="Arial" w:cs="Arial"/>
                <w:spacing w:val="-3"/>
                <w:sz w:val="20"/>
                <w:szCs w:val="20"/>
              </w:rPr>
              <w:t>e</w:t>
            </w:r>
            <w:r w:rsidR="00845424" w:rsidRPr="007E4260">
              <w:rPr>
                <w:rFonts w:eastAsia="Arial" w:cs="Arial"/>
                <w:spacing w:val="2"/>
                <w:sz w:val="20"/>
                <w:szCs w:val="20"/>
              </w:rPr>
              <w:t>m</w:t>
            </w:r>
            <w:r w:rsidR="00845424" w:rsidRPr="007E4260">
              <w:rPr>
                <w:rFonts w:eastAsia="Arial" w:cs="Arial"/>
                <w:spacing w:val="1"/>
                <w:sz w:val="20"/>
                <w:szCs w:val="20"/>
              </w:rPr>
              <w:t>e</w:t>
            </w:r>
            <w:r w:rsidR="00845424" w:rsidRPr="007E4260">
              <w:rPr>
                <w:rFonts w:eastAsia="Arial" w:cs="Arial"/>
                <w:spacing w:val="-3"/>
                <w:sz w:val="20"/>
                <w:szCs w:val="20"/>
              </w:rPr>
              <w:t>n</w:t>
            </w:r>
            <w:r w:rsidR="00845424" w:rsidRPr="007E4260">
              <w:rPr>
                <w:rFonts w:eastAsia="Arial" w:cs="Arial"/>
                <w:sz w:val="20"/>
                <w:szCs w:val="20"/>
              </w:rPr>
              <w:t>t</w:t>
            </w:r>
            <w:r w:rsidR="00845424" w:rsidRPr="007E4260">
              <w:rPr>
                <w:rFonts w:eastAsia="Arial" w:cs="Arial"/>
                <w:spacing w:val="-3"/>
                <w:sz w:val="20"/>
                <w:szCs w:val="20"/>
              </w:rPr>
              <w:t xml:space="preserve"> A</w:t>
            </w:r>
            <w:r w:rsidR="00845424" w:rsidRPr="007E4260">
              <w:rPr>
                <w:rFonts w:eastAsia="Arial" w:cs="Arial"/>
                <w:sz w:val="20"/>
                <w:szCs w:val="20"/>
              </w:rPr>
              <w:t>n</w:t>
            </w:r>
            <w:r w:rsidR="00845424" w:rsidRPr="007E4260">
              <w:rPr>
                <w:rFonts w:eastAsia="Arial" w:cs="Arial"/>
                <w:spacing w:val="-1"/>
                <w:sz w:val="20"/>
                <w:szCs w:val="20"/>
              </w:rPr>
              <w:t>a</w:t>
            </w:r>
            <w:r w:rsidR="00845424" w:rsidRPr="007E4260">
              <w:rPr>
                <w:rFonts w:eastAsia="Arial" w:cs="Arial"/>
                <w:spacing w:val="1"/>
                <w:sz w:val="20"/>
                <w:szCs w:val="20"/>
              </w:rPr>
              <w:t>l</w:t>
            </w:r>
            <w:r w:rsidR="00845424" w:rsidRPr="007E4260">
              <w:rPr>
                <w:rFonts w:eastAsia="Arial" w:cs="Arial"/>
                <w:spacing w:val="-6"/>
                <w:sz w:val="20"/>
                <w:szCs w:val="20"/>
              </w:rPr>
              <w:t>y</w:t>
            </w:r>
            <w:r w:rsidR="00845424" w:rsidRPr="007E4260">
              <w:rPr>
                <w:rFonts w:eastAsia="Arial" w:cs="Arial"/>
                <w:spacing w:val="1"/>
                <w:sz w:val="20"/>
                <w:szCs w:val="20"/>
              </w:rPr>
              <w:t>s</w:t>
            </w:r>
            <w:r w:rsidR="00845424" w:rsidRPr="007E4260">
              <w:rPr>
                <w:rFonts w:eastAsia="Arial" w:cs="Arial"/>
                <w:spacing w:val="-1"/>
                <w:sz w:val="20"/>
                <w:szCs w:val="20"/>
              </w:rPr>
              <w:t>i</w:t>
            </w:r>
            <w:r w:rsidR="00845424" w:rsidRPr="007E4260">
              <w:rPr>
                <w:rFonts w:eastAsia="Arial" w:cs="Arial"/>
                <w:sz w:val="20"/>
                <w:szCs w:val="20"/>
              </w:rPr>
              <w:t>s</w:t>
            </w:r>
            <w:r w:rsidR="00845424" w:rsidRPr="007E4260">
              <w:rPr>
                <w:rFonts w:eastAsia="Arial" w:cs="Arial"/>
                <w:spacing w:val="-2"/>
                <w:sz w:val="20"/>
                <w:szCs w:val="20"/>
              </w:rPr>
              <w:t xml:space="preserve"> </w:t>
            </w:r>
            <w:r w:rsidR="00845424" w:rsidRPr="007E4260">
              <w:rPr>
                <w:rFonts w:eastAsia="Arial" w:cs="Arial"/>
                <w:spacing w:val="-1"/>
                <w:sz w:val="20"/>
                <w:szCs w:val="20"/>
              </w:rPr>
              <w:t>P</w:t>
            </w:r>
            <w:r w:rsidR="00845424" w:rsidRPr="007E4260">
              <w:rPr>
                <w:rFonts w:eastAsia="Arial" w:cs="Arial"/>
                <w:spacing w:val="1"/>
                <w:sz w:val="20"/>
                <w:szCs w:val="20"/>
              </w:rPr>
              <w:t>r</w:t>
            </w:r>
            <w:r w:rsidR="00845424" w:rsidRPr="007E4260">
              <w:rPr>
                <w:rFonts w:eastAsia="Arial" w:cs="Arial"/>
                <w:spacing w:val="-3"/>
                <w:sz w:val="20"/>
                <w:szCs w:val="20"/>
              </w:rPr>
              <w:t>o</w:t>
            </w:r>
            <w:r w:rsidR="00845424" w:rsidRPr="007E4260">
              <w:rPr>
                <w:rFonts w:eastAsia="Arial" w:cs="Arial"/>
                <w:spacing w:val="1"/>
                <w:sz w:val="20"/>
                <w:szCs w:val="20"/>
              </w:rPr>
              <w:t>c</w:t>
            </w:r>
            <w:r w:rsidR="00845424" w:rsidRPr="007E4260">
              <w:rPr>
                <w:rFonts w:eastAsia="Arial" w:cs="Arial"/>
                <w:sz w:val="20"/>
                <w:szCs w:val="20"/>
              </w:rPr>
              <w:t>e</w:t>
            </w:r>
            <w:r w:rsidR="00845424" w:rsidRPr="007E4260">
              <w:rPr>
                <w:rFonts w:eastAsia="Arial" w:cs="Arial"/>
                <w:spacing w:val="-2"/>
                <w:sz w:val="20"/>
                <w:szCs w:val="20"/>
              </w:rPr>
              <w:t>s</w:t>
            </w:r>
            <w:r w:rsidR="00845424" w:rsidRPr="007E4260">
              <w:rPr>
                <w:rFonts w:eastAsia="Arial" w:cs="Arial"/>
                <w:sz w:val="20"/>
                <w:szCs w:val="20"/>
              </w:rPr>
              <w:t>s</w:t>
            </w:r>
            <w:r w:rsidR="00845424" w:rsidRPr="007E4260">
              <w:rPr>
                <w:rFonts w:eastAsia="Arial" w:cs="Arial"/>
                <w:spacing w:val="-2"/>
                <w:sz w:val="20"/>
                <w:szCs w:val="20"/>
              </w:rPr>
              <w:t xml:space="preserve"> </w:t>
            </w:r>
            <w:r w:rsidR="00845424" w:rsidRPr="007E4260">
              <w:rPr>
                <w:rFonts w:eastAsia="Arial" w:cs="Arial"/>
                <w:spacing w:val="1"/>
                <w:sz w:val="20"/>
                <w:szCs w:val="20"/>
              </w:rPr>
              <w:t>(</w:t>
            </w:r>
            <w:r w:rsidR="00845424" w:rsidRPr="007E4260">
              <w:rPr>
                <w:rFonts w:eastAsia="Arial" w:cs="Arial"/>
                <w:sz w:val="20"/>
                <w:szCs w:val="20"/>
              </w:rPr>
              <w:t>H</w:t>
            </w:r>
            <w:r w:rsidR="00845424" w:rsidRPr="007E4260">
              <w:rPr>
                <w:rFonts w:eastAsia="Arial" w:cs="Arial"/>
                <w:spacing w:val="-1"/>
                <w:sz w:val="20"/>
                <w:szCs w:val="20"/>
              </w:rPr>
              <w:t>EAP</w:t>
            </w:r>
            <w:r w:rsidR="00845424" w:rsidRPr="007E4260">
              <w:rPr>
                <w:rFonts w:eastAsia="Arial" w:cs="Arial"/>
                <w:sz w:val="20"/>
                <w:szCs w:val="20"/>
              </w:rPr>
              <w:t xml:space="preserve">) </w:t>
            </w:r>
            <w:r w:rsidR="00845424" w:rsidRPr="007E4260">
              <w:rPr>
                <w:rFonts w:eastAsia="Arial" w:cs="Arial"/>
                <w:spacing w:val="1"/>
                <w:sz w:val="20"/>
                <w:szCs w:val="20"/>
              </w:rPr>
              <w:t>(</w:t>
            </w:r>
            <w:r w:rsidR="00845424" w:rsidRPr="007E4260">
              <w:rPr>
                <w:rFonts w:eastAsia="Arial" w:cs="Arial"/>
                <w:sz w:val="20"/>
                <w:szCs w:val="20"/>
              </w:rPr>
              <w:t>N</w:t>
            </w:r>
            <w:r w:rsidR="00845424" w:rsidRPr="007E4260">
              <w:rPr>
                <w:rFonts w:eastAsia="Arial" w:cs="Arial"/>
                <w:spacing w:val="-1"/>
                <w:sz w:val="20"/>
                <w:szCs w:val="20"/>
              </w:rPr>
              <w:t>A</w:t>
            </w:r>
            <w:r w:rsidR="00845424" w:rsidRPr="007E4260">
              <w:rPr>
                <w:rFonts w:eastAsia="Arial" w:cs="Arial"/>
                <w:sz w:val="20"/>
                <w:szCs w:val="20"/>
              </w:rPr>
              <w:t>V</w:t>
            </w:r>
            <w:r w:rsidR="00845424" w:rsidRPr="007E4260">
              <w:rPr>
                <w:rFonts w:eastAsia="Arial" w:cs="Arial"/>
                <w:spacing w:val="-6"/>
                <w:sz w:val="20"/>
                <w:szCs w:val="20"/>
              </w:rPr>
              <w:t xml:space="preserve"> </w:t>
            </w:r>
            <w:r w:rsidR="00845424" w:rsidRPr="007E4260">
              <w:rPr>
                <w:rFonts w:eastAsia="Arial" w:cs="Arial"/>
                <w:sz w:val="20"/>
                <w:szCs w:val="20"/>
              </w:rPr>
              <w:t>5</w:t>
            </w:r>
            <w:r w:rsidR="00845424" w:rsidRPr="007E4260">
              <w:rPr>
                <w:rFonts w:eastAsia="Arial" w:cs="Arial"/>
                <w:spacing w:val="-1"/>
                <w:sz w:val="20"/>
                <w:szCs w:val="20"/>
              </w:rPr>
              <w:t>6</w:t>
            </w:r>
            <w:r w:rsidR="00845424" w:rsidRPr="007E4260">
              <w:rPr>
                <w:rFonts w:eastAsia="Arial" w:cs="Arial"/>
                <w:sz w:val="20"/>
                <w:szCs w:val="20"/>
              </w:rPr>
              <w:t>/</w:t>
            </w:r>
            <w:r w:rsidR="00845424" w:rsidRPr="007E4260">
              <w:rPr>
                <w:rFonts w:eastAsia="Arial" w:cs="Arial"/>
                <w:spacing w:val="-3"/>
                <w:sz w:val="20"/>
                <w:szCs w:val="20"/>
              </w:rPr>
              <w:t>8</w:t>
            </w:r>
            <w:r w:rsidR="00845424" w:rsidRPr="007E4260">
              <w:rPr>
                <w:rFonts w:eastAsia="Arial" w:cs="Arial"/>
                <w:sz w:val="20"/>
                <w:szCs w:val="20"/>
              </w:rPr>
              <w:t>,</w:t>
            </w:r>
            <w:r w:rsidR="00845424" w:rsidRPr="007E4260">
              <w:rPr>
                <w:rFonts w:eastAsia="Arial" w:cs="Arial"/>
                <w:spacing w:val="-4"/>
                <w:sz w:val="20"/>
                <w:szCs w:val="20"/>
              </w:rPr>
              <w:t xml:space="preserve"> </w:t>
            </w:r>
            <w:r w:rsidR="00845424" w:rsidRPr="007E4260">
              <w:rPr>
                <w:rFonts w:eastAsia="Arial" w:cs="Arial"/>
                <w:spacing w:val="-3"/>
                <w:sz w:val="20"/>
                <w:szCs w:val="20"/>
              </w:rPr>
              <w:t>C</w:t>
            </w:r>
            <w:r w:rsidR="00845424" w:rsidRPr="007E4260">
              <w:rPr>
                <w:rFonts w:eastAsia="Arial" w:cs="Arial"/>
                <w:spacing w:val="1"/>
                <w:sz w:val="20"/>
                <w:szCs w:val="20"/>
              </w:rPr>
              <w:t>O</w:t>
            </w:r>
            <w:r w:rsidR="00845424" w:rsidRPr="007E4260">
              <w:rPr>
                <w:rFonts w:eastAsia="Arial" w:cs="Arial"/>
                <w:sz w:val="20"/>
                <w:szCs w:val="20"/>
              </w:rPr>
              <w:t>M</w:t>
            </w:r>
            <w:r w:rsidR="00845424" w:rsidRPr="007E4260">
              <w:rPr>
                <w:rFonts w:eastAsia="Arial" w:cs="Arial"/>
                <w:spacing w:val="-1"/>
                <w:sz w:val="20"/>
                <w:szCs w:val="20"/>
              </w:rPr>
              <w:t>SA</w:t>
            </w:r>
            <w:r w:rsidR="00845424" w:rsidRPr="007E4260">
              <w:rPr>
                <w:rFonts w:eastAsia="Arial" w:cs="Arial"/>
                <w:sz w:val="20"/>
                <w:szCs w:val="20"/>
              </w:rPr>
              <w:t>R</w:t>
            </w:r>
            <w:r w:rsidR="00845424" w:rsidRPr="007E4260">
              <w:rPr>
                <w:rFonts w:eastAsia="Arial" w:cs="Arial"/>
                <w:spacing w:val="-9"/>
                <w:sz w:val="20"/>
                <w:szCs w:val="20"/>
              </w:rPr>
              <w:t xml:space="preserve"> </w:t>
            </w:r>
            <w:r w:rsidR="00845424" w:rsidRPr="007E4260">
              <w:rPr>
                <w:rFonts w:eastAsia="Arial" w:cs="Arial"/>
                <w:sz w:val="20"/>
                <w:szCs w:val="20"/>
              </w:rPr>
              <w:t>1</w:t>
            </w:r>
            <w:r w:rsidR="00845424" w:rsidRPr="007E4260">
              <w:rPr>
                <w:rFonts w:eastAsia="Arial" w:cs="Arial"/>
                <w:spacing w:val="-1"/>
                <w:sz w:val="20"/>
                <w:szCs w:val="20"/>
              </w:rPr>
              <w:t>6</w:t>
            </w:r>
            <w:r w:rsidR="00845424" w:rsidRPr="007E4260">
              <w:rPr>
                <w:rFonts w:eastAsia="Arial" w:cs="Arial"/>
                <w:sz w:val="20"/>
                <w:szCs w:val="20"/>
              </w:rPr>
              <w:t>/11</w:t>
            </w:r>
            <w:r w:rsidR="00845424" w:rsidRPr="007E4260">
              <w:rPr>
                <w:rFonts w:eastAsia="Arial" w:cs="Arial"/>
                <w:spacing w:val="-9"/>
                <w:sz w:val="20"/>
                <w:szCs w:val="20"/>
              </w:rPr>
              <w:t xml:space="preserve"> </w:t>
            </w:r>
            <w:r w:rsidR="00845424" w:rsidRPr="007E4260">
              <w:rPr>
                <w:rFonts w:eastAsia="Arial" w:cs="Arial"/>
                <w:sz w:val="20"/>
                <w:szCs w:val="20"/>
              </w:rPr>
              <w:t>a</w:t>
            </w:r>
            <w:r w:rsidR="00845424" w:rsidRPr="007E4260">
              <w:rPr>
                <w:rFonts w:eastAsia="Arial" w:cs="Arial"/>
                <w:spacing w:val="-1"/>
                <w:sz w:val="20"/>
                <w:szCs w:val="20"/>
              </w:rPr>
              <w:t>n</w:t>
            </w:r>
            <w:r w:rsidR="00845424" w:rsidRPr="007E4260">
              <w:rPr>
                <w:rFonts w:eastAsia="Arial" w:cs="Arial"/>
                <w:sz w:val="20"/>
                <w:szCs w:val="20"/>
              </w:rPr>
              <w:t>d</w:t>
            </w:r>
            <w:r w:rsidR="00845424" w:rsidRPr="007E4260">
              <w:rPr>
                <w:rFonts w:eastAsia="Arial" w:cs="Arial"/>
                <w:spacing w:val="-3"/>
                <w:sz w:val="20"/>
                <w:szCs w:val="20"/>
              </w:rPr>
              <w:t xml:space="preserve"> </w:t>
            </w:r>
            <w:r w:rsidR="00845424" w:rsidRPr="007E4260">
              <w:rPr>
                <w:rFonts w:eastAsia="Arial" w:cs="Arial"/>
                <w:sz w:val="20"/>
                <w:szCs w:val="20"/>
              </w:rPr>
              <w:t>N</w:t>
            </w:r>
            <w:r w:rsidR="00845424" w:rsidRPr="007E4260">
              <w:rPr>
                <w:rFonts w:eastAsia="Arial" w:cs="Arial"/>
                <w:spacing w:val="-1"/>
                <w:sz w:val="20"/>
                <w:szCs w:val="20"/>
              </w:rPr>
              <w:t>A</w:t>
            </w:r>
            <w:r w:rsidR="00845424" w:rsidRPr="007E4260">
              <w:rPr>
                <w:rFonts w:eastAsia="Arial" w:cs="Arial"/>
                <w:sz w:val="20"/>
                <w:szCs w:val="20"/>
              </w:rPr>
              <w:t>V</w:t>
            </w:r>
            <w:r w:rsidR="00845424" w:rsidRPr="007E4260">
              <w:rPr>
                <w:rFonts w:eastAsia="Arial" w:cs="Arial"/>
                <w:spacing w:val="-5"/>
                <w:sz w:val="20"/>
                <w:szCs w:val="20"/>
              </w:rPr>
              <w:t xml:space="preserve"> </w:t>
            </w:r>
            <w:r w:rsidR="00845424" w:rsidRPr="007E4260">
              <w:rPr>
                <w:rFonts w:eastAsia="Arial" w:cs="Arial"/>
                <w:sz w:val="20"/>
                <w:szCs w:val="20"/>
              </w:rPr>
              <w:t>5</w:t>
            </w:r>
            <w:r w:rsidR="00845424" w:rsidRPr="007E4260">
              <w:rPr>
                <w:rFonts w:eastAsia="Arial" w:cs="Arial"/>
                <w:spacing w:val="-1"/>
                <w:sz w:val="20"/>
                <w:szCs w:val="20"/>
              </w:rPr>
              <w:t>8</w:t>
            </w:r>
            <w:r w:rsidR="00845424" w:rsidRPr="007E4260">
              <w:rPr>
                <w:rFonts w:eastAsia="Arial" w:cs="Arial"/>
                <w:spacing w:val="-3"/>
                <w:sz w:val="20"/>
                <w:szCs w:val="20"/>
              </w:rPr>
              <w:t>/</w:t>
            </w:r>
            <w:r w:rsidR="00845424" w:rsidRPr="007E4260">
              <w:rPr>
                <w:rFonts w:eastAsia="Arial" w:cs="Arial"/>
                <w:sz w:val="20"/>
                <w:szCs w:val="20"/>
              </w:rPr>
              <w:t>IN</w:t>
            </w:r>
            <w:r w:rsidR="00845424" w:rsidRPr="007E4260">
              <w:rPr>
                <w:rFonts w:eastAsia="Arial" w:cs="Arial"/>
                <w:spacing w:val="-2"/>
                <w:sz w:val="20"/>
                <w:szCs w:val="20"/>
              </w:rPr>
              <w:t>F</w:t>
            </w:r>
            <w:r w:rsidR="00845424" w:rsidRPr="007E4260">
              <w:rPr>
                <w:rFonts w:eastAsia="Arial" w:cs="Arial"/>
                <w:sz w:val="20"/>
                <w:szCs w:val="20"/>
              </w:rPr>
              <w:t>.10</w:t>
            </w:r>
            <w:r w:rsidR="00845424" w:rsidRPr="007E4260">
              <w:rPr>
                <w:rFonts w:eastAsia="Arial" w:cs="Arial"/>
                <w:spacing w:val="-13"/>
                <w:sz w:val="20"/>
                <w:szCs w:val="20"/>
              </w:rPr>
              <w:t xml:space="preserve"> </w:t>
            </w:r>
            <w:r w:rsidR="00845424" w:rsidRPr="007E4260">
              <w:rPr>
                <w:rFonts w:eastAsia="Arial" w:cs="Arial"/>
                <w:spacing w:val="1"/>
                <w:sz w:val="20"/>
                <w:szCs w:val="20"/>
              </w:rPr>
              <w:t>r</w:t>
            </w:r>
            <w:r w:rsidR="00845424" w:rsidRPr="007E4260">
              <w:rPr>
                <w:rFonts w:eastAsia="Arial" w:cs="Arial"/>
                <w:spacing w:val="-3"/>
                <w:sz w:val="20"/>
                <w:szCs w:val="20"/>
              </w:rPr>
              <w:t>e</w:t>
            </w:r>
            <w:r w:rsidR="00845424" w:rsidRPr="007E4260">
              <w:rPr>
                <w:rFonts w:eastAsia="Arial" w:cs="Arial"/>
                <w:spacing w:val="2"/>
                <w:sz w:val="20"/>
                <w:szCs w:val="20"/>
              </w:rPr>
              <w:t>f</w:t>
            </w:r>
            <w:r w:rsidR="00845424" w:rsidRPr="007E4260">
              <w:rPr>
                <w:rFonts w:eastAsia="Arial" w:cs="Arial"/>
                <w:spacing w:val="-3"/>
                <w:sz w:val="20"/>
                <w:szCs w:val="20"/>
              </w:rPr>
              <w:t>e</w:t>
            </w:r>
            <w:r w:rsidR="00845424" w:rsidRPr="007E4260">
              <w:rPr>
                <w:rFonts w:eastAsia="Arial" w:cs="Arial"/>
                <w:spacing w:val="1"/>
                <w:sz w:val="20"/>
                <w:szCs w:val="20"/>
              </w:rPr>
              <w:t>r</w:t>
            </w:r>
            <w:r w:rsidR="00845424" w:rsidRPr="007E4260">
              <w:rPr>
                <w:rFonts w:eastAsia="Arial" w:cs="Arial"/>
                <w:spacing w:val="-2"/>
                <w:sz w:val="20"/>
                <w:szCs w:val="20"/>
              </w:rPr>
              <w:t>)</w:t>
            </w:r>
            <w:r w:rsidR="00845424" w:rsidRPr="007E4260">
              <w:rPr>
                <w:rFonts w:eastAsia="Arial" w:cs="Arial"/>
                <w:sz w:val="20"/>
                <w:szCs w:val="20"/>
              </w:rPr>
              <w:t>.</w:t>
            </w:r>
          </w:p>
          <w:p w:rsidR="00845424" w:rsidRPr="007E4260" w:rsidRDefault="00845424" w:rsidP="00845424">
            <w:pPr>
              <w:spacing w:before="7" w:line="220" w:lineRule="exact"/>
              <w:rPr>
                <w:rFonts w:cs="Arial"/>
                <w:sz w:val="20"/>
                <w:szCs w:val="20"/>
              </w:rPr>
            </w:pPr>
          </w:p>
          <w:p w:rsidR="005706A1" w:rsidRPr="007E4260" w:rsidRDefault="00845424" w:rsidP="001073FA">
            <w:pPr>
              <w:autoSpaceDE w:val="0"/>
              <w:autoSpaceDN w:val="0"/>
              <w:adjustRightInd w:val="0"/>
              <w:jc w:val="both"/>
              <w:rPr>
                <w:rFonts w:cs="Arial"/>
                <w:sz w:val="20"/>
                <w:szCs w:val="20"/>
              </w:rPr>
            </w:pPr>
            <w:r w:rsidRPr="007E4260">
              <w:rPr>
                <w:rFonts w:eastAsia="Arial" w:cs="Arial"/>
                <w:sz w:val="20"/>
                <w:szCs w:val="20"/>
              </w:rPr>
              <w:t>In</w:t>
            </w:r>
            <w:r w:rsidRPr="007E4260">
              <w:rPr>
                <w:rFonts w:eastAsia="Arial" w:cs="Arial"/>
                <w:spacing w:val="21"/>
                <w:sz w:val="20"/>
                <w:szCs w:val="20"/>
              </w:rPr>
              <w:t xml:space="preserve"> </w:t>
            </w:r>
            <w:r w:rsidRPr="007E4260">
              <w:rPr>
                <w:rFonts w:eastAsia="Arial" w:cs="Arial"/>
                <w:sz w:val="20"/>
                <w:szCs w:val="20"/>
              </w:rPr>
              <w:t>a</w:t>
            </w:r>
            <w:r w:rsidRPr="007E4260">
              <w:rPr>
                <w:rFonts w:eastAsia="Arial" w:cs="Arial"/>
                <w:spacing w:val="-1"/>
                <w:sz w:val="20"/>
                <w:szCs w:val="20"/>
              </w:rPr>
              <w:t>d</w:t>
            </w:r>
            <w:r w:rsidRPr="007E4260">
              <w:rPr>
                <w:rFonts w:eastAsia="Arial" w:cs="Arial"/>
                <w:sz w:val="20"/>
                <w:szCs w:val="20"/>
              </w:rPr>
              <w:t>d</w:t>
            </w:r>
            <w:r w:rsidRPr="007E4260">
              <w:rPr>
                <w:rFonts w:eastAsia="Arial" w:cs="Arial"/>
                <w:spacing w:val="-1"/>
                <w:sz w:val="20"/>
                <w:szCs w:val="20"/>
              </w:rPr>
              <w:t>i</w:t>
            </w:r>
            <w:r w:rsidRPr="007E4260">
              <w:rPr>
                <w:rFonts w:eastAsia="Arial" w:cs="Arial"/>
                <w:sz w:val="20"/>
                <w:szCs w:val="20"/>
              </w:rPr>
              <w:t>t</w:t>
            </w:r>
            <w:r w:rsidRPr="007E4260">
              <w:rPr>
                <w:rFonts w:eastAsia="Arial" w:cs="Arial"/>
                <w:spacing w:val="-1"/>
                <w:sz w:val="20"/>
                <w:szCs w:val="20"/>
              </w:rPr>
              <w:t>i</w:t>
            </w:r>
            <w:r w:rsidRPr="007E4260">
              <w:rPr>
                <w:rFonts w:eastAsia="Arial" w:cs="Arial"/>
                <w:sz w:val="20"/>
                <w:szCs w:val="20"/>
              </w:rPr>
              <w:t>o</w:t>
            </w:r>
            <w:r w:rsidRPr="007E4260">
              <w:rPr>
                <w:rFonts w:eastAsia="Arial" w:cs="Arial"/>
                <w:spacing w:val="-1"/>
                <w:sz w:val="20"/>
                <w:szCs w:val="20"/>
              </w:rPr>
              <w:t>n</w:t>
            </w:r>
            <w:r w:rsidRPr="007E4260">
              <w:rPr>
                <w:rFonts w:eastAsia="Arial" w:cs="Arial"/>
                <w:sz w:val="20"/>
                <w:szCs w:val="20"/>
              </w:rPr>
              <w:t>,</w:t>
            </w:r>
            <w:r w:rsidRPr="007E4260">
              <w:rPr>
                <w:rFonts w:eastAsia="Arial" w:cs="Arial"/>
                <w:spacing w:val="15"/>
                <w:sz w:val="20"/>
                <w:szCs w:val="20"/>
              </w:rPr>
              <w:t xml:space="preserve"> </w:t>
            </w:r>
            <w:r w:rsidRPr="007E4260">
              <w:rPr>
                <w:rFonts w:eastAsia="Arial" w:cs="Arial"/>
                <w:sz w:val="20"/>
                <w:szCs w:val="20"/>
              </w:rPr>
              <w:t>a</w:t>
            </w:r>
            <w:r w:rsidRPr="007E4260">
              <w:rPr>
                <w:rFonts w:eastAsia="Arial" w:cs="Arial"/>
                <w:spacing w:val="22"/>
                <w:sz w:val="20"/>
                <w:szCs w:val="20"/>
              </w:rPr>
              <w:t xml:space="preserve"> </w:t>
            </w:r>
            <w:r w:rsidRPr="007E4260">
              <w:rPr>
                <w:rFonts w:eastAsia="Arial" w:cs="Arial"/>
                <w:sz w:val="20"/>
                <w:szCs w:val="20"/>
              </w:rPr>
              <w:t>dr</w:t>
            </w:r>
            <w:r w:rsidRPr="007E4260">
              <w:rPr>
                <w:rFonts w:eastAsia="Arial" w:cs="Arial"/>
                <w:spacing w:val="-2"/>
                <w:sz w:val="20"/>
                <w:szCs w:val="20"/>
              </w:rPr>
              <w:t>a</w:t>
            </w:r>
            <w:r w:rsidRPr="007E4260">
              <w:rPr>
                <w:rFonts w:eastAsia="Arial" w:cs="Arial"/>
                <w:sz w:val="20"/>
                <w:szCs w:val="20"/>
              </w:rPr>
              <w:t>ft</w:t>
            </w:r>
            <w:r w:rsidRPr="007E4260">
              <w:rPr>
                <w:rFonts w:eastAsia="Arial" w:cs="Arial"/>
                <w:spacing w:val="19"/>
                <w:sz w:val="20"/>
                <w:szCs w:val="20"/>
              </w:rPr>
              <w:t xml:space="preserve"> </w:t>
            </w:r>
            <w:r w:rsidRPr="007E4260">
              <w:rPr>
                <w:rFonts w:eastAsia="Arial" w:cs="Arial"/>
                <w:sz w:val="20"/>
                <w:szCs w:val="20"/>
              </w:rPr>
              <w:t>IMO</w:t>
            </w:r>
            <w:r w:rsidRPr="007E4260">
              <w:rPr>
                <w:rFonts w:eastAsia="Arial" w:cs="Arial"/>
                <w:spacing w:val="20"/>
                <w:sz w:val="20"/>
                <w:szCs w:val="20"/>
              </w:rPr>
              <w:t xml:space="preserve"> </w:t>
            </w:r>
            <w:r w:rsidRPr="007E4260">
              <w:rPr>
                <w:rFonts w:eastAsia="Arial" w:cs="Arial"/>
                <w:sz w:val="20"/>
                <w:szCs w:val="20"/>
              </w:rPr>
              <w:t>H</w:t>
            </w:r>
            <w:r w:rsidRPr="007E4260">
              <w:rPr>
                <w:rFonts w:eastAsia="Arial" w:cs="Arial"/>
                <w:spacing w:val="-3"/>
                <w:sz w:val="20"/>
                <w:szCs w:val="20"/>
              </w:rPr>
              <w:t>u</w:t>
            </w:r>
            <w:r w:rsidRPr="007E4260">
              <w:rPr>
                <w:rFonts w:eastAsia="Arial" w:cs="Arial"/>
                <w:spacing w:val="2"/>
                <w:sz w:val="20"/>
                <w:szCs w:val="20"/>
              </w:rPr>
              <w:t>m</w:t>
            </w:r>
            <w:r w:rsidRPr="007E4260">
              <w:rPr>
                <w:rFonts w:eastAsia="Arial" w:cs="Arial"/>
                <w:sz w:val="20"/>
                <w:szCs w:val="20"/>
              </w:rPr>
              <w:t>an</w:t>
            </w:r>
            <w:r w:rsidRPr="007E4260">
              <w:rPr>
                <w:rFonts w:eastAsia="Arial" w:cs="Arial"/>
                <w:spacing w:val="19"/>
                <w:sz w:val="20"/>
                <w:szCs w:val="20"/>
              </w:rPr>
              <w:t xml:space="preserve"> </w:t>
            </w:r>
            <w:r w:rsidRPr="007E4260">
              <w:rPr>
                <w:rFonts w:eastAsia="Arial" w:cs="Arial"/>
                <w:sz w:val="20"/>
                <w:szCs w:val="20"/>
              </w:rPr>
              <w:t>Ce</w:t>
            </w:r>
            <w:r w:rsidRPr="007E4260">
              <w:rPr>
                <w:rFonts w:eastAsia="Arial" w:cs="Arial"/>
                <w:spacing w:val="-3"/>
                <w:sz w:val="20"/>
                <w:szCs w:val="20"/>
              </w:rPr>
              <w:t>n</w:t>
            </w:r>
            <w:r w:rsidRPr="007E4260">
              <w:rPr>
                <w:rFonts w:eastAsia="Arial" w:cs="Arial"/>
                <w:sz w:val="20"/>
                <w:szCs w:val="20"/>
              </w:rPr>
              <w:t>tred</w:t>
            </w:r>
            <w:r w:rsidRPr="007E4260">
              <w:rPr>
                <w:rFonts w:eastAsia="Arial" w:cs="Arial"/>
                <w:spacing w:val="16"/>
                <w:sz w:val="20"/>
                <w:szCs w:val="20"/>
              </w:rPr>
              <w:t xml:space="preserve"> </w:t>
            </w:r>
            <w:r w:rsidRPr="007E4260">
              <w:rPr>
                <w:rFonts w:eastAsia="Arial" w:cs="Arial"/>
                <w:sz w:val="20"/>
                <w:szCs w:val="20"/>
              </w:rPr>
              <w:t>D</w:t>
            </w:r>
            <w:r w:rsidRPr="007E4260">
              <w:rPr>
                <w:rFonts w:eastAsia="Arial" w:cs="Arial"/>
                <w:spacing w:val="-3"/>
                <w:sz w:val="20"/>
                <w:szCs w:val="20"/>
              </w:rPr>
              <w:t>e</w:t>
            </w:r>
            <w:r w:rsidRPr="007E4260">
              <w:rPr>
                <w:rFonts w:eastAsia="Arial" w:cs="Arial"/>
                <w:spacing w:val="1"/>
                <w:sz w:val="20"/>
                <w:szCs w:val="20"/>
              </w:rPr>
              <w:t>s</w:t>
            </w:r>
            <w:r w:rsidRPr="007E4260">
              <w:rPr>
                <w:rFonts w:eastAsia="Arial" w:cs="Arial"/>
                <w:spacing w:val="-1"/>
                <w:sz w:val="20"/>
                <w:szCs w:val="20"/>
              </w:rPr>
              <w:t>i</w:t>
            </w:r>
            <w:r w:rsidRPr="007E4260">
              <w:rPr>
                <w:rFonts w:eastAsia="Arial" w:cs="Arial"/>
                <w:sz w:val="20"/>
                <w:szCs w:val="20"/>
              </w:rPr>
              <w:t>gn</w:t>
            </w:r>
            <w:r w:rsidRPr="007E4260">
              <w:rPr>
                <w:rFonts w:eastAsia="Arial" w:cs="Arial"/>
                <w:spacing w:val="14"/>
                <w:sz w:val="20"/>
                <w:szCs w:val="20"/>
              </w:rPr>
              <w:t xml:space="preserve"> </w:t>
            </w:r>
            <w:r w:rsidRPr="007E4260">
              <w:rPr>
                <w:rFonts w:eastAsia="Arial" w:cs="Arial"/>
                <w:spacing w:val="1"/>
                <w:sz w:val="20"/>
                <w:szCs w:val="20"/>
              </w:rPr>
              <w:t>(</w:t>
            </w:r>
            <w:r w:rsidRPr="007E4260">
              <w:rPr>
                <w:rFonts w:eastAsia="Arial" w:cs="Arial"/>
                <w:sz w:val="20"/>
                <w:szCs w:val="20"/>
              </w:rPr>
              <w:t>HC</w:t>
            </w:r>
            <w:r w:rsidRPr="007E4260">
              <w:rPr>
                <w:rFonts w:eastAsia="Arial" w:cs="Arial"/>
                <w:spacing w:val="-2"/>
                <w:sz w:val="20"/>
                <w:szCs w:val="20"/>
              </w:rPr>
              <w:t>D</w:t>
            </w:r>
            <w:r w:rsidRPr="007E4260">
              <w:rPr>
                <w:rFonts w:eastAsia="Arial" w:cs="Arial"/>
                <w:sz w:val="20"/>
                <w:szCs w:val="20"/>
              </w:rPr>
              <w:t>)</w:t>
            </w:r>
            <w:r w:rsidRPr="007E4260">
              <w:rPr>
                <w:rFonts w:eastAsia="Arial" w:cs="Arial"/>
                <w:spacing w:val="18"/>
                <w:sz w:val="20"/>
                <w:szCs w:val="20"/>
              </w:rPr>
              <w:t xml:space="preserve"> </w:t>
            </w:r>
            <w:r w:rsidRPr="007E4260">
              <w:rPr>
                <w:rFonts w:eastAsia="Arial" w:cs="Arial"/>
                <w:spacing w:val="1"/>
                <w:sz w:val="20"/>
                <w:szCs w:val="20"/>
              </w:rPr>
              <w:t>G</w:t>
            </w:r>
            <w:r w:rsidRPr="007E4260">
              <w:rPr>
                <w:rFonts w:eastAsia="Arial" w:cs="Arial"/>
                <w:sz w:val="20"/>
                <w:szCs w:val="20"/>
              </w:rPr>
              <w:t>u</w:t>
            </w:r>
            <w:r w:rsidRPr="007E4260">
              <w:rPr>
                <w:rFonts w:eastAsia="Arial" w:cs="Arial"/>
                <w:spacing w:val="-1"/>
                <w:sz w:val="20"/>
                <w:szCs w:val="20"/>
              </w:rPr>
              <w:t>i</w:t>
            </w:r>
            <w:r w:rsidRPr="007E4260">
              <w:rPr>
                <w:rFonts w:eastAsia="Arial" w:cs="Arial"/>
                <w:sz w:val="20"/>
                <w:szCs w:val="20"/>
              </w:rPr>
              <w:t>d</w:t>
            </w:r>
            <w:r w:rsidRPr="007E4260">
              <w:rPr>
                <w:rFonts w:eastAsia="Arial" w:cs="Arial"/>
                <w:spacing w:val="-1"/>
                <w:sz w:val="20"/>
                <w:szCs w:val="20"/>
              </w:rPr>
              <w:t>eli</w:t>
            </w:r>
            <w:r w:rsidRPr="007E4260">
              <w:rPr>
                <w:rFonts w:eastAsia="Arial" w:cs="Arial"/>
                <w:sz w:val="20"/>
                <w:szCs w:val="20"/>
              </w:rPr>
              <w:t>ne</w:t>
            </w:r>
            <w:r w:rsidRPr="007E4260">
              <w:rPr>
                <w:rFonts w:eastAsia="Arial" w:cs="Arial"/>
                <w:spacing w:val="12"/>
                <w:sz w:val="20"/>
                <w:szCs w:val="20"/>
              </w:rPr>
              <w:t xml:space="preserve"> </w:t>
            </w:r>
            <w:r w:rsidRPr="007E4260">
              <w:rPr>
                <w:rFonts w:eastAsia="Arial" w:cs="Arial"/>
                <w:spacing w:val="2"/>
                <w:sz w:val="20"/>
                <w:szCs w:val="20"/>
              </w:rPr>
              <w:t>f</w:t>
            </w:r>
            <w:r w:rsidRPr="007E4260">
              <w:rPr>
                <w:rFonts w:eastAsia="Arial" w:cs="Arial"/>
                <w:spacing w:val="-3"/>
                <w:sz w:val="20"/>
                <w:szCs w:val="20"/>
              </w:rPr>
              <w:t>o</w:t>
            </w:r>
            <w:r w:rsidRPr="007E4260">
              <w:rPr>
                <w:rFonts w:eastAsia="Arial" w:cs="Arial"/>
                <w:sz w:val="20"/>
                <w:szCs w:val="20"/>
              </w:rPr>
              <w:t>r</w:t>
            </w:r>
            <w:r w:rsidRPr="007E4260">
              <w:rPr>
                <w:rFonts w:eastAsia="Arial" w:cs="Arial"/>
                <w:spacing w:val="22"/>
                <w:sz w:val="20"/>
                <w:szCs w:val="20"/>
              </w:rPr>
              <w:t xml:space="preserve"> </w:t>
            </w:r>
            <w:r w:rsidRPr="007E4260">
              <w:rPr>
                <w:rFonts w:eastAsia="Arial" w:cs="Arial"/>
                <w:spacing w:val="2"/>
                <w:sz w:val="20"/>
                <w:szCs w:val="20"/>
              </w:rPr>
              <w:t>e</w:t>
            </w:r>
            <w:r w:rsidRPr="007E4260">
              <w:rPr>
                <w:rFonts w:eastAsia="Arial" w:cs="Arial"/>
                <w:spacing w:val="1"/>
                <w:sz w:val="20"/>
                <w:szCs w:val="20"/>
              </w:rPr>
              <w:t>-</w:t>
            </w:r>
            <w:r w:rsidRPr="007E4260">
              <w:rPr>
                <w:rFonts w:eastAsia="Arial" w:cs="Arial"/>
                <w:spacing w:val="-3"/>
                <w:sz w:val="20"/>
                <w:szCs w:val="20"/>
              </w:rPr>
              <w:t>n</w:t>
            </w:r>
            <w:r w:rsidRPr="007E4260">
              <w:rPr>
                <w:rFonts w:eastAsia="Arial" w:cs="Arial"/>
                <w:sz w:val="20"/>
                <w:szCs w:val="20"/>
              </w:rPr>
              <w:t>a</w:t>
            </w:r>
            <w:r w:rsidRPr="007E4260">
              <w:rPr>
                <w:rFonts w:eastAsia="Arial" w:cs="Arial"/>
                <w:spacing w:val="-2"/>
                <w:sz w:val="20"/>
                <w:szCs w:val="20"/>
              </w:rPr>
              <w:t>v</w:t>
            </w:r>
            <w:r w:rsidRPr="007E4260">
              <w:rPr>
                <w:rFonts w:eastAsia="Arial" w:cs="Arial"/>
                <w:spacing w:val="-1"/>
                <w:sz w:val="20"/>
                <w:szCs w:val="20"/>
              </w:rPr>
              <w:t>i</w:t>
            </w:r>
            <w:r w:rsidRPr="007E4260">
              <w:rPr>
                <w:rFonts w:eastAsia="Arial" w:cs="Arial"/>
                <w:sz w:val="20"/>
                <w:szCs w:val="20"/>
              </w:rPr>
              <w:t>g</w:t>
            </w:r>
            <w:r w:rsidRPr="007E4260">
              <w:rPr>
                <w:rFonts w:eastAsia="Arial" w:cs="Arial"/>
                <w:spacing w:val="-1"/>
                <w:sz w:val="20"/>
                <w:szCs w:val="20"/>
              </w:rPr>
              <w:t>a</w:t>
            </w:r>
            <w:r w:rsidRPr="007E4260">
              <w:rPr>
                <w:rFonts w:eastAsia="Arial" w:cs="Arial"/>
                <w:sz w:val="20"/>
                <w:szCs w:val="20"/>
              </w:rPr>
              <w:t>t</w:t>
            </w:r>
            <w:r w:rsidRPr="007E4260">
              <w:rPr>
                <w:rFonts w:eastAsia="Arial" w:cs="Arial"/>
                <w:spacing w:val="-1"/>
                <w:sz w:val="20"/>
                <w:szCs w:val="20"/>
              </w:rPr>
              <w:t>i</w:t>
            </w:r>
            <w:r w:rsidRPr="007E4260">
              <w:rPr>
                <w:rFonts w:eastAsia="Arial" w:cs="Arial"/>
                <w:sz w:val="20"/>
                <w:szCs w:val="20"/>
              </w:rPr>
              <w:t>on</w:t>
            </w:r>
            <w:r w:rsidRPr="007E4260">
              <w:rPr>
                <w:rFonts w:eastAsia="Arial" w:cs="Arial"/>
                <w:spacing w:val="9"/>
                <w:sz w:val="20"/>
                <w:szCs w:val="20"/>
              </w:rPr>
              <w:t xml:space="preserve"> </w:t>
            </w:r>
            <w:r w:rsidRPr="007E4260">
              <w:rPr>
                <w:rFonts w:eastAsia="Arial" w:cs="Arial"/>
                <w:sz w:val="20"/>
                <w:szCs w:val="20"/>
              </w:rPr>
              <w:t>h</w:t>
            </w:r>
            <w:r w:rsidRPr="007E4260">
              <w:rPr>
                <w:rFonts w:eastAsia="Arial" w:cs="Arial"/>
                <w:spacing w:val="-1"/>
                <w:sz w:val="20"/>
                <w:szCs w:val="20"/>
              </w:rPr>
              <w:t>a</w:t>
            </w:r>
            <w:r w:rsidRPr="007E4260">
              <w:rPr>
                <w:rFonts w:eastAsia="Arial" w:cs="Arial"/>
                <w:sz w:val="20"/>
                <w:szCs w:val="20"/>
              </w:rPr>
              <w:t>s</w:t>
            </w:r>
            <w:r w:rsidRPr="007E4260">
              <w:rPr>
                <w:rFonts w:eastAsia="Arial" w:cs="Arial"/>
                <w:spacing w:val="21"/>
                <w:sz w:val="20"/>
                <w:szCs w:val="20"/>
              </w:rPr>
              <w:t xml:space="preserve"> </w:t>
            </w:r>
            <w:r w:rsidRPr="007E4260">
              <w:rPr>
                <w:rFonts w:eastAsia="Arial" w:cs="Arial"/>
                <w:sz w:val="20"/>
                <w:szCs w:val="20"/>
              </w:rPr>
              <w:t>b</w:t>
            </w:r>
            <w:r w:rsidRPr="007E4260">
              <w:rPr>
                <w:rFonts w:eastAsia="Arial" w:cs="Arial"/>
                <w:spacing w:val="-1"/>
                <w:sz w:val="20"/>
                <w:szCs w:val="20"/>
              </w:rPr>
              <w:t>e</w:t>
            </w:r>
            <w:r w:rsidRPr="007E4260">
              <w:rPr>
                <w:rFonts w:eastAsia="Arial" w:cs="Arial"/>
                <w:sz w:val="20"/>
                <w:szCs w:val="20"/>
              </w:rPr>
              <w:t>en</w:t>
            </w:r>
            <w:r w:rsidRPr="007E4260">
              <w:rPr>
                <w:rFonts w:eastAsia="Arial" w:cs="Arial"/>
                <w:spacing w:val="19"/>
                <w:sz w:val="20"/>
                <w:szCs w:val="20"/>
              </w:rPr>
              <w:t xml:space="preserve"> </w:t>
            </w:r>
            <w:r w:rsidRPr="007E4260">
              <w:rPr>
                <w:rFonts w:eastAsia="Arial" w:cs="Arial"/>
                <w:sz w:val="20"/>
                <w:szCs w:val="20"/>
              </w:rPr>
              <w:t>prod</w:t>
            </w:r>
            <w:r w:rsidRPr="007E4260">
              <w:rPr>
                <w:rFonts w:eastAsia="Arial" w:cs="Arial"/>
                <w:spacing w:val="-3"/>
                <w:sz w:val="20"/>
                <w:szCs w:val="20"/>
              </w:rPr>
              <w:t>u</w:t>
            </w:r>
            <w:r w:rsidRPr="007E4260">
              <w:rPr>
                <w:rFonts w:eastAsia="Arial" w:cs="Arial"/>
                <w:spacing w:val="1"/>
                <w:sz w:val="20"/>
                <w:szCs w:val="20"/>
              </w:rPr>
              <w:t>c</w:t>
            </w:r>
            <w:r w:rsidRPr="007E4260">
              <w:rPr>
                <w:rFonts w:eastAsia="Arial" w:cs="Arial"/>
                <w:sz w:val="20"/>
                <w:szCs w:val="20"/>
              </w:rPr>
              <w:t>e</w:t>
            </w:r>
            <w:r w:rsidRPr="007E4260">
              <w:rPr>
                <w:rFonts w:eastAsia="Arial" w:cs="Arial"/>
                <w:spacing w:val="-3"/>
                <w:sz w:val="20"/>
                <w:szCs w:val="20"/>
              </w:rPr>
              <w:t>d</w:t>
            </w:r>
            <w:r w:rsidRPr="007E4260">
              <w:rPr>
                <w:rFonts w:eastAsia="Arial" w:cs="Arial"/>
                <w:sz w:val="20"/>
                <w:szCs w:val="20"/>
              </w:rPr>
              <w:t>. A</w:t>
            </w:r>
            <w:r w:rsidRPr="007E4260">
              <w:rPr>
                <w:rFonts w:eastAsia="Arial" w:cs="Arial"/>
                <w:spacing w:val="-2"/>
                <w:sz w:val="20"/>
                <w:szCs w:val="20"/>
              </w:rPr>
              <w:t xml:space="preserve"> </w:t>
            </w:r>
            <w:r w:rsidRPr="007E4260">
              <w:rPr>
                <w:rFonts w:eastAsia="Arial" w:cs="Arial"/>
                <w:sz w:val="20"/>
                <w:szCs w:val="20"/>
              </w:rPr>
              <w:t>Co</w:t>
            </w:r>
            <w:r w:rsidRPr="007E4260">
              <w:rPr>
                <w:rFonts w:eastAsia="Arial" w:cs="Arial"/>
                <w:spacing w:val="-2"/>
                <w:sz w:val="20"/>
                <w:szCs w:val="20"/>
              </w:rPr>
              <w:t>r</w:t>
            </w:r>
            <w:r w:rsidRPr="007E4260">
              <w:rPr>
                <w:rFonts w:eastAsia="Arial" w:cs="Arial"/>
                <w:spacing w:val="1"/>
                <w:sz w:val="20"/>
                <w:szCs w:val="20"/>
              </w:rPr>
              <w:t>r</w:t>
            </w:r>
            <w:r w:rsidRPr="007E4260">
              <w:rPr>
                <w:rFonts w:eastAsia="Arial" w:cs="Arial"/>
                <w:spacing w:val="-3"/>
                <w:sz w:val="20"/>
                <w:szCs w:val="20"/>
              </w:rPr>
              <w:t>e</w:t>
            </w:r>
            <w:r w:rsidRPr="007E4260">
              <w:rPr>
                <w:rFonts w:eastAsia="Arial" w:cs="Arial"/>
                <w:spacing w:val="1"/>
                <w:sz w:val="20"/>
                <w:szCs w:val="20"/>
              </w:rPr>
              <w:t>s</w:t>
            </w:r>
            <w:r w:rsidRPr="007E4260">
              <w:rPr>
                <w:rFonts w:eastAsia="Arial" w:cs="Arial"/>
                <w:sz w:val="20"/>
                <w:szCs w:val="20"/>
              </w:rPr>
              <w:t>p</w:t>
            </w:r>
            <w:r w:rsidRPr="007E4260">
              <w:rPr>
                <w:rFonts w:eastAsia="Arial" w:cs="Arial"/>
                <w:spacing w:val="-1"/>
                <w:sz w:val="20"/>
                <w:szCs w:val="20"/>
              </w:rPr>
              <w:t>o</w:t>
            </w:r>
            <w:r w:rsidRPr="007E4260">
              <w:rPr>
                <w:rFonts w:eastAsia="Arial" w:cs="Arial"/>
                <w:sz w:val="20"/>
                <w:szCs w:val="20"/>
              </w:rPr>
              <w:t>n</w:t>
            </w:r>
            <w:r w:rsidRPr="007E4260">
              <w:rPr>
                <w:rFonts w:eastAsia="Arial" w:cs="Arial"/>
                <w:spacing w:val="-1"/>
                <w:sz w:val="20"/>
                <w:szCs w:val="20"/>
              </w:rPr>
              <w:t>d</w:t>
            </w:r>
            <w:r w:rsidRPr="007E4260">
              <w:rPr>
                <w:rFonts w:eastAsia="Arial" w:cs="Arial"/>
                <w:sz w:val="20"/>
                <w:szCs w:val="20"/>
              </w:rPr>
              <w:t>e</w:t>
            </w:r>
            <w:r w:rsidRPr="007E4260">
              <w:rPr>
                <w:rFonts w:eastAsia="Arial" w:cs="Arial"/>
                <w:spacing w:val="-3"/>
                <w:sz w:val="20"/>
                <w:szCs w:val="20"/>
              </w:rPr>
              <w:t>n</w:t>
            </w:r>
            <w:r w:rsidRPr="007E4260">
              <w:rPr>
                <w:rFonts w:eastAsia="Arial" w:cs="Arial"/>
                <w:spacing w:val="1"/>
                <w:sz w:val="20"/>
                <w:szCs w:val="20"/>
              </w:rPr>
              <w:t>c</w:t>
            </w:r>
            <w:r w:rsidRPr="007E4260">
              <w:rPr>
                <w:rFonts w:eastAsia="Arial" w:cs="Arial"/>
                <w:sz w:val="20"/>
                <w:szCs w:val="20"/>
              </w:rPr>
              <w:t>e</w:t>
            </w:r>
            <w:r w:rsidRPr="007E4260">
              <w:rPr>
                <w:rFonts w:eastAsia="Arial" w:cs="Arial"/>
                <w:spacing w:val="25"/>
                <w:sz w:val="20"/>
                <w:szCs w:val="20"/>
              </w:rPr>
              <w:t xml:space="preserve"> </w:t>
            </w:r>
            <w:r w:rsidRPr="007E4260">
              <w:rPr>
                <w:rFonts w:eastAsia="Arial" w:cs="Arial"/>
                <w:spacing w:val="1"/>
                <w:sz w:val="20"/>
                <w:szCs w:val="20"/>
              </w:rPr>
              <w:t>Gr</w:t>
            </w:r>
            <w:r w:rsidRPr="007E4260">
              <w:rPr>
                <w:rFonts w:eastAsia="Arial" w:cs="Arial"/>
                <w:sz w:val="20"/>
                <w:szCs w:val="20"/>
              </w:rPr>
              <w:t>o</w:t>
            </w:r>
            <w:r w:rsidRPr="007E4260">
              <w:rPr>
                <w:rFonts w:eastAsia="Arial" w:cs="Arial"/>
                <w:spacing w:val="-3"/>
                <w:sz w:val="20"/>
                <w:szCs w:val="20"/>
              </w:rPr>
              <w:t>u</w:t>
            </w:r>
            <w:r w:rsidRPr="007E4260">
              <w:rPr>
                <w:rFonts w:eastAsia="Arial" w:cs="Arial"/>
                <w:sz w:val="20"/>
                <w:szCs w:val="20"/>
              </w:rPr>
              <w:t>p</w:t>
            </w:r>
            <w:r w:rsidRPr="007E4260">
              <w:rPr>
                <w:rFonts w:eastAsia="Arial" w:cs="Arial"/>
                <w:spacing w:val="34"/>
                <w:sz w:val="20"/>
                <w:szCs w:val="20"/>
              </w:rPr>
              <w:t xml:space="preserve"> </w:t>
            </w:r>
            <w:r w:rsidRPr="007E4260">
              <w:rPr>
                <w:rFonts w:eastAsia="Arial" w:cs="Arial"/>
                <w:sz w:val="20"/>
                <w:szCs w:val="20"/>
              </w:rPr>
              <w:t>e</w:t>
            </w:r>
            <w:r w:rsidRPr="007E4260">
              <w:rPr>
                <w:rFonts w:eastAsia="Arial" w:cs="Arial"/>
                <w:spacing w:val="1"/>
                <w:sz w:val="20"/>
                <w:szCs w:val="20"/>
              </w:rPr>
              <w:t>s</w:t>
            </w:r>
            <w:r w:rsidRPr="007E4260">
              <w:rPr>
                <w:rFonts w:eastAsia="Arial" w:cs="Arial"/>
                <w:sz w:val="20"/>
                <w:szCs w:val="20"/>
              </w:rPr>
              <w:t>ta</w:t>
            </w:r>
            <w:r w:rsidRPr="007E4260">
              <w:rPr>
                <w:rFonts w:eastAsia="Arial" w:cs="Arial"/>
                <w:spacing w:val="-1"/>
                <w:sz w:val="20"/>
                <w:szCs w:val="20"/>
              </w:rPr>
              <w:t>bl</w:t>
            </w:r>
            <w:r w:rsidRPr="007E4260">
              <w:rPr>
                <w:rFonts w:eastAsia="Arial" w:cs="Arial"/>
                <w:spacing w:val="-3"/>
                <w:sz w:val="20"/>
                <w:szCs w:val="20"/>
              </w:rPr>
              <w:t>i</w:t>
            </w:r>
            <w:r w:rsidRPr="007E4260">
              <w:rPr>
                <w:rFonts w:eastAsia="Arial" w:cs="Arial"/>
                <w:spacing w:val="1"/>
                <w:sz w:val="20"/>
                <w:szCs w:val="20"/>
              </w:rPr>
              <w:t>s</w:t>
            </w:r>
            <w:r w:rsidRPr="007E4260">
              <w:rPr>
                <w:rFonts w:eastAsia="Arial" w:cs="Arial"/>
                <w:sz w:val="20"/>
                <w:szCs w:val="20"/>
              </w:rPr>
              <w:t>h</w:t>
            </w:r>
            <w:r w:rsidRPr="007E4260">
              <w:rPr>
                <w:rFonts w:eastAsia="Arial" w:cs="Arial"/>
                <w:spacing w:val="-1"/>
                <w:sz w:val="20"/>
                <w:szCs w:val="20"/>
              </w:rPr>
              <w:t>e</w:t>
            </w:r>
            <w:r w:rsidRPr="007E4260">
              <w:rPr>
                <w:rFonts w:eastAsia="Arial" w:cs="Arial"/>
                <w:sz w:val="20"/>
                <w:szCs w:val="20"/>
              </w:rPr>
              <w:t>d</w:t>
            </w:r>
            <w:r w:rsidRPr="007E4260">
              <w:rPr>
                <w:rFonts w:eastAsia="Arial" w:cs="Arial"/>
                <w:spacing w:val="32"/>
                <w:sz w:val="20"/>
                <w:szCs w:val="20"/>
              </w:rPr>
              <w:t xml:space="preserve"> </w:t>
            </w:r>
            <w:r w:rsidRPr="007E4260">
              <w:rPr>
                <w:rFonts w:eastAsia="Arial" w:cs="Arial"/>
                <w:sz w:val="20"/>
                <w:szCs w:val="20"/>
              </w:rPr>
              <w:t>by</w:t>
            </w:r>
            <w:r w:rsidRPr="007E4260">
              <w:rPr>
                <w:rFonts w:eastAsia="Arial" w:cs="Arial"/>
                <w:spacing w:val="37"/>
                <w:sz w:val="20"/>
                <w:szCs w:val="20"/>
              </w:rPr>
              <w:t xml:space="preserve"> </w:t>
            </w:r>
            <w:r w:rsidRPr="007E4260">
              <w:rPr>
                <w:rFonts w:eastAsia="Arial" w:cs="Arial"/>
                <w:sz w:val="20"/>
                <w:szCs w:val="20"/>
              </w:rPr>
              <w:t>NCSR</w:t>
            </w:r>
            <w:r w:rsidRPr="007E4260">
              <w:rPr>
                <w:rFonts w:eastAsia="Arial" w:cs="Arial"/>
                <w:spacing w:val="37"/>
                <w:sz w:val="20"/>
                <w:szCs w:val="20"/>
              </w:rPr>
              <w:t xml:space="preserve"> </w:t>
            </w:r>
            <w:r w:rsidRPr="007E4260">
              <w:rPr>
                <w:rFonts w:eastAsia="Arial" w:cs="Arial"/>
                <w:sz w:val="20"/>
                <w:szCs w:val="20"/>
              </w:rPr>
              <w:t>1</w:t>
            </w:r>
            <w:r w:rsidRPr="007E4260">
              <w:rPr>
                <w:rFonts w:eastAsia="Arial" w:cs="Arial"/>
                <w:spacing w:val="41"/>
                <w:sz w:val="20"/>
                <w:szCs w:val="20"/>
              </w:rPr>
              <w:t xml:space="preserve"> </w:t>
            </w:r>
            <w:r w:rsidRPr="007E4260">
              <w:rPr>
                <w:rFonts w:eastAsia="Arial" w:cs="Arial"/>
                <w:spacing w:val="-1"/>
                <w:sz w:val="20"/>
                <w:szCs w:val="20"/>
              </w:rPr>
              <w:t>i</w:t>
            </w:r>
            <w:r w:rsidRPr="007E4260">
              <w:rPr>
                <w:rFonts w:eastAsia="Arial" w:cs="Arial"/>
                <w:sz w:val="20"/>
                <w:szCs w:val="20"/>
              </w:rPr>
              <w:t>s</w:t>
            </w:r>
            <w:r w:rsidRPr="007E4260">
              <w:rPr>
                <w:rFonts w:eastAsia="Arial" w:cs="Arial"/>
                <w:spacing w:val="40"/>
                <w:sz w:val="20"/>
                <w:szCs w:val="20"/>
              </w:rPr>
              <w:t xml:space="preserve"> </w:t>
            </w:r>
            <w:r w:rsidRPr="007E4260">
              <w:rPr>
                <w:rFonts w:eastAsia="Arial" w:cs="Arial"/>
                <w:sz w:val="20"/>
                <w:szCs w:val="20"/>
              </w:rPr>
              <w:t>h</w:t>
            </w:r>
            <w:r w:rsidRPr="007E4260">
              <w:rPr>
                <w:rFonts w:eastAsia="Arial" w:cs="Arial"/>
                <w:spacing w:val="-1"/>
                <w:sz w:val="20"/>
                <w:szCs w:val="20"/>
              </w:rPr>
              <w:t>a</w:t>
            </w:r>
            <w:r w:rsidRPr="007E4260">
              <w:rPr>
                <w:rFonts w:eastAsia="Arial" w:cs="Arial"/>
                <w:spacing w:val="-2"/>
                <w:sz w:val="20"/>
                <w:szCs w:val="20"/>
              </w:rPr>
              <w:t>r</w:t>
            </w:r>
            <w:r w:rsidRPr="007E4260">
              <w:rPr>
                <w:rFonts w:eastAsia="Arial" w:cs="Arial"/>
                <w:spacing w:val="2"/>
                <w:sz w:val="20"/>
                <w:szCs w:val="20"/>
              </w:rPr>
              <w:t>m</w:t>
            </w:r>
            <w:r w:rsidRPr="007E4260">
              <w:rPr>
                <w:rFonts w:eastAsia="Arial" w:cs="Arial"/>
                <w:sz w:val="20"/>
                <w:szCs w:val="20"/>
              </w:rPr>
              <w:t>o</w:t>
            </w:r>
            <w:r w:rsidRPr="007E4260">
              <w:rPr>
                <w:rFonts w:eastAsia="Arial" w:cs="Arial"/>
                <w:spacing w:val="-1"/>
                <w:sz w:val="20"/>
                <w:szCs w:val="20"/>
              </w:rPr>
              <w:t>ni</w:t>
            </w:r>
            <w:r w:rsidRPr="007E4260">
              <w:rPr>
                <w:rFonts w:eastAsia="Arial" w:cs="Arial"/>
                <w:spacing w:val="-4"/>
                <w:sz w:val="20"/>
                <w:szCs w:val="20"/>
              </w:rPr>
              <w:t>z</w:t>
            </w:r>
            <w:r w:rsidRPr="007E4260">
              <w:rPr>
                <w:rFonts w:eastAsia="Arial" w:cs="Arial"/>
                <w:spacing w:val="-1"/>
                <w:sz w:val="20"/>
                <w:szCs w:val="20"/>
              </w:rPr>
              <w:t>i</w:t>
            </w:r>
            <w:r w:rsidRPr="007E4260">
              <w:rPr>
                <w:rFonts w:eastAsia="Arial" w:cs="Arial"/>
                <w:sz w:val="20"/>
                <w:szCs w:val="20"/>
              </w:rPr>
              <w:t>ng</w:t>
            </w:r>
            <w:r w:rsidRPr="007E4260">
              <w:rPr>
                <w:rFonts w:eastAsia="Arial" w:cs="Arial"/>
                <w:spacing w:val="31"/>
                <w:sz w:val="20"/>
                <w:szCs w:val="20"/>
              </w:rPr>
              <w:t xml:space="preserve"> </w:t>
            </w:r>
            <w:r w:rsidRPr="007E4260">
              <w:rPr>
                <w:rFonts w:eastAsia="Arial" w:cs="Arial"/>
                <w:sz w:val="20"/>
                <w:szCs w:val="20"/>
              </w:rPr>
              <w:t>the</w:t>
            </w:r>
            <w:r w:rsidRPr="007E4260">
              <w:rPr>
                <w:rFonts w:eastAsia="Arial" w:cs="Arial"/>
                <w:spacing w:val="39"/>
                <w:sz w:val="20"/>
                <w:szCs w:val="20"/>
              </w:rPr>
              <w:t xml:space="preserve"> </w:t>
            </w:r>
            <w:r w:rsidRPr="007E4260">
              <w:rPr>
                <w:rFonts w:eastAsia="Arial" w:cs="Arial"/>
                <w:spacing w:val="-3"/>
                <w:sz w:val="20"/>
                <w:szCs w:val="20"/>
              </w:rPr>
              <w:t>d</w:t>
            </w:r>
            <w:r w:rsidRPr="007E4260">
              <w:rPr>
                <w:rFonts w:eastAsia="Arial" w:cs="Arial"/>
                <w:spacing w:val="1"/>
                <w:sz w:val="20"/>
                <w:szCs w:val="20"/>
              </w:rPr>
              <w:t>r</w:t>
            </w:r>
            <w:r w:rsidRPr="007E4260">
              <w:rPr>
                <w:rFonts w:eastAsia="Arial" w:cs="Arial"/>
                <w:spacing w:val="-3"/>
                <w:sz w:val="20"/>
                <w:szCs w:val="20"/>
              </w:rPr>
              <w:t>a</w:t>
            </w:r>
            <w:r w:rsidRPr="007E4260">
              <w:rPr>
                <w:rFonts w:eastAsia="Arial" w:cs="Arial"/>
                <w:spacing w:val="2"/>
                <w:sz w:val="20"/>
                <w:szCs w:val="20"/>
              </w:rPr>
              <w:t>f</w:t>
            </w:r>
            <w:r w:rsidRPr="007E4260">
              <w:rPr>
                <w:rFonts w:eastAsia="Arial" w:cs="Arial"/>
                <w:sz w:val="20"/>
                <w:szCs w:val="20"/>
              </w:rPr>
              <w:t>t</w:t>
            </w:r>
            <w:r w:rsidRPr="007E4260">
              <w:rPr>
                <w:rFonts w:eastAsia="Arial" w:cs="Arial"/>
                <w:spacing w:val="36"/>
                <w:sz w:val="20"/>
                <w:szCs w:val="20"/>
              </w:rPr>
              <w:t xml:space="preserve"> </w:t>
            </w:r>
            <w:r w:rsidRPr="007E4260">
              <w:rPr>
                <w:rFonts w:eastAsia="Arial" w:cs="Arial"/>
                <w:sz w:val="20"/>
                <w:szCs w:val="20"/>
              </w:rPr>
              <w:t>H</w:t>
            </w:r>
            <w:r w:rsidRPr="007E4260">
              <w:rPr>
                <w:rFonts w:eastAsia="Arial" w:cs="Arial"/>
                <w:spacing w:val="-2"/>
                <w:sz w:val="20"/>
                <w:szCs w:val="20"/>
              </w:rPr>
              <w:t>C</w:t>
            </w:r>
            <w:r w:rsidRPr="007E4260">
              <w:rPr>
                <w:rFonts w:eastAsia="Arial" w:cs="Arial"/>
                <w:sz w:val="20"/>
                <w:szCs w:val="20"/>
              </w:rPr>
              <w:t>D</w:t>
            </w:r>
            <w:r w:rsidRPr="007E4260">
              <w:rPr>
                <w:rFonts w:eastAsia="Arial" w:cs="Arial"/>
                <w:spacing w:val="38"/>
                <w:sz w:val="20"/>
                <w:szCs w:val="20"/>
              </w:rPr>
              <w:t xml:space="preserve"> </w:t>
            </w:r>
            <w:r w:rsidRPr="007E4260">
              <w:rPr>
                <w:rFonts w:eastAsia="Arial" w:cs="Arial"/>
                <w:sz w:val="20"/>
                <w:szCs w:val="20"/>
              </w:rPr>
              <w:t>g</w:t>
            </w:r>
            <w:r w:rsidRPr="007E4260">
              <w:rPr>
                <w:rFonts w:eastAsia="Arial" w:cs="Arial"/>
                <w:spacing w:val="-1"/>
                <w:sz w:val="20"/>
                <w:szCs w:val="20"/>
              </w:rPr>
              <w:t>ui</w:t>
            </w:r>
            <w:r w:rsidRPr="007E4260">
              <w:rPr>
                <w:rFonts w:eastAsia="Arial" w:cs="Arial"/>
                <w:spacing w:val="3"/>
                <w:sz w:val="20"/>
                <w:szCs w:val="20"/>
              </w:rPr>
              <w:t>d</w:t>
            </w:r>
            <w:r w:rsidRPr="007E4260">
              <w:rPr>
                <w:rFonts w:eastAsia="Arial" w:cs="Arial"/>
                <w:sz w:val="20"/>
                <w:szCs w:val="20"/>
              </w:rPr>
              <w:t>e</w:t>
            </w:r>
            <w:r w:rsidRPr="007E4260">
              <w:rPr>
                <w:rFonts w:eastAsia="Arial" w:cs="Arial"/>
                <w:spacing w:val="-1"/>
                <w:sz w:val="20"/>
                <w:szCs w:val="20"/>
              </w:rPr>
              <w:t>li</w:t>
            </w:r>
            <w:r w:rsidRPr="007E4260">
              <w:rPr>
                <w:rFonts w:eastAsia="Arial" w:cs="Arial"/>
                <w:sz w:val="20"/>
                <w:szCs w:val="20"/>
              </w:rPr>
              <w:t>ne</w:t>
            </w:r>
            <w:r w:rsidRPr="007E4260">
              <w:rPr>
                <w:rFonts w:eastAsia="Arial" w:cs="Arial"/>
                <w:spacing w:val="34"/>
                <w:sz w:val="20"/>
                <w:szCs w:val="20"/>
              </w:rPr>
              <w:t xml:space="preserve"> </w:t>
            </w:r>
            <w:r w:rsidRPr="007E4260">
              <w:rPr>
                <w:rFonts w:eastAsia="Arial" w:cs="Arial"/>
                <w:spacing w:val="-2"/>
                <w:sz w:val="20"/>
                <w:szCs w:val="20"/>
              </w:rPr>
              <w:t>w</w:t>
            </w:r>
            <w:r w:rsidRPr="007E4260">
              <w:rPr>
                <w:rFonts w:eastAsia="Arial" w:cs="Arial"/>
                <w:spacing w:val="-1"/>
                <w:sz w:val="20"/>
                <w:szCs w:val="20"/>
              </w:rPr>
              <w:t>i</w:t>
            </w:r>
            <w:r w:rsidRPr="007E4260">
              <w:rPr>
                <w:rFonts w:eastAsia="Arial" w:cs="Arial"/>
                <w:sz w:val="20"/>
                <w:szCs w:val="20"/>
              </w:rPr>
              <w:t>th</w:t>
            </w:r>
            <w:r w:rsidRPr="007E4260">
              <w:rPr>
                <w:rFonts w:eastAsia="Arial" w:cs="Arial"/>
                <w:spacing w:val="38"/>
                <w:sz w:val="20"/>
                <w:szCs w:val="20"/>
              </w:rPr>
              <w:t xml:space="preserve"> </w:t>
            </w:r>
            <w:r w:rsidRPr="007E4260">
              <w:rPr>
                <w:rFonts w:eastAsia="Arial" w:cs="Arial"/>
                <w:sz w:val="20"/>
                <w:szCs w:val="20"/>
              </w:rPr>
              <w:t>d</w:t>
            </w:r>
            <w:r w:rsidRPr="007E4260">
              <w:rPr>
                <w:rFonts w:eastAsia="Arial" w:cs="Arial"/>
                <w:spacing w:val="-2"/>
                <w:sz w:val="20"/>
                <w:szCs w:val="20"/>
              </w:rPr>
              <w:t>r</w:t>
            </w:r>
            <w:r w:rsidRPr="007E4260">
              <w:rPr>
                <w:rFonts w:eastAsia="Arial" w:cs="Arial"/>
                <w:spacing w:val="-3"/>
                <w:sz w:val="20"/>
                <w:szCs w:val="20"/>
              </w:rPr>
              <w:t>a</w:t>
            </w:r>
            <w:r w:rsidRPr="007E4260">
              <w:rPr>
                <w:rFonts w:eastAsia="Arial" w:cs="Arial"/>
                <w:spacing w:val="2"/>
                <w:sz w:val="20"/>
                <w:szCs w:val="20"/>
              </w:rPr>
              <w:t>f</w:t>
            </w:r>
            <w:r w:rsidRPr="007E4260">
              <w:rPr>
                <w:rFonts w:eastAsia="Arial" w:cs="Arial"/>
                <w:sz w:val="20"/>
                <w:szCs w:val="20"/>
              </w:rPr>
              <w:t xml:space="preserve">t </w:t>
            </w:r>
            <w:r w:rsidRPr="007E4260">
              <w:rPr>
                <w:rFonts w:eastAsia="Arial" w:cs="Arial"/>
                <w:spacing w:val="-1"/>
                <w:sz w:val="20"/>
                <w:szCs w:val="20"/>
              </w:rPr>
              <w:t>S</w:t>
            </w:r>
            <w:r w:rsidRPr="007E4260">
              <w:rPr>
                <w:rFonts w:eastAsia="Arial" w:cs="Arial"/>
                <w:sz w:val="20"/>
                <w:szCs w:val="20"/>
              </w:rPr>
              <w:t>o</w:t>
            </w:r>
            <w:r w:rsidRPr="007E4260">
              <w:rPr>
                <w:rFonts w:eastAsia="Arial" w:cs="Arial"/>
                <w:spacing w:val="2"/>
                <w:sz w:val="20"/>
                <w:szCs w:val="20"/>
              </w:rPr>
              <w:t>f</w:t>
            </w:r>
            <w:r w:rsidRPr="007E4260">
              <w:rPr>
                <w:rFonts w:eastAsia="Arial" w:cs="Arial"/>
                <w:sz w:val="20"/>
                <w:szCs w:val="20"/>
              </w:rPr>
              <w:t>t</w:t>
            </w:r>
            <w:r w:rsidRPr="007E4260">
              <w:rPr>
                <w:rFonts w:eastAsia="Arial" w:cs="Arial"/>
                <w:spacing w:val="-2"/>
                <w:sz w:val="20"/>
                <w:szCs w:val="20"/>
              </w:rPr>
              <w:t>w</w:t>
            </w:r>
            <w:r w:rsidRPr="007E4260">
              <w:rPr>
                <w:rFonts w:eastAsia="Arial" w:cs="Arial"/>
                <w:sz w:val="20"/>
                <w:szCs w:val="20"/>
              </w:rPr>
              <w:t>are</w:t>
            </w:r>
            <w:r w:rsidRPr="007E4260">
              <w:rPr>
                <w:rFonts w:eastAsia="Arial" w:cs="Arial"/>
                <w:spacing w:val="2"/>
                <w:sz w:val="20"/>
                <w:szCs w:val="20"/>
              </w:rPr>
              <w:t xml:space="preserve"> </w:t>
            </w:r>
            <w:r w:rsidRPr="007E4260">
              <w:rPr>
                <w:rFonts w:eastAsia="Arial" w:cs="Arial"/>
                <w:spacing w:val="1"/>
                <w:sz w:val="20"/>
                <w:szCs w:val="20"/>
              </w:rPr>
              <w:t>Q</w:t>
            </w:r>
            <w:r w:rsidRPr="007E4260">
              <w:rPr>
                <w:rFonts w:eastAsia="Arial" w:cs="Arial"/>
                <w:sz w:val="20"/>
                <w:szCs w:val="20"/>
              </w:rPr>
              <w:t>u</w:t>
            </w:r>
            <w:r w:rsidRPr="007E4260">
              <w:rPr>
                <w:rFonts w:eastAsia="Arial" w:cs="Arial"/>
                <w:spacing w:val="-1"/>
                <w:sz w:val="20"/>
                <w:szCs w:val="20"/>
              </w:rPr>
              <w:t>ali</w:t>
            </w:r>
            <w:r w:rsidRPr="007E4260">
              <w:rPr>
                <w:rFonts w:eastAsia="Arial" w:cs="Arial"/>
                <w:sz w:val="20"/>
                <w:szCs w:val="20"/>
              </w:rPr>
              <w:t xml:space="preserve">ty </w:t>
            </w:r>
            <w:r w:rsidRPr="007E4260">
              <w:rPr>
                <w:rFonts w:eastAsia="Arial" w:cs="Arial"/>
                <w:spacing w:val="-1"/>
                <w:sz w:val="20"/>
                <w:szCs w:val="20"/>
              </w:rPr>
              <w:t>A</w:t>
            </w:r>
            <w:r w:rsidRPr="007E4260">
              <w:rPr>
                <w:rFonts w:eastAsia="Arial" w:cs="Arial"/>
                <w:spacing w:val="1"/>
                <w:sz w:val="20"/>
                <w:szCs w:val="20"/>
              </w:rPr>
              <w:t>ss</w:t>
            </w:r>
            <w:r w:rsidRPr="007E4260">
              <w:rPr>
                <w:rFonts w:eastAsia="Arial" w:cs="Arial"/>
                <w:sz w:val="20"/>
                <w:szCs w:val="20"/>
              </w:rPr>
              <w:t>ur</w:t>
            </w:r>
            <w:r w:rsidRPr="007E4260">
              <w:rPr>
                <w:rFonts w:eastAsia="Arial" w:cs="Arial"/>
                <w:spacing w:val="-2"/>
                <w:sz w:val="20"/>
                <w:szCs w:val="20"/>
              </w:rPr>
              <w:t>a</w:t>
            </w:r>
            <w:r w:rsidRPr="007E4260">
              <w:rPr>
                <w:rFonts w:eastAsia="Arial" w:cs="Arial"/>
                <w:sz w:val="20"/>
                <w:szCs w:val="20"/>
              </w:rPr>
              <w:t>n</w:t>
            </w:r>
            <w:r w:rsidRPr="007E4260">
              <w:rPr>
                <w:rFonts w:eastAsia="Arial" w:cs="Arial"/>
                <w:spacing w:val="-2"/>
                <w:sz w:val="20"/>
                <w:szCs w:val="20"/>
              </w:rPr>
              <w:t>c</w:t>
            </w:r>
            <w:r w:rsidRPr="007E4260">
              <w:rPr>
                <w:rFonts w:eastAsia="Arial" w:cs="Arial"/>
                <w:sz w:val="20"/>
                <w:szCs w:val="20"/>
              </w:rPr>
              <w:t>e</w:t>
            </w:r>
            <w:r w:rsidRPr="007E4260">
              <w:rPr>
                <w:rFonts w:eastAsia="Arial" w:cs="Arial"/>
                <w:spacing w:val="3"/>
                <w:sz w:val="20"/>
                <w:szCs w:val="20"/>
              </w:rPr>
              <w:t xml:space="preserve"> </w:t>
            </w:r>
            <w:r w:rsidRPr="007E4260">
              <w:rPr>
                <w:rFonts w:eastAsia="Arial" w:cs="Arial"/>
                <w:spacing w:val="1"/>
                <w:sz w:val="20"/>
                <w:szCs w:val="20"/>
              </w:rPr>
              <w:t>(</w:t>
            </w:r>
            <w:r w:rsidRPr="007E4260">
              <w:rPr>
                <w:rFonts w:eastAsia="Arial" w:cs="Arial"/>
                <w:spacing w:val="-1"/>
                <w:sz w:val="20"/>
                <w:szCs w:val="20"/>
              </w:rPr>
              <w:t>S</w:t>
            </w:r>
            <w:r w:rsidRPr="007E4260">
              <w:rPr>
                <w:rFonts w:eastAsia="Arial" w:cs="Arial"/>
                <w:spacing w:val="1"/>
                <w:sz w:val="20"/>
                <w:szCs w:val="20"/>
              </w:rPr>
              <w:t>Q</w:t>
            </w:r>
            <w:r w:rsidRPr="007E4260">
              <w:rPr>
                <w:rFonts w:eastAsia="Arial" w:cs="Arial"/>
                <w:spacing w:val="-3"/>
                <w:sz w:val="20"/>
                <w:szCs w:val="20"/>
              </w:rPr>
              <w:t>A</w:t>
            </w:r>
            <w:r w:rsidRPr="007E4260">
              <w:rPr>
                <w:rFonts w:eastAsia="Arial" w:cs="Arial"/>
                <w:sz w:val="20"/>
                <w:szCs w:val="20"/>
              </w:rPr>
              <w:t>)</w:t>
            </w:r>
            <w:r w:rsidRPr="007E4260">
              <w:rPr>
                <w:rFonts w:eastAsia="Arial" w:cs="Arial"/>
                <w:spacing w:val="8"/>
                <w:sz w:val="20"/>
                <w:szCs w:val="20"/>
              </w:rPr>
              <w:t xml:space="preserve"> </w:t>
            </w:r>
            <w:r w:rsidRPr="007E4260">
              <w:rPr>
                <w:rFonts w:eastAsia="Arial" w:cs="Arial"/>
                <w:sz w:val="20"/>
                <w:szCs w:val="20"/>
              </w:rPr>
              <w:t>a</w:t>
            </w:r>
            <w:r w:rsidRPr="007E4260">
              <w:rPr>
                <w:rFonts w:eastAsia="Arial" w:cs="Arial"/>
                <w:spacing w:val="-1"/>
                <w:sz w:val="20"/>
                <w:szCs w:val="20"/>
              </w:rPr>
              <w:t>n</w:t>
            </w:r>
            <w:r w:rsidRPr="007E4260">
              <w:rPr>
                <w:rFonts w:eastAsia="Arial" w:cs="Arial"/>
                <w:sz w:val="20"/>
                <w:szCs w:val="20"/>
              </w:rPr>
              <w:t>d</w:t>
            </w:r>
            <w:r w:rsidRPr="007E4260">
              <w:rPr>
                <w:rFonts w:eastAsia="Arial" w:cs="Arial"/>
                <w:spacing w:val="9"/>
                <w:sz w:val="20"/>
                <w:szCs w:val="20"/>
              </w:rPr>
              <w:t xml:space="preserve"> </w:t>
            </w:r>
            <w:r w:rsidRPr="007E4260">
              <w:rPr>
                <w:rFonts w:eastAsia="Arial" w:cs="Arial"/>
                <w:spacing w:val="-3"/>
                <w:sz w:val="20"/>
                <w:szCs w:val="20"/>
              </w:rPr>
              <w:t>d</w:t>
            </w:r>
            <w:r w:rsidRPr="007E4260">
              <w:rPr>
                <w:rFonts w:eastAsia="Arial" w:cs="Arial"/>
                <w:spacing w:val="1"/>
                <w:sz w:val="20"/>
                <w:szCs w:val="20"/>
              </w:rPr>
              <w:t>r</w:t>
            </w:r>
            <w:r w:rsidRPr="007E4260">
              <w:rPr>
                <w:rFonts w:eastAsia="Arial" w:cs="Arial"/>
                <w:spacing w:val="-3"/>
                <w:sz w:val="20"/>
                <w:szCs w:val="20"/>
              </w:rPr>
              <w:t>a</w:t>
            </w:r>
            <w:r w:rsidRPr="007E4260">
              <w:rPr>
                <w:rFonts w:eastAsia="Arial" w:cs="Arial"/>
                <w:sz w:val="20"/>
                <w:szCs w:val="20"/>
              </w:rPr>
              <w:t>ft</w:t>
            </w:r>
            <w:r w:rsidRPr="007E4260">
              <w:rPr>
                <w:rFonts w:eastAsia="Arial" w:cs="Arial"/>
                <w:spacing w:val="8"/>
                <w:sz w:val="20"/>
                <w:szCs w:val="20"/>
              </w:rPr>
              <w:t xml:space="preserve"> </w:t>
            </w:r>
            <w:r w:rsidRPr="007E4260">
              <w:rPr>
                <w:rFonts w:eastAsia="Arial" w:cs="Arial"/>
                <w:spacing w:val="-2"/>
                <w:sz w:val="20"/>
                <w:szCs w:val="20"/>
              </w:rPr>
              <w:t>U</w:t>
            </w:r>
            <w:r w:rsidRPr="007E4260">
              <w:rPr>
                <w:rFonts w:eastAsia="Arial" w:cs="Arial"/>
                <w:spacing w:val="1"/>
                <w:sz w:val="20"/>
                <w:szCs w:val="20"/>
              </w:rPr>
              <w:t>s</w:t>
            </w:r>
            <w:r w:rsidRPr="007E4260">
              <w:rPr>
                <w:rFonts w:eastAsia="Arial" w:cs="Arial"/>
                <w:sz w:val="20"/>
                <w:szCs w:val="20"/>
              </w:rPr>
              <w:t>a</w:t>
            </w:r>
            <w:r w:rsidRPr="007E4260">
              <w:rPr>
                <w:rFonts w:eastAsia="Arial" w:cs="Arial"/>
                <w:spacing w:val="-1"/>
                <w:sz w:val="20"/>
                <w:szCs w:val="20"/>
              </w:rPr>
              <w:t>bili</w:t>
            </w:r>
            <w:r w:rsidRPr="007E4260">
              <w:rPr>
                <w:rFonts w:eastAsia="Arial" w:cs="Arial"/>
                <w:sz w:val="20"/>
                <w:szCs w:val="20"/>
              </w:rPr>
              <w:t>t</w:t>
            </w:r>
            <w:r w:rsidRPr="007E4260">
              <w:rPr>
                <w:rFonts w:eastAsia="Arial" w:cs="Arial"/>
                <w:spacing w:val="-4"/>
                <w:sz w:val="20"/>
                <w:szCs w:val="20"/>
              </w:rPr>
              <w:t>y</w:t>
            </w:r>
            <w:r w:rsidRPr="007E4260">
              <w:rPr>
                <w:rFonts w:eastAsia="Arial" w:cs="Arial"/>
                <w:sz w:val="20"/>
                <w:szCs w:val="20"/>
              </w:rPr>
              <w:t>,</w:t>
            </w:r>
            <w:r w:rsidRPr="007E4260">
              <w:rPr>
                <w:rFonts w:eastAsia="Arial" w:cs="Arial"/>
                <w:spacing w:val="2"/>
                <w:sz w:val="20"/>
                <w:szCs w:val="20"/>
              </w:rPr>
              <w:t xml:space="preserve"> </w:t>
            </w:r>
            <w:r w:rsidRPr="007E4260">
              <w:rPr>
                <w:rFonts w:eastAsia="Arial" w:cs="Arial"/>
                <w:spacing w:val="3"/>
                <w:sz w:val="20"/>
                <w:szCs w:val="20"/>
              </w:rPr>
              <w:t>T</w:t>
            </w:r>
            <w:r w:rsidRPr="007E4260">
              <w:rPr>
                <w:rFonts w:eastAsia="Arial" w:cs="Arial"/>
                <w:spacing w:val="-3"/>
                <w:sz w:val="20"/>
                <w:szCs w:val="20"/>
              </w:rPr>
              <w:t>e</w:t>
            </w:r>
            <w:r w:rsidRPr="007E4260">
              <w:rPr>
                <w:rFonts w:eastAsia="Arial" w:cs="Arial"/>
                <w:spacing w:val="1"/>
                <w:sz w:val="20"/>
                <w:szCs w:val="20"/>
              </w:rPr>
              <w:t>s</w:t>
            </w:r>
            <w:r w:rsidRPr="007E4260">
              <w:rPr>
                <w:rFonts w:eastAsia="Arial" w:cs="Arial"/>
                <w:sz w:val="20"/>
                <w:szCs w:val="20"/>
              </w:rPr>
              <w:t>t</w:t>
            </w:r>
            <w:r w:rsidRPr="007E4260">
              <w:rPr>
                <w:rFonts w:eastAsia="Arial" w:cs="Arial"/>
                <w:spacing w:val="-1"/>
                <w:sz w:val="20"/>
                <w:szCs w:val="20"/>
              </w:rPr>
              <w:t>i</w:t>
            </w:r>
            <w:r w:rsidRPr="007E4260">
              <w:rPr>
                <w:rFonts w:eastAsia="Arial" w:cs="Arial"/>
                <w:sz w:val="20"/>
                <w:szCs w:val="20"/>
              </w:rPr>
              <w:t>ng</w:t>
            </w:r>
            <w:r w:rsidRPr="007E4260">
              <w:rPr>
                <w:rFonts w:eastAsia="Arial" w:cs="Arial"/>
                <w:spacing w:val="6"/>
                <w:sz w:val="20"/>
                <w:szCs w:val="20"/>
              </w:rPr>
              <w:t xml:space="preserve"> </w:t>
            </w:r>
            <w:r w:rsidRPr="007E4260">
              <w:rPr>
                <w:rFonts w:eastAsia="Arial" w:cs="Arial"/>
                <w:sz w:val="20"/>
                <w:szCs w:val="20"/>
              </w:rPr>
              <w:t>a</w:t>
            </w:r>
            <w:r w:rsidRPr="007E4260">
              <w:rPr>
                <w:rFonts w:eastAsia="Arial" w:cs="Arial"/>
                <w:spacing w:val="-1"/>
                <w:sz w:val="20"/>
                <w:szCs w:val="20"/>
              </w:rPr>
              <w:t>n</w:t>
            </w:r>
            <w:r w:rsidRPr="007E4260">
              <w:rPr>
                <w:rFonts w:eastAsia="Arial" w:cs="Arial"/>
                <w:sz w:val="20"/>
                <w:szCs w:val="20"/>
              </w:rPr>
              <w:t>d</w:t>
            </w:r>
            <w:r w:rsidRPr="007E4260">
              <w:rPr>
                <w:rFonts w:eastAsia="Arial" w:cs="Arial"/>
                <w:spacing w:val="7"/>
                <w:sz w:val="20"/>
                <w:szCs w:val="20"/>
              </w:rPr>
              <w:t xml:space="preserve"> </w:t>
            </w:r>
            <w:r w:rsidRPr="007E4260">
              <w:rPr>
                <w:rFonts w:eastAsia="Arial" w:cs="Arial"/>
                <w:spacing w:val="-1"/>
                <w:sz w:val="20"/>
                <w:szCs w:val="20"/>
              </w:rPr>
              <w:t>Ev</w:t>
            </w:r>
            <w:r w:rsidRPr="007E4260">
              <w:rPr>
                <w:rFonts w:eastAsia="Arial" w:cs="Arial"/>
                <w:sz w:val="20"/>
                <w:szCs w:val="20"/>
              </w:rPr>
              <w:t>a</w:t>
            </w:r>
            <w:r w:rsidRPr="007E4260">
              <w:rPr>
                <w:rFonts w:eastAsia="Arial" w:cs="Arial"/>
                <w:spacing w:val="-1"/>
                <w:sz w:val="20"/>
                <w:szCs w:val="20"/>
              </w:rPr>
              <w:t>l</w:t>
            </w:r>
            <w:r w:rsidRPr="007E4260">
              <w:rPr>
                <w:rFonts w:eastAsia="Arial" w:cs="Arial"/>
                <w:sz w:val="20"/>
                <w:szCs w:val="20"/>
              </w:rPr>
              <w:t>u</w:t>
            </w:r>
            <w:r w:rsidRPr="007E4260">
              <w:rPr>
                <w:rFonts w:eastAsia="Arial" w:cs="Arial"/>
                <w:spacing w:val="-1"/>
                <w:sz w:val="20"/>
                <w:szCs w:val="20"/>
              </w:rPr>
              <w:t>a</w:t>
            </w:r>
            <w:r w:rsidRPr="007E4260">
              <w:rPr>
                <w:rFonts w:eastAsia="Arial" w:cs="Arial"/>
                <w:sz w:val="20"/>
                <w:szCs w:val="20"/>
              </w:rPr>
              <w:t>t</w:t>
            </w:r>
            <w:r w:rsidRPr="007E4260">
              <w:rPr>
                <w:rFonts w:eastAsia="Arial" w:cs="Arial"/>
                <w:spacing w:val="-1"/>
                <w:sz w:val="20"/>
                <w:szCs w:val="20"/>
              </w:rPr>
              <w:t>i</w:t>
            </w:r>
            <w:r w:rsidRPr="007E4260">
              <w:rPr>
                <w:rFonts w:eastAsia="Arial" w:cs="Arial"/>
                <w:sz w:val="20"/>
                <w:szCs w:val="20"/>
              </w:rPr>
              <w:t>on</w:t>
            </w:r>
            <w:r w:rsidRPr="007E4260">
              <w:rPr>
                <w:rFonts w:eastAsia="Arial" w:cs="Arial"/>
                <w:spacing w:val="3"/>
                <w:sz w:val="20"/>
                <w:szCs w:val="20"/>
              </w:rPr>
              <w:t xml:space="preserve"> </w:t>
            </w:r>
            <w:r w:rsidRPr="007E4260">
              <w:rPr>
                <w:rFonts w:eastAsia="Arial" w:cs="Arial"/>
                <w:spacing w:val="-2"/>
                <w:sz w:val="20"/>
                <w:szCs w:val="20"/>
              </w:rPr>
              <w:t>(</w:t>
            </w:r>
            <w:r w:rsidRPr="007E4260">
              <w:rPr>
                <w:rFonts w:eastAsia="Arial" w:cs="Arial"/>
                <w:spacing w:val="6"/>
                <w:sz w:val="20"/>
                <w:szCs w:val="20"/>
              </w:rPr>
              <w:t>U</w:t>
            </w:r>
            <w:r w:rsidRPr="007E4260">
              <w:rPr>
                <w:rFonts w:eastAsia="Arial" w:cs="Arial"/>
                <w:spacing w:val="-2"/>
                <w:sz w:val="20"/>
                <w:szCs w:val="20"/>
              </w:rPr>
              <w:t>-</w:t>
            </w:r>
            <w:r w:rsidRPr="007E4260">
              <w:rPr>
                <w:rFonts w:eastAsia="Arial" w:cs="Arial"/>
                <w:spacing w:val="3"/>
                <w:sz w:val="20"/>
                <w:szCs w:val="20"/>
              </w:rPr>
              <w:t>T</w:t>
            </w:r>
            <w:r w:rsidRPr="007E4260">
              <w:rPr>
                <w:rFonts w:eastAsia="Arial" w:cs="Arial"/>
                <w:spacing w:val="-1"/>
                <w:sz w:val="20"/>
                <w:szCs w:val="20"/>
              </w:rPr>
              <w:t>E</w:t>
            </w:r>
            <w:r w:rsidRPr="007E4260">
              <w:rPr>
                <w:rFonts w:eastAsia="Arial" w:cs="Arial"/>
                <w:spacing w:val="-3"/>
                <w:sz w:val="20"/>
                <w:szCs w:val="20"/>
              </w:rPr>
              <w:t>A</w:t>
            </w:r>
            <w:r w:rsidRPr="007E4260">
              <w:rPr>
                <w:rFonts w:eastAsia="Arial" w:cs="Arial"/>
                <w:sz w:val="20"/>
                <w:szCs w:val="20"/>
              </w:rPr>
              <w:t>)</w:t>
            </w:r>
            <w:r w:rsidRPr="007E4260">
              <w:rPr>
                <w:rFonts w:eastAsia="Arial" w:cs="Arial"/>
                <w:spacing w:val="6"/>
                <w:sz w:val="20"/>
                <w:szCs w:val="20"/>
              </w:rPr>
              <w:t xml:space="preserve"> </w:t>
            </w:r>
            <w:r w:rsidRPr="007E4260">
              <w:rPr>
                <w:rFonts w:eastAsia="Arial" w:cs="Arial"/>
                <w:sz w:val="20"/>
                <w:szCs w:val="20"/>
              </w:rPr>
              <w:t>g</w:t>
            </w:r>
            <w:r w:rsidRPr="007E4260">
              <w:rPr>
                <w:rFonts w:eastAsia="Arial" w:cs="Arial"/>
                <w:spacing w:val="-1"/>
                <w:sz w:val="20"/>
                <w:szCs w:val="20"/>
              </w:rPr>
              <w:t>ui</w:t>
            </w:r>
            <w:r w:rsidRPr="007E4260">
              <w:rPr>
                <w:rFonts w:eastAsia="Arial" w:cs="Arial"/>
                <w:sz w:val="20"/>
                <w:szCs w:val="20"/>
              </w:rPr>
              <w:t>d</w:t>
            </w:r>
            <w:r w:rsidRPr="007E4260">
              <w:rPr>
                <w:rFonts w:eastAsia="Arial" w:cs="Arial"/>
                <w:spacing w:val="-1"/>
                <w:sz w:val="20"/>
                <w:szCs w:val="20"/>
              </w:rPr>
              <w:t>eli</w:t>
            </w:r>
            <w:r w:rsidRPr="007E4260">
              <w:rPr>
                <w:rFonts w:eastAsia="Arial" w:cs="Arial"/>
                <w:sz w:val="20"/>
                <w:szCs w:val="20"/>
              </w:rPr>
              <w:t>n</w:t>
            </w:r>
            <w:r w:rsidRPr="007E4260">
              <w:rPr>
                <w:rFonts w:eastAsia="Arial" w:cs="Arial"/>
                <w:spacing w:val="-3"/>
                <w:sz w:val="20"/>
                <w:szCs w:val="20"/>
              </w:rPr>
              <w:t>e</w:t>
            </w:r>
            <w:r w:rsidRPr="007E4260">
              <w:rPr>
                <w:rFonts w:eastAsia="Arial" w:cs="Arial"/>
                <w:spacing w:val="1"/>
                <w:sz w:val="20"/>
                <w:szCs w:val="20"/>
              </w:rPr>
              <w:t>s</w:t>
            </w:r>
            <w:r w:rsidRPr="007E4260">
              <w:rPr>
                <w:rFonts w:eastAsia="Arial" w:cs="Arial"/>
                <w:sz w:val="20"/>
                <w:szCs w:val="20"/>
              </w:rPr>
              <w:t>.</w:t>
            </w:r>
            <w:r w:rsidRPr="007E4260">
              <w:rPr>
                <w:rFonts w:eastAsia="Arial" w:cs="Arial"/>
                <w:spacing w:val="1"/>
                <w:sz w:val="20"/>
                <w:szCs w:val="20"/>
              </w:rPr>
              <w:t xml:space="preserve"> </w:t>
            </w:r>
            <w:r w:rsidRPr="007E4260">
              <w:rPr>
                <w:rFonts w:eastAsia="Arial" w:cs="Arial"/>
                <w:sz w:val="20"/>
                <w:szCs w:val="20"/>
              </w:rPr>
              <w:t xml:space="preserve">The </w:t>
            </w:r>
            <w:r w:rsidRPr="007E4260">
              <w:rPr>
                <w:rFonts w:eastAsia="Arial" w:cs="Arial"/>
                <w:spacing w:val="1"/>
                <w:sz w:val="20"/>
                <w:szCs w:val="20"/>
              </w:rPr>
              <w:t>c</w:t>
            </w:r>
            <w:r w:rsidRPr="007E4260">
              <w:rPr>
                <w:rFonts w:eastAsia="Arial" w:cs="Arial"/>
                <w:spacing w:val="-3"/>
                <w:sz w:val="20"/>
                <w:szCs w:val="20"/>
              </w:rPr>
              <w:t>o</w:t>
            </w:r>
            <w:r w:rsidRPr="007E4260">
              <w:rPr>
                <w:rFonts w:eastAsia="Arial" w:cs="Arial"/>
                <w:spacing w:val="2"/>
                <w:sz w:val="20"/>
                <w:szCs w:val="20"/>
              </w:rPr>
              <w:t>m</w:t>
            </w:r>
            <w:r w:rsidRPr="007E4260">
              <w:rPr>
                <w:rFonts w:eastAsia="Arial" w:cs="Arial"/>
                <w:sz w:val="20"/>
                <w:szCs w:val="20"/>
              </w:rPr>
              <w:t>b</w:t>
            </w:r>
            <w:r w:rsidRPr="007E4260">
              <w:rPr>
                <w:rFonts w:eastAsia="Arial" w:cs="Arial"/>
                <w:spacing w:val="-1"/>
                <w:sz w:val="20"/>
                <w:szCs w:val="20"/>
              </w:rPr>
              <w:t>i</w:t>
            </w:r>
            <w:r w:rsidRPr="007E4260">
              <w:rPr>
                <w:rFonts w:eastAsia="Arial" w:cs="Arial"/>
                <w:sz w:val="20"/>
                <w:szCs w:val="20"/>
              </w:rPr>
              <w:t>n</w:t>
            </w:r>
            <w:r w:rsidRPr="007E4260">
              <w:rPr>
                <w:rFonts w:eastAsia="Arial" w:cs="Arial"/>
                <w:spacing w:val="-1"/>
                <w:sz w:val="20"/>
                <w:szCs w:val="20"/>
              </w:rPr>
              <w:t>e</w:t>
            </w:r>
            <w:r w:rsidRPr="007E4260">
              <w:rPr>
                <w:rFonts w:eastAsia="Arial" w:cs="Arial"/>
                <w:sz w:val="20"/>
                <w:szCs w:val="20"/>
              </w:rPr>
              <w:t>d</w:t>
            </w:r>
            <w:r w:rsidRPr="007E4260">
              <w:rPr>
                <w:rFonts w:eastAsia="Arial" w:cs="Arial"/>
                <w:spacing w:val="-9"/>
                <w:sz w:val="20"/>
                <w:szCs w:val="20"/>
              </w:rPr>
              <w:t xml:space="preserve"> </w:t>
            </w:r>
            <w:r w:rsidRPr="007E4260">
              <w:rPr>
                <w:rFonts w:eastAsia="Arial" w:cs="Arial"/>
                <w:spacing w:val="-1"/>
                <w:sz w:val="20"/>
                <w:szCs w:val="20"/>
              </w:rPr>
              <w:t>a</w:t>
            </w:r>
            <w:r w:rsidRPr="007E4260">
              <w:rPr>
                <w:rFonts w:eastAsia="Arial" w:cs="Arial"/>
                <w:sz w:val="20"/>
                <w:szCs w:val="20"/>
              </w:rPr>
              <w:t>nd</w:t>
            </w:r>
            <w:r w:rsidRPr="007E4260">
              <w:rPr>
                <w:rFonts w:eastAsia="Arial" w:cs="Arial"/>
                <w:spacing w:val="-6"/>
                <w:sz w:val="20"/>
                <w:szCs w:val="20"/>
              </w:rPr>
              <w:t xml:space="preserve"> </w:t>
            </w:r>
            <w:r w:rsidRPr="007E4260">
              <w:rPr>
                <w:rFonts w:eastAsia="Arial" w:cs="Arial"/>
                <w:sz w:val="20"/>
                <w:szCs w:val="20"/>
              </w:rPr>
              <w:t>h</w:t>
            </w:r>
            <w:r w:rsidRPr="007E4260">
              <w:rPr>
                <w:rFonts w:eastAsia="Arial" w:cs="Arial"/>
                <w:spacing w:val="-1"/>
                <w:sz w:val="20"/>
                <w:szCs w:val="20"/>
              </w:rPr>
              <w:t>a</w:t>
            </w:r>
            <w:r w:rsidRPr="007E4260">
              <w:rPr>
                <w:rFonts w:eastAsia="Arial" w:cs="Arial"/>
                <w:spacing w:val="-2"/>
                <w:sz w:val="20"/>
                <w:szCs w:val="20"/>
              </w:rPr>
              <w:t>r</w:t>
            </w:r>
            <w:r w:rsidRPr="007E4260">
              <w:rPr>
                <w:rFonts w:eastAsia="Arial" w:cs="Arial"/>
                <w:spacing w:val="2"/>
                <w:sz w:val="20"/>
                <w:szCs w:val="20"/>
              </w:rPr>
              <w:t>m</w:t>
            </w:r>
            <w:r w:rsidRPr="007E4260">
              <w:rPr>
                <w:rFonts w:eastAsia="Arial" w:cs="Arial"/>
                <w:spacing w:val="-3"/>
                <w:sz w:val="20"/>
                <w:szCs w:val="20"/>
              </w:rPr>
              <w:t>o</w:t>
            </w:r>
            <w:r w:rsidRPr="007E4260">
              <w:rPr>
                <w:rFonts w:eastAsia="Arial" w:cs="Arial"/>
                <w:sz w:val="20"/>
                <w:szCs w:val="20"/>
              </w:rPr>
              <w:t>n</w:t>
            </w:r>
            <w:r w:rsidRPr="007E4260">
              <w:rPr>
                <w:rFonts w:eastAsia="Arial" w:cs="Arial"/>
                <w:spacing w:val="-1"/>
                <w:sz w:val="20"/>
                <w:szCs w:val="20"/>
              </w:rPr>
              <w:t>i</w:t>
            </w:r>
            <w:r w:rsidRPr="007E4260">
              <w:rPr>
                <w:rFonts w:eastAsia="Arial" w:cs="Arial"/>
                <w:spacing w:val="-4"/>
                <w:sz w:val="20"/>
                <w:szCs w:val="20"/>
              </w:rPr>
              <w:t>z</w:t>
            </w:r>
            <w:r w:rsidRPr="007E4260">
              <w:rPr>
                <w:rFonts w:eastAsia="Arial" w:cs="Arial"/>
                <w:sz w:val="20"/>
                <w:szCs w:val="20"/>
              </w:rPr>
              <w:t>ed</w:t>
            </w:r>
            <w:r w:rsidRPr="007E4260">
              <w:rPr>
                <w:rFonts w:eastAsia="Arial" w:cs="Arial"/>
                <w:spacing w:val="-11"/>
                <w:sz w:val="20"/>
                <w:szCs w:val="20"/>
              </w:rPr>
              <w:t xml:space="preserve"> </w:t>
            </w:r>
            <w:r w:rsidRPr="007E4260">
              <w:rPr>
                <w:rFonts w:eastAsia="Arial" w:cs="Arial"/>
                <w:spacing w:val="1"/>
                <w:sz w:val="20"/>
                <w:szCs w:val="20"/>
              </w:rPr>
              <w:t>e-</w:t>
            </w:r>
            <w:r w:rsidRPr="007E4260">
              <w:rPr>
                <w:rFonts w:eastAsia="Arial" w:cs="Arial"/>
                <w:sz w:val="20"/>
                <w:szCs w:val="20"/>
              </w:rPr>
              <w:t>n</w:t>
            </w:r>
            <w:r w:rsidRPr="007E4260">
              <w:rPr>
                <w:rFonts w:eastAsia="Arial" w:cs="Arial"/>
                <w:spacing w:val="-1"/>
                <w:sz w:val="20"/>
                <w:szCs w:val="20"/>
              </w:rPr>
              <w:t>avi</w:t>
            </w:r>
            <w:r w:rsidRPr="007E4260">
              <w:rPr>
                <w:rFonts w:eastAsia="Arial" w:cs="Arial"/>
                <w:sz w:val="20"/>
                <w:szCs w:val="20"/>
              </w:rPr>
              <w:t>g</w:t>
            </w:r>
            <w:r w:rsidRPr="007E4260">
              <w:rPr>
                <w:rFonts w:eastAsia="Arial" w:cs="Arial"/>
                <w:spacing w:val="-1"/>
                <w:sz w:val="20"/>
                <w:szCs w:val="20"/>
              </w:rPr>
              <w:t>a</w:t>
            </w:r>
            <w:r w:rsidRPr="007E4260">
              <w:rPr>
                <w:rFonts w:eastAsia="Arial" w:cs="Arial"/>
                <w:sz w:val="20"/>
                <w:szCs w:val="20"/>
              </w:rPr>
              <w:t>t</w:t>
            </w:r>
            <w:r w:rsidRPr="007E4260">
              <w:rPr>
                <w:rFonts w:eastAsia="Arial" w:cs="Arial"/>
                <w:spacing w:val="-1"/>
                <w:sz w:val="20"/>
                <w:szCs w:val="20"/>
              </w:rPr>
              <w:t>i</w:t>
            </w:r>
            <w:r w:rsidRPr="007E4260">
              <w:rPr>
                <w:rFonts w:eastAsia="Arial" w:cs="Arial"/>
                <w:sz w:val="20"/>
                <w:szCs w:val="20"/>
              </w:rPr>
              <w:t>on</w:t>
            </w:r>
            <w:r w:rsidRPr="007E4260">
              <w:rPr>
                <w:rFonts w:eastAsia="Arial" w:cs="Arial"/>
                <w:spacing w:val="-12"/>
                <w:sz w:val="20"/>
                <w:szCs w:val="20"/>
              </w:rPr>
              <w:t xml:space="preserve"> </w:t>
            </w:r>
            <w:r w:rsidRPr="007E4260">
              <w:rPr>
                <w:rFonts w:eastAsia="Arial" w:cs="Arial"/>
                <w:sz w:val="20"/>
                <w:szCs w:val="20"/>
              </w:rPr>
              <w:t>g</w:t>
            </w:r>
            <w:r w:rsidRPr="007E4260">
              <w:rPr>
                <w:rFonts w:eastAsia="Arial" w:cs="Arial"/>
                <w:spacing w:val="-1"/>
                <w:sz w:val="20"/>
                <w:szCs w:val="20"/>
              </w:rPr>
              <w:t>ui</w:t>
            </w:r>
            <w:r w:rsidRPr="007E4260">
              <w:rPr>
                <w:rFonts w:eastAsia="Arial" w:cs="Arial"/>
                <w:sz w:val="20"/>
                <w:szCs w:val="20"/>
              </w:rPr>
              <w:t>d</w:t>
            </w:r>
            <w:r w:rsidRPr="007E4260">
              <w:rPr>
                <w:rFonts w:eastAsia="Arial" w:cs="Arial"/>
                <w:spacing w:val="-1"/>
                <w:sz w:val="20"/>
                <w:szCs w:val="20"/>
              </w:rPr>
              <w:t>eli</w:t>
            </w:r>
            <w:r w:rsidRPr="007E4260">
              <w:rPr>
                <w:rFonts w:eastAsia="Arial" w:cs="Arial"/>
                <w:sz w:val="20"/>
                <w:szCs w:val="20"/>
              </w:rPr>
              <w:t>n</w:t>
            </w:r>
            <w:r w:rsidRPr="007E4260">
              <w:rPr>
                <w:rFonts w:eastAsia="Arial" w:cs="Arial"/>
                <w:spacing w:val="-3"/>
                <w:sz w:val="20"/>
                <w:szCs w:val="20"/>
              </w:rPr>
              <w:t>e</w:t>
            </w:r>
            <w:r w:rsidRPr="007E4260">
              <w:rPr>
                <w:rFonts w:eastAsia="Arial" w:cs="Arial"/>
                <w:sz w:val="20"/>
                <w:szCs w:val="20"/>
              </w:rPr>
              <w:t>s</w:t>
            </w:r>
            <w:r w:rsidRPr="007E4260">
              <w:rPr>
                <w:rFonts w:eastAsia="Arial" w:cs="Arial"/>
                <w:spacing w:val="-8"/>
                <w:sz w:val="20"/>
                <w:szCs w:val="20"/>
              </w:rPr>
              <w:t xml:space="preserve"> </w:t>
            </w:r>
            <w:r w:rsidRPr="007E4260">
              <w:rPr>
                <w:rFonts w:eastAsia="Arial" w:cs="Arial"/>
                <w:spacing w:val="-2"/>
                <w:sz w:val="20"/>
                <w:szCs w:val="20"/>
              </w:rPr>
              <w:t>w</w:t>
            </w:r>
            <w:r w:rsidRPr="007E4260">
              <w:rPr>
                <w:rFonts w:eastAsia="Arial" w:cs="Arial"/>
                <w:spacing w:val="-1"/>
                <w:sz w:val="20"/>
                <w:szCs w:val="20"/>
              </w:rPr>
              <w:t>il</w:t>
            </w:r>
            <w:r w:rsidRPr="007E4260">
              <w:rPr>
                <w:rFonts w:eastAsia="Arial" w:cs="Arial"/>
                <w:sz w:val="20"/>
                <w:szCs w:val="20"/>
              </w:rPr>
              <w:t>l</w:t>
            </w:r>
            <w:r w:rsidRPr="007E4260">
              <w:rPr>
                <w:rFonts w:eastAsia="Arial" w:cs="Arial"/>
                <w:spacing w:val="-4"/>
                <w:sz w:val="20"/>
                <w:szCs w:val="20"/>
              </w:rPr>
              <w:t xml:space="preserve"> </w:t>
            </w:r>
            <w:r w:rsidRPr="007E4260">
              <w:rPr>
                <w:rFonts w:eastAsia="Arial" w:cs="Arial"/>
                <w:sz w:val="20"/>
                <w:szCs w:val="20"/>
              </w:rPr>
              <w:t>be</w:t>
            </w:r>
            <w:r w:rsidRPr="007E4260">
              <w:rPr>
                <w:rFonts w:eastAsia="Arial" w:cs="Arial"/>
                <w:spacing w:val="-3"/>
                <w:sz w:val="20"/>
                <w:szCs w:val="20"/>
              </w:rPr>
              <w:t xml:space="preserve"> </w:t>
            </w:r>
            <w:r w:rsidRPr="007E4260">
              <w:rPr>
                <w:rFonts w:eastAsia="Arial" w:cs="Arial"/>
                <w:sz w:val="20"/>
                <w:szCs w:val="20"/>
              </w:rPr>
              <w:t>pro</w:t>
            </w:r>
            <w:r w:rsidRPr="007E4260">
              <w:rPr>
                <w:rFonts w:eastAsia="Arial" w:cs="Arial"/>
                <w:spacing w:val="-1"/>
                <w:sz w:val="20"/>
                <w:szCs w:val="20"/>
              </w:rPr>
              <w:t>vi</w:t>
            </w:r>
            <w:r w:rsidRPr="007E4260">
              <w:rPr>
                <w:rFonts w:eastAsia="Arial" w:cs="Arial"/>
                <w:sz w:val="20"/>
                <w:szCs w:val="20"/>
              </w:rPr>
              <w:t>d</w:t>
            </w:r>
            <w:r w:rsidRPr="007E4260">
              <w:rPr>
                <w:rFonts w:eastAsia="Arial" w:cs="Arial"/>
                <w:spacing w:val="-1"/>
                <w:sz w:val="20"/>
                <w:szCs w:val="20"/>
              </w:rPr>
              <w:t>e</w:t>
            </w:r>
            <w:r w:rsidRPr="007E4260">
              <w:rPr>
                <w:rFonts w:eastAsia="Arial" w:cs="Arial"/>
                <w:sz w:val="20"/>
                <w:szCs w:val="20"/>
              </w:rPr>
              <w:t>d</w:t>
            </w:r>
            <w:r w:rsidRPr="007E4260">
              <w:rPr>
                <w:rFonts w:eastAsia="Arial" w:cs="Arial"/>
                <w:spacing w:val="-11"/>
                <w:sz w:val="20"/>
                <w:szCs w:val="20"/>
              </w:rPr>
              <w:t xml:space="preserve"> </w:t>
            </w:r>
            <w:r w:rsidRPr="007E4260">
              <w:rPr>
                <w:rFonts w:eastAsia="Arial" w:cs="Arial"/>
                <w:sz w:val="20"/>
                <w:szCs w:val="20"/>
              </w:rPr>
              <w:t>to</w:t>
            </w:r>
            <w:r w:rsidRPr="007E4260">
              <w:rPr>
                <w:rFonts w:eastAsia="Arial" w:cs="Arial"/>
                <w:spacing w:val="-3"/>
                <w:sz w:val="20"/>
                <w:szCs w:val="20"/>
              </w:rPr>
              <w:t xml:space="preserve"> </w:t>
            </w:r>
            <w:r w:rsidRPr="007E4260">
              <w:rPr>
                <w:rFonts w:eastAsia="Arial" w:cs="Arial"/>
                <w:sz w:val="20"/>
                <w:szCs w:val="20"/>
              </w:rPr>
              <w:t>NCSR</w:t>
            </w:r>
            <w:r w:rsidRPr="007E4260">
              <w:rPr>
                <w:rFonts w:eastAsia="Arial" w:cs="Arial"/>
                <w:spacing w:val="-9"/>
                <w:sz w:val="20"/>
                <w:szCs w:val="20"/>
              </w:rPr>
              <w:t xml:space="preserve"> </w:t>
            </w:r>
            <w:r w:rsidRPr="007E4260">
              <w:rPr>
                <w:rFonts w:eastAsia="Arial" w:cs="Arial"/>
                <w:sz w:val="20"/>
                <w:szCs w:val="20"/>
              </w:rPr>
              <w:t>2</w:t>
            </w:r>
            <w:r w:rsidRPr="007E4260">
              <w:rPr>
                <w:rFonts w:eastAsia="Arial" w:cs="Arial"/>
                <w:spacing w:val="-4"/>
                <w:sz w:val="20"/>
                <w:szCs w:val="20"/>
              </w:rPr>
              <w:t xml:space="preserve"> </w:t>
            </w:r>
            <w:r w:rsidRPr="007E4260">
              <w:rPr>
                <w:rFonts w:eastAsia="Arial" w:cs="Arial"/>
                <w:spacing w:val="2"/>
                <w:sz w:val="20"/>
                <w:szCs w:val="20"/>
              </w:rPr>
              <w:t>f</w:t>
            </w:r>
            <w:r w:rsidRPr="007E4260">
              <w:rPr>
                <w:rFonts w:eastAsia="Arial" w:cs="Arial"/>
                <w:spacing w:val="-3"/>
                <w:sz w:val="20"/>
                <w:szCs w:val="20"/>
              </w:rPr>
              <w:t>o</w:t>
            </w:r>
            <w:r w:rsidRPr="007E4260">
              <w:rPr>
                <w:rFonts w:eastAsia="Arial" w:cs="Arial"/>
                <w:sz w:val="20"/>
                <w:szCs w:val="20"/>
              </w:rPr>
              <w:t>r</w:t>
            </w:r>
            <w:r w:rsidRPr="007E4260">
              <w:rPr>
                <w:rFonts w:eastAsia="Arial" w:cs="Arial"/>
                <w:spacing w:val="-4"/>
                <w:sz w:val="20"/>
                <w:szCs w:val="20"/>
              </w:rPr>
              <w:t xml:space="preserve"> </w:t>
            </w:r>
            <w:r w:rsidRPr="007E4260">
              <w:rPr>
                <w:rFonts w:eastAsia="Arial" w:cs="Arial"/>
                <w:spacing w:val="1"/>
                <w:sz w:val="20"/>
                <w:szCs w:val="20"/>
              </w:rPr>
              <w:t>c</w:t>
            </w:r>
            <w:r w:rsidRPr="007E4260">
              <w:rPr>
                <w:rFonts w:eastAsia="Arial" w:cs="Arial"/>
                <w:sz w:val="20"/>
                <w:szCs w:val="20"/>
              </w:rPr>
              <w:t>o</w:t>
            </w:r>
            <w:r w:rsidRPr="007E4260">
              <w:rPr>
                <w:rFonts w:eastAsia="Arial" w:cs="Arial"/>
                <w:spacing w:val="-3"/>
                <w:sz w:val="20"/>
                <w:szCs w:val="20"/>
              </w:rPr>
              <w:t>n</w:t>
            </w:r>
            <w:r w:rsidRPr="007E4260">
              <w:rPr>
                <w:rFonts w:eastAsia="Arial" w:cs="Arial"/>
                <w:spacing w:val="1"/>
                <w:sz w:val="20"/>
                <w:szCs w:val="20"/>
              </w:rPr>
              <w:t>s</w:t>
            </w:r>
            <w:r w:rsidRPr="007E4260">
              <w:rPr>
                <w:rFonts w:eastAsia="Arial" w:cs="Arial"/>
                <w:spacing w:val="-1"/>
                <w:sz w:val="20"/>
                <w:szCs w:val="20"/>
              </w:rPr>
              <w:t>i</w:t>
            </w:r>
            <w:r w:rsidRPr="007E4260">
              <w:rPr>
                <w:rFonts w:eastAsia="Arial" w:cs="Arial"/>
                <w:sz w:val="20"/>
                <w:szCs w:val="20"/>
              </w:rPr>
              <w:t>d</w:t>
            </w:r>
            <w:r w:rsidRPr="007E4260">
              <w:rPr>
                <w:rFonts w:eastAsia="Arial" w:cs="Arial"/>
                <w:spacing w:val="-1"/>
                <w:sz w:val="20"/>
                <w:szCs w:val="20"/>
              </w:rPr>
              <w:t>e</w:t>
            </w:r>
            <w:r w:rsidRPr="007E4260">
              <w:rPr>
                <w:rFonts w:eastAsia="Arial" w:cs="Arial"/>
                <w:spacing w:val="1"/>
                <w:sz w:val="20"/>
                <w:szCs w:val="20"/>
              </w:rPr>
              <w:t>r</w:t>
            </w:r>
            <w:r w:rsidRPr="007E4260">
              <w:rPr>
                <w:rFonts w:eastAsia="Arial" w:cs="Arial"/>
                <w:spacing w:val="-3"/>
                <w:sz w:val="20"/>
                <w:szCs w:val="20"/>
              </w:rPr>
              <w:t>a</w:t>
            </w:r>
            <w:r w:rsidRPr="007E4260">
              <w:rPr>
                <w:rFonts w:eastAsia="Arial" w:cs="Arial"/>
                <w:sz w:val="20"/>
                <w:szCs w:val="20"/>
              </w:rPr>
              <w:t>t</w:t>
            </w:r>
            <w:r w:rsidRPr="007E4260">
              <w:rPr>
                <w:rFonts w:eastAsia="Arial" w:cs="Arial"/>
                <w:spacing w:val="-1"/>
                <w:sz w:val="20"/>
                <w:szCs w:val="20"/>
              </w:rPr>
              <w:t>i</w:t>
            </w:r>
            <w:r w:rsidRPr="007E4260">
              <w:rPr>
                <w:rFonts w:eastAsia="Arial" w:cs="Arial"/>
                <w:sz w:val="20"/>
                <w:szCs w:val="20"/>
              </w:rPr>
              <w:t>o</w:t>
            </w:r>
            <w:r w:rsidRPr="007E4260">
              <w:rPr>
                <w:rFonts w:eastAsia="Arial" w:cs="Arial"/>
                <w:spacing w:val="-1"/>
                <w:sz w:val="20"/>
                <w:szCs w:val="20"/>
              </w:rPr>
              <w:t>n</w:t>
            </w:r>
            <w:r w:rsidRPr="007E4260">
              <w:rPr>
                <w:rFonts w:eastAsia="Arial" w:cs="Arial"/>
                <w:sz w:val="20"/>
                <w:szCs w:val="20"/>
              </w:rPr>
              <w:t>/a</w:t>
            </w:r>
            <w:r w:rsidRPr="007E4260">
              <w:rPr>
                <w:rFonts w:eastAsia="Arial" w:cs="Arial"/>
                <w:spacing w:val="-1"/>
                <w:sz w:val="20"/>
                <w:szCs w:val="20"/>
              </w:rPr>
              <w:t>p</w:t>
            </w:r>
            <w:r w:rsidRPr="007E4260">
              <w:rPr>
                <w:rFonts w:eastAsia="Arial" w:cs="Arial"/>
                <w:spacing w:val="-3"/>
                <w:sz w:val="20"/>
                <w:szCs w:val="20"/>
              </w:rPr>
              <w:t>p</w:t>
            </w:r>
            <w:r w:rsidRPr="007E4260">
              <w:rPr>
                <w:rFonts w:eastAsia="Arial" w:cs="Arial"/>
                <w:spacing w:val="1"/>
                <w:sz w:val="20"/>
                <w:szCs w:val="20"/>
              </w:rPr>
              <w:t>r</w:t>
            </w:r>
            <w:r w:rsidRPr="007E4260">
              <w:rPr>
                <w:rFonts w:eastAsia="Arial" w:cs="Arial"/>
                <w:sz w:val="20"/>
                <w:szCs w:val="20"/>
              </w:rPr>
              <w:t>o</w:t>
            </w:r>
            <w:r w:rsidRPr="007E4260">
              <w:rPr>
                <w:rFonts w:eastAsia="Arial" w:cs="Arial"/>
                <w:spacing w:val="-2"/>
                <w:sz w:val="20"/>
                <w:szCs w:val="20"/>
              </w:rPr>
              <w:t>v</w:t>
            </w:r>
            <w:r w:rsidRPr="007E4260">
              <w:rPr>
                <w:rFonts w:eastAsia="Arial" w:cs="Arial"/>
                <w:sz w:val="20"/>
                <w:szCs w:val="20"/>
              </w:rPr>
              <w:t>a</w:t>
            </w:r>
            <w:r w:rsidRPr="007E4260">
              <w:rPr>
                <w:rFonts w:eastAsia="Arial" w:cs="Arial"/>
                <w:spacing w:val="-1"/>
                <w:sz w:val="20"/>
                <w:szCs w:val="20"/>
              </w:rPr>
              <w:t>l</w:t>
            </w:r>
            <w:r w:rsidRPr="007E4260">
              <w:rPr>
                <w:rFonts w:eastAsia="Arial" w:cs="Arial"/>
                <w:sz w:val="20"/>
                <w:szCs w:val="20"/>
              </w:rPr>
              <w:t>.</w:t>
            </w:r>
          </w:p>
          <w:p w:rsidR="005706A1" w:rsidRPr="007E4260" w:rsidRDefault="005706A1" w:rsidP="007D5C9B">
            <w:pPr>
              <w:autoSpaceDE w:val="0"/>
              <w:autoSpaceDN w:val="0"/>
              <w:adjustRightInd w:val="0"/>
              <w:rPr>
                <w:rFonts w:cs="Arial"/>
                <w:sz w:val="20"/>
                <w:szCs w:val="20"/>
              </w:rPr>
            </w:pPr>
          </w:p>
          <w:p w:rsidR="005706A1" w:rsidRPr="007E4260" w:rsidRDefault="005706A1" w:rsidP="007D5C9B">
            <w:pPr>
              <w:autoSpaceDE w:val="0"/>
              <w:autoSpaceDN w:val="0"/>
              <w:adjustRightInd w:val="0"/>
              <w:rPr>
                <w:rFonts w:cs="Arial"/>
                <w:sz w:val="20"/>
                <w:szCs w:val="20"/>
              </w:rPr>
            </w:pPr>
          </w:p>
        </w:tc>
      </w:tr>
    </w:tbl>
    <w:p w:rsidR="005706A1" w:rsidRPr="007E4260" w:rsidRDefault="005706A1" w:rsidP="005706A1">
      <w:pPr>
        <w:rPr>
          <w:rFonts w:cs="Arial"/>
        </w:rPr>
      </w:pPr>
    </w:p>
    <w:p w:rsidR="00A86717" w:rsidRPr="007E4260" w:rsidRDefault="00A86717" w:rsidP="005706A1">
      <w:pPr>
        <w:jc w:val="center"/>
        <w:rPr>
          <w:rFonts w:eastAsia="Arial" w:cs="Arial"/>
        </w:rPr>
        <w:sectPr w:rsidR="00A86717" w:rsidRPr="007E4260">
          <w:pgSz w:w="11906" w:h="16838"/>
          <w:pgMar w:top="1440" w:right="1440" w:bottom="1440" w:left="1440" w:header="708" w:footer="708" w:gutter="0"/>
          <w:cols w:space="708"/>
          <w:docGrid w:linePitch="360"/>
        </w:sectPr>
      </w:pPr>
    </w:p>
    <w:p w:rsidR="00A86717" w:rsidRPr="007E4260" w:rsidRDefault="00A86717" w:rsidP="00A86717">
      <w:pPr>
        <w:jc w:val="center"/>
        <w:rPr>
          <w:rFonts w:eastAsia="Arial" w:cs="Arial"/>
          <w:b/>
          <w:bCs/>
        </w:rPr>
      </w:pPr>
      <w:r w:rsidRPr="007E4260">
        <w:rPr>
          <w:rFonts w:eastAsia="Arial" w:cs="Arial"/>
          <w:b/>
          <w:bCs/>
          <w:spacing w:val="-13"/>
        </w:rPr>
        <w:lastRenderedPageBreak/>
        <w:t>A</w:t>
      </w:r>
      <w:r w:rsidRPr="007E4260">
        <w:rPr>
          <w:rFonts w:eastAsia="Arial" w:cs="Arial"/>
          <w:b/>
          <w:bCs/>
          <w:spacing w:val="1"/>
        </w:rPr>
        <w:t>NN</w:t>
      </w:r>
      <w:r w:rsidRPr="007E4260">
        <w:rPr>
          <w:rFonts w:eastAsia="Arial" w:cs="Arial"/>
          <w:b/>
          <w:bCs/>
          <w:spacing w:val="-1"/>
        </w:rPr>
        <w:t>E</w:t>
      </w:r>
      <w:r w:rsidRPr="007E4260">
        <w:rPr>
          <w:rFonts w:eastAsia="Arial" w:cs="Arial"/>
          <w:b/>
          <w:bCs/>
        </w:rPr>
        <w:t>X 9</w:t>
      </w:r>
    </w:p>
    <w:p w:rsidR="00A86717" w:rsidRPr="007E4260" w:rsidRDefault="00A86717" w:rsidP="00A86717">
      <w:pPr>
        <w:jc w:val="center"/>
        <w:rPr>
          <w:rFonts w:eastAsia="Arial" w:cs="Arial"/>
          <w:b/>
          <w:bCs/>
        </w:rPr>
      </w:pPr>
    </w:p>
    <w:p w:rsidR="00A86717" w:rsidRPr="007E4260" w:rsidRDefault="00A86717" w:rsidP="00A86717">
      <w:pPr>
        <w:pStyle w:val="Default"/>
        <w:rPr>
          <w:b/>
          <w:bCs/>
          <w:sz w:val="22"/>
          <w:szCs w:val="22"/>
        </w:rPr>
      </w:pPr>
      <w:r w:rsidRPr="007E4260">
        <w:rPr>
          <w:b/>
          <w:bCs/>
          <w:sz w:val="22"/>
          <w:szCs w:val="22"/>
        </w:rPr>
        <w:t>CHECKLIST FOR IDENTIFYING ADMINISTRATIVE REQUIREMENTS AND BURDENS</w:t>
      </w:r>
    </w:p>
    <w:p w:rsidR="00A86717" w:rsidRPr="007E4260" w:rsidRDefault="00A86717" w:rsidP="00A86717">
      <w:pPr>
        <w:pStyle w:val="Default"/>
        <w:rPr>
          <w:sz w:val="22"/>
          <w:szCs w:val="22"/>
        </w:rPr>
      </w:pPr>
    </w:p>
    <w:tbl>
      <w:tblPr>
        <w:tblW w:w="0" w:type="auto"/>
        <w:tblBorders>
          <w:top w:val="nil"/>
          <w:left w:val="nil"/>
          <w:bottom w:val="nil"/>
          <w:right w:val="nil"/>
        </w:tblBorders>
        <w:tblLayout w:type="fixed"/>
        <w:tblCellMar>
          <w:top w:w="85" w:type="dxa"/>
          <w:bottom w:w="85" w:type="dxa"/>
        </w:tblCellMar>
        <w:tblLook w:val="0000" w:firstRow="0" w:lastRow="0" w:firstColumn="0" w:lastColumn="0" w:noHBand="0" w:noVBand="0"/>
      </w:tblPr>
      <w:tblGrid>
        <w:gridCol w:w="6912"/>
        <w:gridCol w:w="851"/>
        <w:gridCol w:w="1307"/>
      </w:tblGrid>
      <w:tr w:rsidR="00A86717" w:rsidRPr="007E4260" w:rsidTr="00732749">
        <w:trPr>
          <w:trHeight w:val="2076"/>
        </w:trPr>
        <w:tc>
          <w:tcPr>
            <w:tcW w:w="9070" w:type="dxa"/>
            <w:gridSpan w:val="3"/>
            <w:tcBorders>
              <w:top w:val="single" w:sz="4" w:space="0" w:color="auto"/>
              <w:left w:val="single" w:sz="4" w:space="0" w:color="auto"/>
              <w:bottom w:val="single" w:sz="4" w:space="0" w:color="auto"/>
              <w:right w:val="single" w:sz="4" w:space="0" w:color="auto"/>
            </w:tcBorders>
          </w:tcPr>
          <w:p w:rsidR="00A86717" w:rsidRPr="007E4260" w:rsidRDefault="00A86717" w:rsidP="00732749">
            <w:pPr>
              <w:pStyle w:val="Default"/>
              <w:jc w:val="both"/>
              <w:rPr>
                <w:sz w:val="20"/>
                <w:szCs w:val="20"/>
              </w:rPr>
            </w:pPr>
            <w:r w:rsidRPr="007E4260">
              <w:rPr>
                <w:sz w:val="20"/>
                <w:szCs w:val="20"/>
              </w:rPr>
              <w:t xml:space="preserve">The Checklist for Identifying Administrative Requirements and Burdens should be used when preparing the analysis of implications required in submissions of proposals for inclusion of unplanned outputs. For the purpose of this analysis, the terms "administrative requirements" and "burdens" are as defined in resolution A.1043(27), i.e. administrative requirements are an obligation arising from future IMO mandatory instruments to provide or retain information or data, and administrative burdens are those administrative requirements that are or have become unnecessary, disproportionate or even obsolete. </w:t>
            </w:r>
          </w:p>
          <w:p w:rsidR="00A86717" w:rsidRPr="007E4260" w:rsidRDefault="00A86717" w:rsidP="00732749">
            <w:pPr>
              <w:pStyle w:val="Default"/>
              <w:jc w:val="both"/>
              <w:rPr>
                <w:sz w:val="20"/>
                <w:szCs w:val="20"/>
              </w:rPr>
            </w:pPr>
          </w:p>
          <w:p w:rsidR="00A86717" w:rsidRPr="007E4260" w:rsidRDefault="00A86717" w:rsidP="00732749">
            <w:pPr>
              <w:pStyle w:val="Default"/>
              <w:jc w:val="both"/>
              <w:rPr>
                <w:b/>
                <w:bCs/>
                <w:sz w:val="20"/>
                <w:szCs w:val="20"/>
              </w:rPr>
            </w:pPr>
            <w:r w:rsidRPr="007E4260">
              <w:rPr>
                <w:b/>
                <w:bCs/>
                <w:sz w:val="20"/>
                <w:szCs w:val="20"/>
              </w:rPr>
              <w:t xml:space="preserve">Instructions: </w:t>
            </w:r>
          </w:p>
          <w:p w:rsidR="00A86717" w:rsidRPr="007E4260" w:rsidRDefault="00A86717" w:rsidP="00732749">
            <w:pPr>
              <w:pStyle w:val="Default"/>
              <w:jc w:val="both"/>
              <w:rPr>
                <w:sz w:val="20"/>
                <w:szCs w:val="20"/>
              </w:rPr>
            </w:pPr>
          </w:p>
          <w:p w:rsidR="00A86717" w:rsidRPr="007E4260" w:rsidRDefault="00A86717" w:rsidP="00732749">
            <w:pPr>
              <w:pStyle w:val="Default"/>
              <w:ind w:left="720" w:hanging="720"/>
              <w:jc w:val="both"/>
              <w:rPr>
                <w:sz w:val="20"/>
                <w:szCs w:val="20"/>
              </w:rPr>
            </w:pPr>
            <w:r w:rsidRPr="007E4260">
              <w:rPr>
                <w:sz w:val="20"/>
                <w:szCs w:val="20"/>
              </w:rPr>
              <w:t>(A)</w:t>
            </w:r>
            <w:r w:rsidRPr="007E4260">
              <w:rPr>
                <w:sz w:val="20"/>
                <w:szCs w:val="20"/>
              </w:rPr>
              <w:tab/>
              <w:t xml:space="preserve">If the answer to any of the questions below is </w:t>
            </w:r>
            <w:r w:rsidRPr="007E4260">
              <w:rPr>
                <w:b/>
                <w:bCs/>
                <w:sz w:val="20"/>
                <w:szCs w:val="20"/>
              </w:rPr>
              <w:t>YES</w:t>
            </w:r>
            <w:r w:rsidRPr="007E4260">
              <w:rPr>
                <w:sz w:val="20"/>
                <w:szCs w:val="20"/>
              </w:rPr>
              <w:t xml:space="preserve">, the Member State proposing an unplanned output should provide supporting details on whether the burdens are likely to involve start-up and/or ongoing costs. The Member State should also make a brief description of the requirement and, if possible, provide recommendations for further work (e.g. would it be possible to combine the activity with an existing requirement). </w:t>
            </w:r>
          </w:p>
          <w:p w:rsidR="00A86717" w:rsidRPr="007E4260" w:rsidRDefault="00A86717" w:rsidP="00732749">
            <w:pPr>
              <w:pStyle w:val="Default"/>
              <w:jc w:val="both"/>
              <w:rPr>
                <w:sz w:val="20"/>
                <w:szCs w:val="20"/>
              </w:rPr>
            </w:pPr>
          </w:p>
          <w:p w:rsidR="00A86717" w:rsidRPr="007E4260" w:rsidRDefault="00A86717" w:rsidP="00732749">
            <w:pPr>
              <w:pStyle w:val="Default"/>
              <w:ind w:left="720" w:hanging="720"/>
              <w:jc w:val="both"/>
              <w:rPr>
                <w:sz w:val="20"/>
                <w:szCs w:val="20"/>
              </w:rPr>
            </w:pPr>
            <w:r w:rsidRPr="007E4260">
              <w:rPr>
                <w:sz w:val="20"/>
                <w:szCs w:val="20"/>
              </w:rPr>
              <w:t xml:space="preserve">(B) </w:t>
            </w:r>
            <w:r w:rsidRPr="007E4260">
              <w:rPr>
                <w:sz w:val="20"/>
                <w:szCs w:val="20"/>
              </w:rPr>
              <w:tab/>
              <w:t xml:space="preserve">If the proposal for the unplanned output does not contain such an activity, answer </w:t>
            </w:r>
            <w:r w:rsidRPr="007E4260">
              <w:rPr>
                <w:b/>
                <w:bCs/>
                <w:sz w:val="20"/>
                <w:szCs w:val="20"/>
              </w:rPr>
              <w:t xml:space="preserve">NR </w:t>
            </w:r>
            <w:r w:rsidRPr="007E4260">
              <w:rPr>
                <w:sz w:val="20"/>
                <w:szCs w:val="20"/>
              </w:rPr>
              <w:t xml:space="preserve">(Not required). </w:t>
            </w:r>
          </w:p>
        </w:tc>
      </w:tr>
      <w:tr w:rsidR="00A86717" w:rsidRPr="007E4260" w:rsidTr="00732749">
        <w:trPr>
          <w:trHeight w:val="375"/>
        </w:trPr>
        <w:tc>
          <w:tcPr>
            <w:tcW w:w="6912" w:type="dxa"/>
            <w:tcBorders>
              <w:top w:val="single" w:sz="4" w:space="0" w:color="auto"/>
              <w:left w:val="single" w:sz="4" w:space="0" w:color="auto"/>
              <w:bottom w:val="single" w:sz="4" w:space="0" w:color="auto"/>
              <w:right w:val="single" w:sz="4" w:space="0" w:color="auto"/>
            </w:tcBorders>
          </w:tcPr>
          <w:p w:rsidR="00A86717" w:rsidRPr="007E4260" w:rsidRDefault="00A86717" w:rsidP="00732749">
            <w:pPr>
              <w:pStyle w:val="Default"/>
              <w:rPr>
                <w:sz w:val="20"/>
                <w:szCs w:val="20"/>
              </w:rPr>
            </w:pPr>
            <w:r w:rsidRPr="007E4260">
              <w:rPr>
                <w:sz w:val="20"/>
                <w:szCs w:val="20"/>
              </w:rPr>
              <w:t xml:space="preserve">1 </w:t>
            </w:r>
            <w:r w:rsidRPr="007E4260">
              <w:rPr>
                <w:sz w:val="20"/>
                <w:szCs w:val="20"/>
              </w:rPr>
              <w:tab/>
              <w:t xml:space="preserve">Notification and reporting? </w:t>
            </w:r>
          </w:p>
          <w:p w:rsidR="00A86717" w:rsidRPr="007E4260" w:rsidRDefault="00A86717" w:rsidP="00732749">
            <w:pPr>
              <w:pStyle w:val="Default"/>
              <w:rPr>
                <w:sz w:val="20"/>
                <w:szCs w:val="20"/>
              </w:rPr>
            </w:pPr>
            <w:r w:rsidRPr="007E4260">
              <w:rPr>
                <w:sz w:val="20"/>
                <w:szCs w:val="20"/>
              </w:rPr>
              <w:t xml:space="preserve">Reporting certain events before or after the event has taken place, e.g. notification of voyage, statistical reporting for IMO Members, etc. </w:t>
            </w:r>
          </w:p>
        </w:tc>
        <w:tc>
          <w:tcPr>
            <w:tcW w:w="851" w:type="dxa"/>
            <w:tcBorders>
              <w:top w:val="single" w:sz="4" w:space="0" w:color="auto"/>
              <w:left w:val="single" w:sz="4" w:space="0" w:color="auto"/>
              <w:bottom w:val="single" w:sz="4" w:space="0" w:color="auto"/>
              <w:right w:val="single" w:sz="4" w:space="0" w:color="auto"/>
            </w:tcBorders>
          </w:tcPr>
          <w:p w:rsidR="00A86717" w:rsidRPr="007E4260" w:rsidRDefault="00A86717" w:rsidP="00732749">
            <w:pPr>
              <w:pStyle w:val="Default"/>
              <w:rPr>
                <w:sz w:val="20"/>
                <w:szCs w:val="20"/>
              </w:rPr>
            </w:pPr>
            <w:r w:rsidRPr="007E4260">
              <w:rPr>
                <w:sz w:val="20"/>
                <w:szCs w:val="20"/>
              </w:rPr>
              <w:t xml:space="preserve">NR </w:t>
            </w:r>
          </w:p>
        </w:tc>
        <w:tc>
          <w:tcPr>
            <w:tcW w:w="1307" w:type="dxa"/>
            <w:tcBorders>
              <w:top w:val="single" w:sz="4" w:space="0" w:color="auto"/>
              <w:left w:val="single" w:sz="4" w:space="0" w:color="auto"/>
              <w:bottom w:val="single" w:sz="4" w:space="0" w:color="auto"/>
              <w:right w:val="single" w:sz="4" w:space="0" w:color="auto"/>
            </w:tcBorders>
          </w:tcPr>
          <w:p w:rsidR="00A86717" w:rsidRPr="007E4260" w:rsidRDefault="00A86717" w:rsidP="00732749">
            <w:pPr>
              <w:pStyle w:val="Default"/>
              <w:jc w:val="center"/>
              <w:rPr>
                <w:strike/>
                <w:sz w:val="20"/>
                <w:szCs w:val="20"/>
              </w:rPr>
            </w:pPr>
            <w:r w:rsidRPr="007E4260">
              <w:rPr>
                <w:strike/>
                <w:sz w:val="20"/>
                <w:szCs w:val="20"/>
              </w:rPr>
              <w:t>Yes</w:t>
            </w:r>
          </w:p>
          <w:p w:rsidR="00A86717" w:rsidRPr="007E4260" w:rsidRDefault="00A86717" w:rsidP="00732749">
            <w:pPr>
              <w:pStyle w:val="Default"/>
              <w:rPr>
                <w:strike/>
                <w:sz w:val="20"/>
                <w:szCs w:val="20"/>
              </w:rPr>
            </w:pPr>
            <w:r w:rsidRPr="007E4260">
              <w:rPr>
                <w:strike/>
                <w:sz w:val="20"/>
                <w:szCs w:val="20"/>
              </w:rPr>
              <w:t xml:space="preserve">□ Start-up </w:t>
            </w:r>
          </w:p>
          <w:p w:rsidR="00A86717" w:rsidRPr="007E4260" w:rsidRDefault="00A86717" w:rsidP="00732749">
            <w:pPr>
              <w:pStyle w:val="Default"/>
              <w:rPr>
                <w:sz w:val="20"/>
                <w:szCs w:val="20"/>
              </w:rPr>
            </w:pPr>
            <w:r w:rsidRPr="007E4260">
              <w:rPr>
                <w:strike/>
                <w:sz w:val="20"/>
                <w:szCs w:val="20"/>
              </w:rPr>
              <w:t>□ Ongoing</w:t>
            </w:r>
            <w:r w:rsidRPr="007E4260">
              <w:rPr>
                <w:sz w:val="20"/>
                <w:szCs w:val="20"/>
              </w:rPr>
              <w:t xml:space="preserve"> </w:t>
            </w:r>
          </w:p>
        </w:tc>
      </w:tr>
      <w:tr w:rsidR="00A86717" w:rsidRPr="007E4260" w:rsidTr="00732749">
        <w:trPr>
          <w:trHeight w:val="98"/>
        </w:trPr>
        <w:tc>
          <w:tcPr>
            <w:tcW w:w="9070" w:type="dxa"/>
            <w:gridSpan w:val="3"/>
            <w:tcBorders>
              <w:top w:val="single" w:sz="4" w:space="0" w:color="auto"/>
              <w:left w:val="single" w:sz="4" w:space="0" w:color="auto"/>
              <w:bottom w:val="single" w:sz="4" w:space="0" w:color="auto"/>
              <w:right w:val="single" w:sz="4" w:space="0" w:color="auto"/>
            </w:tcBorders>
          </w:tcPr>
          <w:p w:rsidR="00A86717" w:rsidRPr="007E4260" w:rsidRDefault="00A86717" w:rsidP="00732749">
            <w:pPr>
              <w:pStyle w:val="Default"/>
              <w:rPr>
                <w:sz w:val="20"/>
                <w:szCs w:val="20"/>
              </w:rPr>
            </w:pPr>
            <w:r w:rsidRPr="007E4260">
              <w:rPr>
                <w:sz w:val="20"/>
                <w:szCs w:val="20"/>
              </w:rPr>
              <w:t>Description: (if the answer is yes)</w:t>
            </w:r>
          </w:p>
          <w:p w:rsidR="00A86717" w:rsidRPr="007E4260" w:rsidRDefault="00A86717" w:rsidP="00732749">
            <w:pPr>
              <w:pStyle w:val="Default"/>
              <w:rPr>
                <w:sz w:val="20"/>
                <w:szCs w:val="20"/>
              </w:rPr>
            </w:pPr>
            <w:r w:rsidRPr="007E4260">
              <w:rPr>
                <w:sz w:val="20"/>
                <w:szCs w:val="20"/>
              </w:rPr>
              <w:t xml:space="preserve"> </w:t>
            </w:r>
          </w:p>
        </w:tc>
      </w:tr>
      <w:tr w:rsidR="00A86717" w:rsidRPr="007E4260" w:rsidTr="00732749">
        <w:trPr>
          <w:trHeight w:val="340"/>
        </w:trPr>
        <w:tc>
          <w:tcPr>
            <w:tcW w:w="6912" w:type="dxa"/>
            <w:tcBorders>
              <w:top w:val="single" w:sz="4" w:space="0" w:color="auto"/>
              <w:left w:val="single" w:sz="4" w:space="0" w:color="auto"/>
              <w:bottom w:val="single" w:sz="4" w:space="0" w:color="auto"/>
              <w:right w:val="single" w:sz="4" w:space="0" w:color="auto"/>
            </w:tcBorders>
          </w:tcPr>
          <w:p w:rsidR="00A86717" w:rsidRPr="007E4260" w:rsidRDefault="00A86717" w:rsidP="00732749">
            <w:pPr>
              <w:pStyle w:val="Default"/>
              <w:rPr>
                <w:sz w:val="20"/>
                <w:szCs w:val="20"/>
              </w:rPr>
            </w:pPr>
            <w:r w:rsidRPr="007E4260">
              <w:rPr>
                <w:sz w:val="20"/>
                <w:szCs w:val="20"/>
              </w:rPr>
              <w:t xml:space="preserve">2 </w:t>
            </w:r>
            <w:r w:rsidRPr="007E4260">
              <w:rPr>
                <w:sz w:val="20"/>
                <w:szCs w:val="20"/>
              </w:rPr>
              <w:tab/>
              <w:t xml:space="preserve">Record keeping? </w:t>
            </w:r>
          </w:p>
          <w:p w:rsidR="00A86717" w:rsidRPr="007E4260" w:rsidRDefault="00A86717" w:rsidP="00732749">
            <w:pPr>
              <w:pStyle w:val="Default"/>
              <w:rPr>
                <w:sz w:val="20"/>
                <w:szCs w:val="20"/>
              </w:rPr>
            </w:pPr>
            <w:r w:rsidRPr="007E4260">
              <w:rPr>
                <w:sz w:val="20"/>
                <w:szCs w:val="20"/>
              </w:rPr>
              <w:t xml:space="preserve">Keeping statutory documents up to date, e.g. records of accidents, records of cargo, records of inspections, records of education, etc. </w:t>
            </w:r>
          </w:p>
        </w:tc>
        <w:tc>
          <w:tcPr>
            <w:tcW w:w="851" w:type="dxa"/>
            <w:tcBorders>
              <w:top w:val="single" w:sz="4" w:space="0" w:color="auto"/>
              <w:left w:val="single" w:sz="4" w:space="0" w:color="auto"/>
              <w:bottom w:val="single" w:sz="4" w:space="0" w:color="auto"/>
              <w:right w:val="single" w:sz="4" w:space="0" w:color="auto"/>
            </w:tcBorders>
          </w:tcPr>
          <w:p w:rsidR="00A86717" w:rsidRPr="007E4260" w:rsidRDefault="00A86717" w:rsidP="00732749">
            <w:pPr>
              <w:pStyle w:val="Default"/>
              <w:rPr>
                <w:sz w:val="20"/>
                <w:szCs w:val="20"/>
              </w:rPr>
            </w:pPr>
            <w:r w:rsidRPr="007E4260">
              <w:rPr>
                <w:sz w:val="20"/>
                <w:szCs w:val="20"/>
              </w:rPr>
              <w:t xml:space="preserve">NR </w:t>
            </w:r>
          </w:p>
        </w:tc>
        <w:tc>
          <w:tcPr>
            <w:tcW w:w="1307" w:type="dxa"/>
            <w:tcBorders>
              <w:top w:val="single" w:sz="4" w:space="0" w:color="auto"/>
              <w:left w:val="single" w:sz="4" w:space="0" w:color="auto"/>
              <w:bottom w:val="single" w:sz="4" w:space="0" w:color="auto"/>
              <w:right w:val="single" w:sz="4" w:space="0" w:color="auto"/>
            </w:tcBorders>
          </w:tcPr>
          <w:p w:rsidR="00A86717" w:rsidRPr="007E4260" w:rsidRDefault="00A86717" w:rsidP="00732749">
            <w:pPr>
              <w:pStyle w:val="Default"/>
              <w:jc w:val="center"/>
              <w:rPr>
                <w:strike/>
                <w:sz w:val="20"/>
                <w:szCs w:val="20"/>
              </w:rPr>
            </w:pPr>
            <w:r w:rsidRPr="007E4260">
              <w:rPr>
                <w:strike/>
                <w:sz w:val="20"/>
                <w:szCs w:val="20"/>
              </w:rPr>
              <w:t>Yes</w:t>
            </w:r>
          </w:p>
          <w:p w:rsidR="00A86717" w:rsidRPr="007E4260" w:rsidRDefault="00A86717" w:rsidP="00732749">
            <w:pPr>
              <w:pStyle w:val="Default"/>
              <w:rPr>
                <w:strike/>
                <w:sz w:val="20"/>
                <w:szCs w:val="20"/>
              </w:rPr>
            </w:pPr>
            <w:r w:rsidRPr="007E4260">
              <w:rPr>
                <w:strike/>
                <w:sz w:val="20"/>
                <w:szCs w:val="20"/>
              </w:rPr>
              <w:t xml:space="preserve">□ Start-up </w:t>
            </w:r>
          </w:p>
          <w:p w:rsidR="00A86717" w:rsidRPr="007E4260" w:rsidRDefault="00A86717" w:rsidP="00732749">
            <w:pPr>
              <w:pStyle w:val="Default"/>
              <w:rPr>
                <w:sz w:val="20"/>
                <w:szCs w:val="20"/>
              </w:rPr>
            </w:pPr>
            <w:r w:rsidRPr="007E4260">
              <w:rPr>
                <w:strike/>
                <w:sz w:val="20"/>
                <w:szCs w:val="20"/>
              </w:rPr>
              <w:t>□ Ongoing</w:t>
            </w:r>
            <w:r w:rsidRPr="007E4260">
              <w:rPr>
                <w:sz w:val="20"/>
                <w:szCs w:val="20"/>
              </w:rPr>
              <w:t xml:space="preserve"> </w:t>
            </w:r>
          </w:p>
        </w:tc>
      </w:tr>
      <w:tr w:rsidR="00A86717" w:rsidRPr="007E4260" w:rsidTr="00732749">
        <w:trPr>
          <w:trHeight w:val="98"/>
        </w:trPr>
        <w:tc>
          <w:tcPr>
            <w:tcW w:w="9070" w:type="dxa"/>
            <w:gridSpan w:val="3"/>
            <w:tcBorders>
              <w:top w:val="single" w:sz="4" w:space="0" w:color="auto"/>
              <w:left w:val="single" w:sz="4" w:space="0" w:color="auto"/>
              <w:bottom w:val="single" w:sz="4" w:space="0" w:color="auto"/>
              <w:right w:val="single" w:sz="4" w:space="0" w:color="auto"/>
            </w:tcBorders>
          </w:tcPr>
          <w:p w:rsidR="00A86717" w:rsidRPr="007E4260" w:rsidRDefault="00A86717" w:rsidP="00732749">
            <w:pPr>
              <w:pStyle w:val="Default"/>
              <w:rPr>
                <w:sz w:val="20"/>
                <w:szCs w:val="20"/>
              </w:rPr>
            </w:pPr>
            <w:r w:rsidRPr="007E4260">
              <w:rPr>
                <w:sz w:val="20"/>
                <w:szCs w:val="20"/>
              </w:rPr>
              <w:t xml:space="preserve">Description: (if the answer is yes) </w:t>
            </w:r>
          </w:p>
          <w:p w:rsidR="00A86717" w:rsidRPr="007E4260" w:rsidRDefault="00A86717" w:rsidP="00732749">
            <w:pPr>
              <w:pStyle w:val="Default"/>
              <w:rPr>
                <w:sz w:val="20"/>
                <w:szCs w:val="20"/>
              </w:rPr>
            </w:pPr>
          </w:p>
        </w:tc>
      </w:tr>
      <w:tr w:rsidR="00A86717" w:rsidRPr="007E4260" w:rsidTr="00732749">
        <w:trPr>
          <w:trHeight w:val="340"/>
        </w:trPr>
        <w:tc>
          <w:tcPr>
            <w:tcW w:w="6912" w:type="dxa"/>
            <w:tcBorders>
              <w:top w:val="single" w:sz="4" w:space="0" w:color="auto"/>
              <w:left w:val="single" w:sz="4" w:space="0" w:color="auto"/>
              <w:bottom w:val="single" w:sz="4" w:space="0" w:color="auto"/>
              <w:right w:val="single" w:sz="4" w:space="0" w:color="auto"/>
            </w:tcBorders>
          </w:tcPr>
          <w:p w:rsidR="00A86717" w:rsidRPr="007E4260" w:rsidRDefault="00A86717" w:rsidP="00732749">
            <w:pPr>
              <w:pStyle w:val="Default"/>
              <w:rPr>
                <w:sz w:val="20"/>
                <w:szCs w:val="20"/>
              </w:rPr>
            </w:pPr>
            <w:r w:rsidRPr="007E4260">
              <w:rPr>
                <w:sz w:val="20"/>
                <w:szCs w:val="20"/>
              </w:rPr>
              <w:t xml:space="preserve">3 </w:t>
            </w:r>
            <w:r w:rsidRPr="007E4260">
              <w:rPr>
                <w:sz w:val="20"/>
                <w:szCs w:val="20"/>
              </w:rPr>
              <w:tab/>
              <w:t xml:space="preserve">Publication and documentation? </w:t>
            </w:r>
          </w:p>
          <w:p w:rsidR="00A86717" w:rsidRPr="007E4260" w:rsidRDefault="00A86717" w:rsidP="00732749">
            <w:pPr>
              <w:pStyle w:val="Default"/>
              <w:rPr>
                <w:sz w:val="20"/>
                <w:szCs w:val="20"/>
              </w:rPr>
            </w:pPr>
            <w:r w:rsidRPr="007E4260">
              <w:rPr>
                <w:sz w:val="20"/>
                <w:szCs w:val="20"/>
              </w:rPr>
              <w:t xml:space="preserve">Producing documents for third parties, e.g. warning signs, registration displays, publication of results of testing, etc. </w:t>
            </w:r>
          </w:p>
        </w:tc>
        <w:tc>
          <w:tcPr>
            <w:tcW w:w="851" w:type="dxa"/>
            <w:tcBorders>
              <w:top w:val="single" w:sz="4" w:space="0" w:color="auto"/>
              <w:left w:val="single" w:sz="4" w:space="0" w:color="auto"/>
              <w:bottom w:val="single" w:sz="4" w:space="0" w:color="auto"/>
              <w:right w:val="single" w:sz="4" w:space="0" w:color="auto"/>
            </w:tcBorders>
          </w:tcPr>
          <w:p w:rsidR="00A86717" w:rsidRPr="007E4260" w:rsidRDefault="00A86717" w:rsidP="00732749">
            <w:pPr>
              <w:pStyle w:val="Default"/>
              <w:rPr>
                <w:sz w:val="20"/>
                <w:szCs w:val="20"/>
              </w:rPr>
            </w:pPr>
            <w:r w:rsidRPr="007E4260">
              <w:rPr>
                <w:sz w:val="20"/>
                <w:szCs w:val="20"/>
              </w:rPr>
              <w:t xml:space="preserve">NR </w:t>
            </w:r>
          </w:p>
        </w:tc>
        <w:tc>
          <w:tcPr>
            <w:tcW w:w="1307" w:type="dxa"/>
            <w:tcBorders>
              <w:top w:val="single" w:sz="4" w:space="0" w:color="auto"/>
              <w:left w:val="single" w:sz="4" w:space="0" w:color="auto"/>
              <w:bottom w:val="single" w:sz="4" w:space="0" w:color="auto"/>
              <w:right w:val="single" w:sz="4" w:space="0" w:color="auto"/>
            </w:tcBorders>
          </w:tcPr>
          <w:p w:rsidR="00A86717" w:rsidRPr="007E4260" w:rsidRDefault="00A86717" w:rsidP="003F6316">
            <w:pPr>
              <w:pStyle w:val="Default"/>
              <w:jc w:val="center"/>
              <w:rPr>
                <w:strike/>
                <w:sz w:val="20"/>
                <w:szCs w:val="20"/>
              </w:rPr>
            </w:pPr>
            <w:r w:rsidRPr="007E4260">
              <w:rPr>
                <w:strike/>
                <w:sz w:val="20"/>
                <w:szCs w:val="20"/>
              </w:rPr>
              <w:t>Yes</w:t>
            </w:r>
          </w:p>
          <w:p w:rsidR="00A86717" w:rsidRPr="007E4260" w:rsidRDefault="00A86717" w:rsidP="00732749">
            <w:pPr>
              <w:pStyle w:val="Default"/>
              <w:rPr>
                <w:strike/>
                <w:sz w:val="20"/>
                <w:szCs w:val="20"/>
              </w:rPr>
            </w:pPr>
            <w:r w:rsidRPr="007E4260">
              <w:rPr>
                <w:strike/>
                <w:sz w:val="20"/>
                <w:szCs w:val="20"/>
              </w:rPr>
              <w:t xml:space="preserve">□ Start-up </w:t>
            </w:r>
          </w:p>
          <w:p w:rsidR="00A86717" w:rsidRPr="007E4260" w:rsidRDefault="00A86717" w:rsidP="00732749">
            <w:pPr>
              <w:pStyle w:val="Default"/>
              <w:rPr>
                <w:sz w:val="20"/>
                <w:szCs w:val="20"/>
              </w:rPr>
            </w:pPr>
            <w:r w:rsidRPr="007E4260">
              <w:rPr>
                <w:strike/>
                <w:sz w:val="20"/>
                <w:szCs w:val="20"/>
              </w:rPr>
              <w:t>□ Ongoing</w:t>
            </w:r>
            <w:r w:rsidRPr="007E4260">
              <w:rPr>
                <w:sz w:val="20"/>
                <w:szCs w:val="20"/>
              </w:rPr>
              <w:t xml:space="preserve"> </w:t>
            </w:r>
          </w:p>
        </w:tc>
      </w:tr>
      <w:tr w:rsidR="00A86717" w:rsidRPr="007E4260" w:rsidTr="00732749">
        <w:trPr>
          <w:trHeight w:val="98"/>
        </w:trPr>
        <w:tc>
          <w:tcPr>
            <w:tcW w:w="9070" w:type="dxa"/>
            <w:gridSpan w:val="3"/>
            <w:tcBorders>
              <w:top w:val="single" w:sz="4" w:space="0" w:color="auto"/>
              <w:left w:val="single" w:sz="4" w:space="0" w:color="auto"/>
              <w:bottom w:val="single" w:sz="4" w:space="0" w:color="auto"/>
              <w:right w:val="single" w:sz="4" w:space="0" w:color="auto"/>
            </w:tcBorders>
          </w:tcPr>
          <w:p w:rsidR="00A86717" w:rsidRPr="007E4260" w:rsidRDefault="00A86717" w:rsidP="00732749">
            <w:pPr>
              <w:pStyle w:val="Default"/>
              <w:rPr>
                <w:sz w:val="20"/>
                <w:szCs w:val="20"/>
              </w:rPr>
            </w:pPr>
            <w:r w:rsidRPr="007E4260">
              <w:rPr>
                <w:sz w:val="20"/>
                <w:szCs w:val="20"/>
              </w:rPr>
              <w:t xml:space="preserve">Description: (if the answer is yes) </w:t>
            </w:r>
          </w:p>
          <w:p w:rsidR="00A86717" w:rsidRPr="007E4260" w:rsidRDefault="00A86717" w:rsidP="00732749">
            <w:pPr>
              <w:pStyle w:val="Default"/>
              <w:rPr>
                <w:sz w:val="20"/>
                <w:szCs w:val="20"/>
              </w:rPr>
            </w:pPr>
          </w:p>
        </w:tc>
      </w:tr>
      <w:tr w:rsidR="00A86717" w:rsidRPr="007E4260" w:rsidTr="00732749">
        <w:trPr>
          <w:trHeight w:val="339"/>
        </w:trPr>
        <w:tc>
          <w:tcPr>
            <w:tcW w:w="6912" w:type="dxa"/>
            <w:tcBorders>
              <w:top w:val="single" w:sz="4" w:space="0" w:color="auto"/>
              <w:left w:val="single" w:sz="4" w:space="0" w:color="auto"/>
              <w:bottom w:val="single" w:sz="4" w:space="0" w:color="auto"/>
              <w:right w:val="single" w:sz="4" w:space="0" w:color="auto"/>
            </w:tcBorders>
          </w:tcPr>
          <w:p w:rsidR="00A86717" w:rsidRPr="007E4260" w:rsidRDefault="00A86717" w:rsidP="00732749">
            <w:pPr>
              <w:pStyle w:val="Default"/>
              <w:rPr>
                <w:sz w:val="20"/>
                <w:szCs w:val="20"/>
              </w:rPr>
            </w:pPr>
            <w:r w:rsidRPr="007E4260">
              <w:rPr>
                <w:sz w:val="20"/>
                <w:szCs w:val="20"/>
              </w:rPr>
              <w:t xml:space="preserve">4 </w:t>
            </w:r>
            <w:r w:rsidRPr="007E4260">
              <w:rPr>
                <w:sz w:val="20"/>
                <w:szCs w:val="20"/>
              </w:rPr>
              <w:tab/>
              <w:t xml:space="preserve">Permits or applications? </w:t>
            </w:r>
          </w:p>
          <w:p w:rsidR="00A86717" w:rsidRPr="007E4260" w:rsidRDefault="00A86717" w:rsidP="00732749">
            <w:pPr>
              <w:pStyle w:val="Default"/>
              <w:rPr>
                <w:sz w:val="20"/>
                <w:szCs w:val="20"/>
              </w:rPr>
            </w:pPr>
            <w:r w:rsidRPr="007E4260">
              <w:rPr>
                <w:sz w:val="20"/>
                <w:szCs w:val="20"/>
              </w:rPr>
              <w:t xml:space="preserve">Applying for and maintaining permission to operate, e.g. certificates, classification society costs, etc. </w:t>
            </w:r>
          </w:p>
        </w:tc>
        <w:tc>
          <w:tcPr>
            <w:tcW w:w="851" w:type="dxa"/>
            <w:tcBorders>
              <w:top w:val="single" w:sz="4" w:space="0" w:color="auto"/>
              <w:left w:val="single" w:sz="4" w:space="0" w:color="auto"/>
              <w:bottom w:val="single" w:sz="4" w:space="0" w:color="auto"/>
              <w:right w:val="single" w:sz="4" w:space="0" w:color="auto"/>
            </w:tcBorders>
          </w:tcPr>
          <w:p w:rsidR="00A86717" w:rsidRPr="007E4260" w:rsidRDefault="00A86717" w:rsidP="00732749">
            <w:pPr>
              <w:pStyle w:val="Default"/>
              <w:rPr>
                <w:sz w:val="20"/>
                <w:szCs w:val="20"/>
              </w:rPr>
            </w:pPr>
            <w:r w:rsidRPr="007E4260">
              <w:rPr>
                <w:sz w:val="20"/>
                <w:szCs w:val="20"/>
              </w:rPr>
              <w:t xml:space="preserve">NR </w:t>
            </w:r>
          </w:p>
        </w:tc>
        <w:tc>
          <w:tcPr>
            <w:tcW w:w="1307" w:type="dxa"/>
            <w:tcBorders>
              <w:top w:val="single" w:sz="4" w:space="0" w:color="auto"/>
              <w:left w:val="single" w:sz="4" w:space="0" w:color="auto"/>
              <w:bottom w:val="single" w:sz="4" w:space="0" w:color="auto"/>
              <w:right w:val="single" w:sz="4" w:space="0" w:color="auto"/>
            </w:tcBorders>
          </w:tcPr>
          <w:p w:rsidR="00A86717" w:rsidRPr="007E4260" w:rsidRDefault="00A86717" w:rsidP="003F6316">
            <w:pPr>
              <w:pStyle w:val="Default"/>
              <w:jc w:val="center"/>
              <w:rPr>
                <w:strike/>
                <w:sz w:val="20"/>
                <w:szCs w:val="20"/>
              </w:rPr>
            </w:pPr>
            <w:r w:rsidRPr="007E4260">
              <w:rPr>
                <w:strike/>
                <w:sz w:val="20"/>
                <w:szCs w:val="20"/>
              </w:rPr>
              <w:t>Yes</w:t>
            </w:r>
          </w:p>
          <w:p w:rsidR="00A86717" w:rsidRPr="007E4260" w:rsidRDefault="00A86717" w:rsidP="00732749">
            <w:pPr>
              <w:pStyle w:val="Default"/>
              <w:rPr>
                <w:strike/>
                <w:sz w:val="20"/>
                <w:szCs w:val="20"/>
              </w:rPr>
            </w:pPr>
            <w:r w:rsidRPr="007E4260">
              <w:rPr>
                <w:strike/>
                <w:sz w:val="20"/>
                <w:szCs w:val="20"/>
              </w:rPr>
              <w:t xml:space="preserve">□ Start-up </w:t>
            </w:r>
          </w:p>
          <w:p w:rsidR="00A86717" w:rsidRPr="007E4260" w:rsidRDefault="00A86717" w:rsidP="00732749">
            <w:pPr>
              <w:pStyle w:val="Default"/>
              <w:rPr>
                <w:sz w:val="20"/>
                <w:szCs w:val="20"/>
              </w:rPr>
            </w:pPr>
            <w:r w:rsidRPr="007E4260">
              <w:rPr>
                <w:strike/>
                <w:sz w:val="20"/>
                <w:szCs w:val="20"/>
              </w:rPr>
              <w:t>□ Ongoing</w:t>
            </w:r>
            <w:r w:rsidRPr="007E4260">
              <w:rPr>
                <w:sz w:val="20"/>
                <w:szCs w:val="20"/>
              </w:rPr>
              <w:t xml:space="preserve"> </w:t>
            </w:r>
          </w:p>
        </w:tc>
      </w:tr>
      <w:tr w:rsidR="00A86717" w:rsidRPr="007E4260" w:rsidTr="00732749">
        <w:trPr>
          <w:trHeight w:val="98"/>
        </w:trPr>
        <w:tc>
          <w:tcPr>
            <w:tcW w:w="9070" w:type="dxa"/>
            <w:gridSpan w:val="3"/>
            <w:tcBorders>
              <w:top w:val="single" w:sz="4" w:space="0" w:color="auto"/>
              <w:left w:val="single" w:sz="4" w:space="0" w:color="auto"/>
              <w:bottom w:val="single" w:sz="4" w:space="0" w:color="auto"/>
              <w:right w:val="single" w:sz="4" w:space="0" w:color="auto"/>
            </w:tcBorders>
          </w:tcPr>
          <w:p w:rsidR="00A86717" w:rsidRPr="007E4260" w:rsidRDefault="00A86717" w:rsidP="00732749">
            <w:pPr>
              <w:pStyle w:val="Default"/>
              <w:rPr>
                <w:sz w:val="20"/>
                <w:szCs w:val="20"/>
              </w:rPr>
            </w:pPr>
            <w:r w:rsidRPr="007E4260">
              <w:rPr>
                <w:sz w:val="20"/>
                <w:szCs w:val="20"/>
              </w:rPr>
              <w:t xml:space="preserve">Description: (if the answer is yes) </w:t>
            </w:r>
          </w:p>
          <w:p w:rsidR="00A86717" w:rsidRPr="007E4260" w:rsidRDefault="00A86717" w:rsidP="00732749">
            <w:pPr>
              <w:pStyle w:val="Default"/>
              <w:rPr>
                <w:sz w:val="20"/>
                <w:szCs w:val="20"/>
              </w:rPr>
            </w:pPr>
          </w:p>
        </w:tc>
      </w:tr>
      <w:tr w:rsidR="00A86717" w:rsidRPr="007E4260" w:rsidTr="00732749">
        <w:trPr>
          <w:trHeight w:val="339"/>
        </w:trPr>
        <w:tc>
          <w:tcPr>
            <w:tcW w:w="6912" w:type="dxa"/>
            <w:tcBorders>
              <w:top w:val="single" w:sz="4" w:space="0" w:color="auto"/>
              <w:left w:val="single" w:sz="4" w:space="0" w:color="auto"/>
              <w:bottom w:val="single" w:sz="4" w:space="0" w:color="auto"/>
              <w:right w:val="single" w:sz="4" w:space="0" w:color="auto"/>
            </w:tcBorders>
          </w:tcPr>
          <w:p w:rsidR="00A86717" w:rsidRPr="007E4260" w:rsidRDefault="00A86717" w:rsidP="00732749">
            <w:pPr>
              <w:pStyle w:val="Default"/>
              <w:rPr>
                <w:sz w:val="20"/>
                <w:szCs w:val="20"/>
              </w:rPr>
            </w:pPr>
            <w:r w:rsidRPr="007E4260">
              <w:rPr>
                <w:sz w:val="20"/>
                <w:szCs w:val="20"/>
              </w:rPr>
              <w:t xml:space="preserve">5 </w:t>
            </w:r>
            <w:r w:rsidRPr="007E4260">
              <w:rPr>
                <w:sz w:val="20"/>
                <w:szCs w:val="20"/>
              </w:rPr>
              <w:tab/>
              <w:t xml:space="preserve">Other identified burdens? </w:t>
            </w:r>
          </w:p>
          <w:p w:rsidR="00A86717" w:rsidRPr="007E4260" w:rsidRDefault="00A86717" w:rsidP="00732749">
            <w:pPr>
              <w:pStyle w:val="Default"/>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A86717" w:rsidRPr="007E4260" w:rsidRDefault="00A86717" w:rsidP="00732749">
            <w:pPr>
              <w:pStyle w:val="Default"/>
              <w:rPr>
                <w:sz w:val="20"/>
                <w:szCs w:val="20"/>
              </w:rPr>
            </w:pPr>
            <w:r w:rsidRPr="007E4260">
              <w:rPr>
                <w:sz w:val="20"/>
                <w:szCs w:val="20"/>
              </w:rPr>
              <w:t xml:space="preserve">NR </w:t>
            </w:r>
          </w:p>
        </w:tc>
        <w:tc>
          <w:tcPr>
            <w:tcW w:w="1307" w:type="dxa"/>
            <w:tcBorders>
              <w:top w:val="single" w:sz="4" w:space="0" w:color="auto"/>
              <w:left w:val="single" w:sz="4" w:space="0" w:color="auto"/>
              <w:bottom w:val="single" w:sz="4" w:space="0" w:color="auto"/>
              <w:right w:val="single" w:sz="4" w:space="0" w:color="auto"/>
            </w:tcBorders>
          </w:tcPr>
          <w:p w:rsidR="00A86717" w:rsidRPr="007E4260" w:rsidRDefault="00A86717" w:rsidP="003F6316">
            <w:pPr>
              <w:pStyle w:val="Default"/>
              <w:jc w:val="center"/>
              <w:rPr>
                <w:strike/>
                <w:sz w:val="20"/>
                <w:szCs w:val="20"/>
              </w:rPr>
            </w:pPr>
            <w:r w:rsidRPr="007E4260">
              <w:rPr>
                <w:strike/>
                <w:sz w:val="20"/>
                <w:szCs w:val="20"/>
              </w:rPr>
              <w:t>Yes</w:t>
            </w:r>
          </w:p>
          <w:p w:rsidR="00A86717" w:rsidRPr="007E4260" w:rsidRDefault="00A86717" w:rsidP="00732749">
            <w:pPr>
              <w:pStyle w:val="Default"/>
              <w:rPr>
                <w:strike/>
                <w:sz w:val="20"/>
                <w:szCs w:val="20"/>
              </w:rPr>
            </w:pPr>
            <w:r w:rsidRPr="007E4260">
              <w:rPr>
                <w:strike/>
                <w:sz w:val="20"/>
                <w:szCs w:val="20"/>
              </w:rPr>
              <w:t xml:space="preserve">□ Start-up </w:t>
            </w:r>
          </w:p>
          <w:p w:rsidR="00A86717" w:rsidRPr="007E4260" w:rsidRDefault="00A86717" w:rsidP="00732749">
            <w:pPr>
              <w:pStyle w:val="Default"/>
              <w:rPr>
                <w:sz w:val="20"/>
                <w:szCs w:val="20"/>
              </w:rPr>
            </w:pPr>
            <w:r w:rsidRPr="007E4260">
              <w:rPr>
                <w:strike/>
                <w:sz w:val="20"/>
                <w:szCs w:val="20"/>
              </w:rPr>
              <w:t>□ Ongoing</w:t>
            </w:r>
            <w:r w:rsidRPr="007E4260">
              <w:rPr>
                <w:sz w:val="20"/>
                <w:szCs w:val="20"/>
              </w:rPr>
              <w:t xml:space="preserve"> </w:t>
            </w:r>
          </w:p>
        </w:tc>
      </w:tr>
      <w:tr w:rsidR="00A86717" w:rsidRPr="00AF6ABB" w:rsidTr="00732749">
        <w:trPr>
          <w:trHeight w:val="98"/>
        </w:trPr>
        <w:tc>
          <w:tcPr>
            <w:tcW w:w="9070" w:type="dxa"/>
            <w:gridSpan w:val="3"/>
            <w:tcBorders>
              <w:top w:val="single" w:sz="4" w:space="0" w:color="auto"/>
              <w:left w:val="single" w:sz="4" w:space="0" w:color="auto"/>
              <w:bottom w:val="single" w:sz="4" w:space="0" w:color="auto"/>
              <w:right w:val="single" w:sz="4" w:space="0" w:color="auto"/>
            </w:tcBorders>
          </w:tcPr>
          <w:p w:rsidR="00A86717" w:rsidRDefault="00A86717" w:rsidP="00732749">
            <w:pPr>
              <w:pStyle w:val="Default"/>
              <w:rPr>
                <w:sz w:val="20"/>
                <w:szCs w:val="20"/>
              </w:rPr>
            </w:pPr>
            <w:r w:rsidRPr="007E4260">
              <w:rPr>
                <w:sz w:val="20"/>
                <w:szCs w:val="20"/>
              </w:rPr>
              <w:t>Description: (if the answer is yes)</w:t>
            </w:r>
            <w:r w:rsidRPr="00AF6ABB">
              <w:rPr>
                <w:sz w:val="20"/>
                <w:szCs w:val="20"/>
              </w:rPr>
              <w:t xml:space="preserve"> </w:t>
            </w:r>
          </w:p>
          <w:p w:rsidR="00A86717" w:rsidRPr="00AF6ABB" w:rsidRDefault="00A86717" w:rsidP="00732749">
            <w:pPr>
              <w:pStyle w:val="Default"/>
              <w:rPr>
                <w:sz w:val="20"/>
                <w:szCs w:val="20"/>
              </w:rPr>
            </w:pPr>
          </w:p>
        </w:tc>
      </w:tr>
    </w:tbl>
    <w:p w:rsidR="00A86717" w:rsidRPr="00AF6ABB" w:rsidRDefault="00A86717" w:rsidP="00A86717">
      <w:pPr>
        <w:rPr>
          <w:rFonts w:cs="Arial"/>
          <w:sz w:val="20"/>
          <w:szCs w:val="20"/>
        </w:rPr>
      </w:pPr>
    </w:p>
    <w:p w:rsidR="00A86717" w:rsidRDefault="00A86717" w:rsidP="00A86717">
      <w:pPr>
        <w:rPr>
          <w:rFonts w:eastAsia="Arial" w:cs="Arial"/>
          <w:b/>
          <w:bCs/>
        </w:rPr>
      </w:pPr>
    </w:p>
    <w:p w:rsidR="00A86717" w:rsidRDefault="00A86717" w:rsidP="00A86717">
      <w:pPr>
        <w:jc w:val="center"/>
        <w:rPr>
          <w:rFonts w:eastAsia="Arial" w:cs="Arial"/>
          <w:b/>
          <w:bCs/>
        </w:rPr>
      </w:pPr>
    </w:p>
    <w:p w:rsidR="005706A1" w:rsidRPr="005706A1" w:rsidRDefault="005706A1" w:rsidP="005706A1">
      <w:pPr>
        <w:jc w:val="center"/>
        <w:rPr>
          <w:rFonts w:eastAsia="Arial" w:cs="Arial"/>
        </w:rPr>
      </w:pPr>
    </w:p>
    <w:sectPr w:rsidR="005706A1" w:rsidRPr="005706A1" w:rsidSect="003A0C6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987" w:rsidRDefault="004C1987" w:rsidP="006C1A09">
      <w:r>
        <w:separator/>
      </w:r>
    </w:p>
  </w:endnote>
  <w:endnote w:type="continuationSeparator" w:id="0">
    <w:p w:rsidR="004C1987" w:rsidRDefault="004C1987" w:rsidP="006C1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19E" w:rsidRPr="0000143C" w:rsidRDefault="0047719E" w:rsidP="0000143C">
    <w:pPr>
      <w:pStyle w:val="Footer"/>
      <w:rPr>
        <w:sz w:val="18"/>
        <w:szCs w:val="18"/>
      </w:rPr>
    </w:pPr>
  </w:p>
  <w:p w:rsidR="0047719E" w:rsidRPr="0000143C" w:rsidRDefault="0047719E" w:rsidP="0000143C">
    <w:pPr>
      <w:pStyle w:val="Footer"/>
      <w:pBdr>
        <w:top w:val="single" w:sz="4" w:space="1" w:color="auto"/>
      </w:pBdr>
      <w:rPr>
        <w:sz w:val="18"/>
        <w:szCs w:val="18"/>
        <w:lang w:val="en-US"/>
      </w:rPr>
    </w:pPr>
  </w:p>
  <w:p w:rsidR="0047719E" w:rsidRPr="0000143C" w:rsidRDefault="0047719E" w:rsidP="0000143C">
    <w:pPr>
      <w:pStyle w:val="Footer"/>
      <w:pBdr>
        <w:top w:val="single" w:sz="4" w:space="1" w:color="auto"/>
      </w:pBdr>
      <w:jc w:val="right"/>
      <w:rPr>
        <w:sz w:val="18"/>
        <w:szCs w:val="18"/>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19E" w:rsidRPr="0000143C" w:rsidRDefault="0047719E" w:rsidP="0000143C">
    <w:pPr>
      <w:pStyle w:val="Footer"/>
      <w:pBdr>
        <w:top w:val="single" w:sz="4" w:space="1" w:color="auto"/>
      </w:pBdr>
      <w:jc w:val="right"/>
      <w:rPr>
        <w:sz w:val="18"/>
        <w:szCs w:val="18"/>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19E" w:rsidRDefault="0047719E">
    <w:pPr>
      <w:pStyle w:val="Footer"/>
    </w:pPr>
  </w:p>
  <w:p w:rsidR="0047719E" w:rsidRPr="0000143C" w:rsidRDefault="0047719E" w:rsidP="0000143C">
    <w:pPr>
      <w:pStyle w:val="Footer"/>
      <w:pBdr>
        <w:top w:val="single" w:sz="4" w:space="1" w:color="auto"/>
      </w:pBdr>
      <w:jc w:val="right"/>
      <w:rPr>
        <w:sz w:val="18"/>
        <w:szCs w:val="18"/>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19E" w:rsidRPr="0000143C" w:rsidRDefault="0047719E" w:rsidP="0000143C">
    <w:pPr>
      <w:pStyle w:val="Footer"/>
      <w:rPr>
        <w:sz w:val="18"/>
        <w:szCs w:val="18"/>
      </w:rPr>
    </w:pPr>
  </w:p>
  <w:p w:rsidR="0047719E" w:rsidRPr="0000143C" w:rsidRDefault="0047719E" w:rsidP="0000143C">
    <w:pPr>
      <w:pStyle w:val="Footer"/>
      <w:pBdr>
        <w:top w:val="single" w:sz="4" w:space="1" w:color="auto"/>
      </w:pBdr>
      <w:jc w:val="right"/>
      <w:rPr>
        <w:sz w:val="18"/>
        <w:szCs w:val="18"/>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987" w:rsidRDefault="004C1987" w:rsidP="006C1A09">
      <w:r>
        <w:separator/>
      </w:r>
    </w:p>
  </w:footnote>
  <w:footnote w:type="continuationSeparator" w:id="0">
    <w:p w:rsidR="004C1987" w:rsidRDefault="004C1987" w:rsidP="006C1A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19E" w:rsidRDefault="0047719E" w:rsidP="0000143C">
    <w:pPr>
      <w:pStyle w:val="Header"/>
    </w:pPr>
    <w:r>
      <w:t>MSC 95/19/xx</w:t>
    </w:r>
  </w:p>
  <w:p w:rsidR="0047719E" w:rsidRDefault="0047719E" w:rsidP="0000143C">
    <w:pPr>
      <w:pStyle w:val="Header"/>
      <w:pBdr>
        <w:bottom w:val="single" w:sz="4" w:space="1" w:color="auto"/>
      </w:pBdr>
      <w:rPr>
        <w:rStyle w:val="PageNumber"/>
      </w:rPr>
    </w:pPr>
    <w:r>
      <w:t xml:space="preserve">Page </w:t>
    </w:r>
    <w:r w:rsidR="004E3716">
      <w:rPr>
        <w:rStyle w:val="PageNumber"/>
      </w:rPr>
      <w:fldChar w:fldCharType="begin"/>
    </w:r>
    <w:r>
      <w:rPr>
        <w:rStyle w:val="PageNumber"/>
      </w:rPr>
      <w:instrText xml:space="preserve"> PAGE </w:instrText>
    </w:r>
    <w:r w:rsidR="004E3716">
      <w:rPr>
        <w:rStyle w:val="PageNumber"/>
      </w:rPr>
      <w:fldChar w:fldCharType="separate"/>
    </w:r>
    <w:r w:rsidR="00937A19">
      <w:rPr>
        <w:rStyle w:val="PageNumber"/>
        <w:noProof/>
      </w:rPr>
      <w:t>28</w:t>
    </w:r>
    <w:r w:rsidR="004E3716">
      <w:rPr>
        <w:rStyle w:val="PageNumber"/>
      </w:rPr>
      <w:fldChar w:fldCharType="end"/>
    </w:r>
  </w:p>
  <w:p w:rsidR="0047719E" w:rsidRDefault="0047719E" w:rsidP="000014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19E" w:rsidRDefault="0047719E" w:rsidP="0000143C">
    <w:pPr>
      <w:pStyle w:val="Header"/>
      <w:jc w:val="right"/>
    </w:pPr>
    <w:r>
      <w:t>MSC 95/19/xx</w:t>
    </w:r>
  </w:p>
  <w:p w:rsidR="0047719E" w:rsidRDefault="0047719E" w:rsidP="0000143C">
    <w:pPr>
      <w:pStyle w:val="Header"/>
      <w:pBdr>
        <w:bottom w:val="single" w:sz="4" w:space="1" w:color="auto"/>
      </w:pBdr>
      <w:jc w:val="right"/>
      <w:rPr>
        <w:rStyle w:val="PageNumber"/>
      </w:rPr>
    </w:pPr>
    <w:r>
      <w:t xml:space="preserve">Page </w:t>
    </w:r>
    <w:r w:rsidR="004E3716">
      <w:rPr>
        <w:rStyle w:val="PageNumber"/>
      </w:rPr>
      <w:fldChar w:fldCharType="begin"/>
    </w:r>
    <w:r>
      <w:rPr>
        <w:rStyle w:val="PageNumber"/>
      </w:rPr>
      <w:instrText xml:space="preserve"> PAGE </w:instrText>
    </w:r>
    <w:r w:rsidR="004E3716">
      <w:rPr>
        <w:rStyle w:val="PageNumber"/>
      </w:rPr>
      <w:fldChar w:fldCharType="separate"/>
    </w:r>
    <w:r w:rsidR="00937A19">
      <w:rPr>
        <w:rStyle w:val="PageNumber"/>
        <w:noProof/>
      </w:rPr>
      <w:t>29</w:t>
    </w:r>
    <w:r w:rsidR="004E3716">
      <w:rPr>
        <w:rStyle w:val="PageNumber"/>
      </w:rPr>
      <w:fldChar w:fldCharType="end"/>
    </w:r>
  </w:p>
  <w:p w:rsidR="0047719E" w:rsidRPr="0000143C" w:rsidRDefault="0047719E" w:rsidP="0000143C">
    <w:pPr>
      <w:pStyle w:val="Header"/>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A19" w:rsidRPr="00937A19" w:rsidRDefault="00937A19">
    <w:pPr>
      <w:pStyle w:val="Header"/>
      <w:rPr>
        <w:lang w:val="nl-NL"/>
      </w:rPr>
    </w:pPr>
    <w:r>
      <w:rPr>
        <w:lang w:val="nl-NL"/>
      </w:rPr>
      <w:tab/>
    </w:r>
    <w:r>
      <w:rPr>
        <w:lang w:val="nl-NL"/>
      </w:rPr>
      <w:tab/>
      <w:t>VTS39-3.1.5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C274C"/>
    <w:multiLevelType w:val="hybridMultilevel"/>
    <w:tmpl w:val="4D9EF676"/>
    <w:lvl w:ilvl="0" w:tplc="71647E92">
      <w:start w:val="1"/>
      <w:numFmt w:val="decimal"/>
      <w:lvlText w:val="%1"/>
      <w:lvlJc w:val="left"/>
      <w:pPr>
        <w:ind w:left="2200" w:hanging="720"/>
      </w:pPr>
      <w:rPr>
        <w:rFonts w:hint="default"/>
        <w:sz w:val="24"/>
      </w:rPr>
    </w:lvl>
    <w:lvl w:ilvl="1" w:tplc="0C090019">
      <w:start w:val="1"/>
      <w:numFmt w:val="lowerLetter"/>
      <w:lvlText w:val="%2."/>
      <w:lvlJc w:val="left"/>
      <w:pPr>
        <w:ind w:left="2560" w:hanging="360"/>
      </w:pPr>
    </w:lvl>
    <w:lvl w:ilvl="2" w:tplc="0C09001B" w:tentative="1">
      <w:start w:val="1"/>
      <w:numFmt w:val="lowerRoman"/>
      <w:lvlText w:val="%3."/>
      <w:lvlJc w:val="right"/>
      <w:pPr>
        <w:ind w:left="3280" w:hanging="180"/>
      </w:pPr>
    </w:lvl>
    <w:lvl w:ilvl="3" w:tplc="0C09000F" w:tentative="1">
      <w:start w:val="1"/>
      <w:numFmt w:val="decimal"/>
      <w:lvlText w:val="%4."/>
      <w:lvlJc w:val="left"/>
      <w:pPr>
        <w:ind w:left="4000" w:hanging="360"/>
      </w:pPr>
    </w:lvl>
    <w:lvl w:ilvl="4" w:tplc="0C090019" w:tentative="1">
      <w:start w:val="1"/>
      <w:numFmt w:val="lowerLetter"/>
      <w:lvlText w:val="%5."/>
      <w:lvlJc w:val="left"/>
      <w:pPr>
        <w:ind w:left="4720" w:hanging="360"/>
      </w:pPr>
    </w:lvl>
    <w:lvl w:ilvl="5" w:tplc="0C09001B" w:tentative="1">
      <w:start w:val="1"/>
      <w:numFmt w:val="lowerRoman"/>
      <w:lvlText w:val="%6."/>
      <w:lvlJc w:val="right"/>
      <w:pPr>
        <w:ind w:left="5440" w:hanging="180"/>
      </w:pPr>
    </w:lvl>
    <w:lvl w:ilvl="6" w:tplc="0C09000F" w:tentative="1">
      <w:start w:val="1"/>
      <w:numFmt w:val="decimal"/>
      <w:lvlText w:val="%7."/>
      <w:lvlJc w:val="left"/>
      <w:pPr>
        <w:ind w:left="6160" w:hanging="360"/>
      </w:pPr>
    </w:lvl>
    <w:lvl w:ilvl="7" w:tplc="0C090019" w:tentative="1">
      <w:start w:val="1"/>
      <w:numFmt w:val="lowerLetter"/>
      <w:lvlText w:val="%8."/>
      <w:lvlJc w:val="left"/>
      <w:pPr>
        <w:ind w:left="6880" w:hanging="360"/>
      </w:pPr>
    </w:lvl>
    <w:lvl w:ilvl="8" w:tplc="0C09001B" w:tentative="1">
      <w:start w:val="1"/>
      <w:numFmt w:val="lowerRoman"/>
      <w:lvlText w:val="%9."/>
      <w:lvlJc w:val="right"/>
      <w:pPr>
        <w:ind w:left="7600" w:hanging="180"/>
      </w:pPr>
    </w:lvl>
  </w:abstractNum>
  <w:abstractNum w:abstractNumId="1">
    <w:nsid w:val="0F281519"/>
    <w:multiLevelType w:val="hybridMultilevel"/>
    <w:tmpl w:val="4D9EF676"/>
    <w:lvl w:ilvl="0" w:tplc="71647E92">
      <w:start w:val="1"/>
      <w:numFmt w:val="decimal"/>
      <w:lvlText w:val="%1"/>
      <w:lvlJc w:val="left"/>
      <w:pPr>
        <w:ind w:left="1080" w:hanging="720"/>
      </w:pPr>
      <w:rPr>
        <w:rFonts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3BF2789"/>
    <w:multiLevelType w:val="hybridMultilevel"/>
    <w:tmpl w:val="C57A8D76"/>
    <w:lvl w:ilvl="0" w:tplc="16FC01FC">
      <w:start w:val="1"/>
      <w:numFmt w:val="bullet"/>
      <w:lvlText w:val=""/>
      <w:lvlJc w:val="left"/>
      <w:pPr>
        <w:ind w:left="1232" w:hanging="360"/>
      </w:pPr>
      <w:rPr>
        <w:rFonts w:ascii="Symbol" w:hAnsi="Symbol" w:hint="default"/>
      </w:rPr>
    </w:lvl>
    <w:lvl w:ilvl="1" w:tplc="0C090003" w:tentative="1">
      <w:start w:val="1"/>
      <w:numFmt w:val="bullet"/>
      <w:lvlText w:val="o"/>
      <w:lvlJc w:val="left"/>
      <w:pPr>
        <w:ind w:left="1952" w:hanging="360"/>
      </w:pPr>
      <w:rPr>
        <w:rFonts w:ascii="Courier New" w:hAnsi="Courier New" w:cs="Courier New" w:hint="default"/>
      </w:rPr>
    </w:lvl>
    <w:lvl w:ilvl="2" w:tplc="0C090005" w:tentative="1">
      <w:start w:val="1"/>
      <w:numFmt w:val="bullet"/>
      <w:lvlText w:val=""/>
      <w:lvlJc w:val="left"/>
      <w:pPr>
        <w:ind w:left="2672" w:hanging="360"/>
      </w:pPr>
      <w:rPr>
        <w:rFonts w:ascii="Wingdings" w:hAnsi="Wingdings" w:hint="default"/>
      </w:rPr>
    </w:lvl>
    <w:lvl w:ilvl="3" w:tplc="0C090001" w:tentative="1">
      <w:start w:val="1"/>
      <w:numFmt w:val="bullet"/>
      <w:lvlText w:val=""/>
      <w:lvlJc w:val="left"/>
      <w:pPr>
        <w:ind w:left="3392" w:hanging="360"/>
      </w:pPr>
      <w:rPr>
        <w:rFonts w:ascii="Symbol" w:hAnsi="Symbol" w:hint="default"/>
      </w:rPr>
    </w:lvl>
    <w:lvl w:ilvl="4" w:tplc="0C090003" w:tentative="1">
      <w:start w:val="1"/>
      <w:numFmt w:val="bullet"/>
      <w:lvlText w:val="o"/>
      <w:lvlJc w:val="left"/>
      <w:pPr>
        <w:ind w:left="4112" w:hanging="360"/>
      </w:pPr>
      <w:rPr>
        <w:rFonts w:ascii="Courier New" w:hAnsi="Courier New" w:cs="Courier New" w:hint="default"/>
      </w:rPr>
    </w:lvl>
    <w:lvl w:ilvl="5" w:tplc="0C090005" w:tentative="1">
      <w:start w:val="1"/>
      <w:numFmt w:val="bullet"/>
      <w:lvlText w:val=""/>
      <w:lvlJc w:val="left"/>
      <w:pPr>
        <w:ind w:left="4832" w:hanging="360"/>
      </w:pPr>
      <w:rPr>
        <w:rFonts w:ascii="Wingdings" w:hAnsi="Wingdings" w:hint="default"/>
      </w:rPr>
    </w:lvl>
    <w:lvl w:ilvl="6" w:tplc="0C090001" w:tentative="1">
      <w:start w:val="1"/>
      <w:numFmt w:val="bullet"/>
      <w:lvlText w:val=""/>
      <w:lvlJc w:val="left"/>
      <w:pPr>
        <w:ind w:left="5552" w:hanging="360"/>
      </w:pPr>
      <w:rPr>
        <w:rFonts w:ascii="Symbol" w:hAnsi="Symbol" w:hint="default"/>
      </w:rPr>
    </w:lvl>
    <w:lvl w:ilvl="7" w:tplc="0C090003" w:tentative="1">
      <w:start w:val="1"/>
      <w:numFmt w:val="bullet"/>
      <w:lvlText w:val="o"/>
      <w:lvlJc w:val="left"/>
      <w:pPr>
        <w:ind w:left="6272" w:hanging="360"/>
      </w:pPr>
      <w:rPr>
        <w:rFonts w:ascii="Courier New" w:hAnsi="Courier New" w:cs="Courier New" w:hint="default"/>
      </w:rPr>
    </w:lvl>
    <w:lvl w:ilvl="8" w:tplc="0C090005" w:tentative="1">
      <w:start w:val="1"/>
      <w:numFmt w:val="bullet"/>
      <w:lvlText w:val=""/>
      <w:lvlJc w:val="left"/>
      <w:pPr>
        <w:ind w:left="6992" w:hanging="360"/>
      </w:pPr>
      <w:rPr>
        <w:rFonts w:ascii="Wingdings" w:hAnsi="Wingdings" w:hint="default"/>
      </w:rPr>
    </w:lvl>
  </w:abstractNum>
  <w:abstractNum w:abstractNumId="3">
    <w:nsid w:val="170A0A8B"/>
    <w:multiLevelType w:val="hybridMultilevel"/>
    <w:tmpl w:val="700ACAC2"/>
    <w:lvl w:ilvl="0" w:tplc="04140017">
      <w:start w:val="1"/>
      <w:numFmt w:val="lowerLetter"/>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4">
    <w:nsid w:val="1ACD691E"/>
    <w:multiLevelType w:val="hybridMultilevel"/>
    <w:tmpl w:val="C7EAEC82"/>
    <w:lvl w:ilvl="0" w:tplc="E9F4E3FC">
      <w:start w:val="1"/>
      <w:numFmt w:val="bullet"/>
      <w:lvlText w:val="•"/>
      <w:lvlJc w:val="left"/>
      <w:pPr>
        <w:tabs>
          <w:tab w:val="num" w:pos="720"/>
        </w:tabs>
        <w:ind w:left="720" w:hanging="360"/>
      </w:pPr>
      <w:rPr>
        <w:rFonts w:ascii="Times New Roman" w:hAnsi="Times New Roman" w:hint="default"/>
      </w:rPr>
    </w:lvl>
    <w:lvl w:ilvl="1" w:tplc="F37CA20E" w:tentative="1">
      <w:start w:val="1"/>
      <w:numFmt w:val="bullet"/>
      <w:lvlText w:val="•"/>
      <w:lvlJc w:val="left"/>
      <w:pPr>
        <w:tabs>
          <w:tab w:val="num" w:pos="1440"/>
        </w:tabs>
        <w:ind w:left="1440" w:hanging="360"/>
      </w:pPr>
      <w:rPr>
        <w:rFonts w:ascii="Times New Roman" w:hAnsi="Times New Roman" w:hint="default"/>
      </w:rPr>
    </w:lvl>
    <w:lvl w:ilvl="2" w:tplc="A66863B8" w:tentative="1">
      <w:start w:val="1"/>
      <w:numFmt w:val="bullet"/>
      <w:lvlText w:val="•"/>
      <w:lvlJc w:val="left"/>
      <w:pPr>
        <w:tabs>
          <w:tab w:val="num" w:pos="2160"/>
        </w:tabs>
        <w:ind w:left="2160" w:hanging="360"/>
      </w:pPr>
      <w:rPr>
        <w:rFonts w:ascii="Times New Roman" w:hAnsi="Times New Roman" w:hint="default"/>
      </w:rPr>
    </w:lvl>
    <w:lvl w:ilvl="3" w:tplc="1BEC78DA" w:tentative="1">
      <w:start w:val="1"/>
      <w:numFmt w:val="bullet"/>
      <w:lvlText w:val="•"/>
      <w:lvlJc w:val="left"/>
      <w:pPr>
        <w:tabs>
          <w:tab w:val="num" w:pos="2880"/>
        </w:tabs>
        <w:ind w:left="2880" w:hanging="360"/>
      </w:pPr>
      <w:rPr>
        <w:rFonts w:ascii="Times New Roman" w:hAnsi="Times New Roman" w:hint="default"/>
      </w:rPr>
    </w:lvl>
    <w:lvl w:ilvl="4" w:tplc="D73E1034" w:tentative="1">
      <w:start w:val="1"/>
      <w:numFmt w:val="bullet"/>
      <w:lvlText w:val="•"/>
      <w:lvlJc w:val="left"/>
      <w:pPr>
        <w:tabs>
          <w:tab w:val="num" w:pos="3600"/>
        </w:tabs>
        <w:ind w:left="3600" w:hanging="360"/>
      </w:pPr>
      <w:rPr>
        <w:rFonts w:ascii="Times New Roman" w:hAnsi="Times New Roman" w:hint="default"/>
      </w:rPr>
    </w:lvl>
    <w:lvl w:ilvl="5" w:tplc="15C8ED8A" w:tentative="1">
      <w:start w:val="1"/>
      <w:numFmt w:val="bullet"/>
      <w:lvlText w:val="•"/>
      <w:lvlJc w:val="left"/>
      <w:pPr>
        <w:tabs>
          <w:tab w:val="num" w:pos="4320"/>
        </w:tabs>
        <w:ind w:left="4320" w:hanging="360"/>
      </w:pPr>
      <w:rPr>
        <w:rFonts w:ascii="Times New Roman" w:hAnsi="Times New Roman" w:hint="default"/>
      </w:rPr>
    </w:lvl>
    <w:lvl w:ilvl="6" w:tplc="61464FE8" w:tentative="1">
      <w:start w:val="1"/>
      <w:numFmt w:val="bullet"/>
      <w:lvlText w:val="•"/>
      <w:lvlJc w:val="left"/>
      <w:pPr>
        <w:tabs>
          <w:tab w:val="num" w:pos="5040"/>
        </w:tabs>
        <w:ind w:left="5040" w:hanging="360"/>
      </w:pPr>
      <w:rPr>
        <w:rFonts w:ascii="Times New Roman" w:hAnsi="Times New Roman" w:hint="default"/>
      </w:rPr>
    </w:lvl>
    <w:lvl w:ilvl="7" w:tplc="DB38A68E" w:tentative="1">
      <w:start w:val="1"/>
      <w:numFmt w:val="bullet"/>
      <w:lvlText w:val="•"/>
      <w:lvlJc w:val="left"/>
      <w:pPr>
        <w:tabs>
          <w:tab w:val="num" w:pos="5760"/>
        </w:tabs>
        <w:ind w:left="5760" w:hanging="360"/>
      </w:pPr>
      <w:rPr>
        <w:rFonts w:ascii="Times New Roman" w:hAnsi="Times New Roman" w:hint="default"/>
      </w:rPr>
    </w:lvl>
    <w:lvl w:ilvl="8" w:tplc="1916BFFA" w:tentative="1">
      <w:start w:val="1"/>
      <w:numFmt w:val="bullet"/>
      <w:lvlText w:val="•"/>
      <w:lvlJc w:val="left"/>
      <w:pPr>
        <w:tabs>
          <w:tab w:val="num" w:pos="6480"/>
        </w:tabs>
        <w:ind w:left="6480" w:hanging="360"/>
      </w:pPr>
      <w:rPr>
        <w:rFonts w:ascii="Times New Roman" w:hAnsi="Times New Roman" w:hint="default"/>
      </w:rPr>
    </w:lvl>
  </w:abstractNum>
  <w:abstractNum w:abstractNumId="5">
    <w:nsid w:val="1F757E5C"/>
    <w:multiLevelType w:val="hybridMultilevel"/>
    <w:tmpl w:val="D67E3E10"/>
    <w:lvl w:ilvl="0" w:tplc="16FC01FC">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25A0A4D"/>
    <w:multiLevelType w:val="hybridMultilevel"/>
    <w:tmpl w:val="9760E104"/>
    <w:lvl w:ilvl="0" w:tplc="16FC01FC">
      <w:start w:val="1"/>
      <w:numFmt w:val="bullet"/>
      <w:lvlText w:val=""/>
      <w:lvlJc w:val="left"/>
      <w:pPr>
        <w:ind w:left="1232" w:hanging="360"/>
      </w:pPr>
      <w:rPr>
        <w:rFonts w:ascii="Symbol" w:hAnsi="Symbol" w:hint="default"/>
      </w:rPr>
    </w:lvl>
    <w:lvl w:ilvl="1" w:tplc="0C090003">
      <w:start w:val="1"/>
      <w:numFmt w:val="bullet"/>
      <w:lvlText w:val="o"/>
      <w:lvlJc w:val="left"/>
      <w:pPr>
        <w:ind w:left="1952" w:hanging="360"/>
      </w:pPr>
      <w:rPr>
        <w:rFonts w:ascii="Courier New" w:hAnsi="Courier New" w:cs="Courier New" w:hint="default"/>
      </w:rPr>
    </w:lvl>
    <w:lvl w:ilvl="2" w:tplc="0C090005" w:tentative="1">
      <w:start w:val="1"/>
      <w:numFmt w:val="bullet"/>
      <w:lvlText w:val=""/>
      <w:lvlJc w:val="left"/>
      <w:pPr>
        <w:ind w:left="2672" w:hanging="360"/>
      </w:pPr>
      <w:rPr>
        <w:rFonts w:ascii="Wingdings" w:hAnsi="Wingdings" w:hint="default"/>
      </w:rPr>
    </w:lvl>
    <w:lvl w:ilvl="3" w:tplc="0C090001" w:tentative="1">
      <w:start w:val="1"/>
      <w:numFmt w:val="bullet"/>
      <w:lvlText w:val=""/>
      <w:lvlJc w:val="left"/>
      <w:pPr>
        <w:ind w:left="3392" w:hanging="360"/>
      </w:pPr>
      <w:rPr>
        <w:rFonts w:ascii="Symbol" w:hAnsi="Symbol" w:hint="default"/>
      </w:rPr>
    </w:lvl>
    <w:lvl w:ilvl="4" w:tplc="0C090003" w:tentative="1">
      <w:start w:val="1"/>
      <w:numFmt w:val="bullet"/>
      <w:lvlText w:val="o"/>
      <w:lvlJc w:val="left"/>
      <w:pPr>
        <w:ind w:left="4112" w:hanging="360"/>
      </w:pPr>
      <w:rPr>
        <w:rFonts w:ascii="Courier New" w:hAnsi="Courier New" w:cs="Courier New" w:hint="default"/>
      </w:rPr>
    </w:lvl>
    <w:lvl w:ilvl="5" w:tplc="0C090005" w:tentative="1">
      <w:start w:val="1"/>
      <w:numFmt w:val="bullet"/>
      <w:lvlText w:val=""/>
      <w:lvlJc w:val="left"/>
      <w:pPr>
        <w:ind w:left="4832" w:hanging="360"/>
      </w:pPr>
      <w:rPr>
        <w:rFonts w:ascii="Wingdings" w:hAnsi="Wingdings" w:hint="default"/>
      </w:rPr>
    </w:lvl>
    <w:lvl w:ilvl="6" w:tplc="0C090001" w:tentative="1">
      <w:start w:val="1"/>
      <w:numFmt w:val="bullet"/>
      <w:lvlText w:val=""/>
      <w:lvlJc w:val="left"/>
      <w:pPr>
        <w:ind w:left="5552" w:hanging="360"/>
      </w:pPr>
      <w:rPr>
        <w:rFonts w:ascii="Symbol" w:hAnsi="Symbol" w:hint="default"/>
      </w:rPr>
    </w:lvl>
    <w:lvl w:ilvl="7" w:tplc="0C090003" w:tentative="1">
      <w:start w:val="1"/>
      <w:numFmt w:val="bullet"/>
      <w:lvlText w:val="o"/>
      <w:lvlJc w:val="left"/>
      <w:pPr>
        <w:ind w:left="6272" w:hanging="360"/>
      </w:pPr>
      <w:rPr>
        <w:rFonts w:ascii="Courier New" w:hAnsi="Courier New" w:cs="Courier New" w:hint="default"/>
      </w:rPr>
    </w:lvl>
    <w:lvl w:ilvl="8" w:tplc="0C090005" w:tentative="1">
      <w:start w:val="1"/>
      <w:numFmt w:val="bullet"/>
      <w:lvlText w:val=""/>
      <w:lvlJc w:val="left"/>
      <w:pPr>
        <w:ind w:left="6992" w:hanging="360"/>
      </w:pPr>
      <w:rPr>
        <w:rFonts w:ascii="Wingdings" w:hAnsi="Wingdings" w:hint="default"/>
      </w:rPr>
    </w:lvl>
  </w:abstractNum>
  <w:abstractNum w:abstractNumId="7">
    <w:nsid w:val="246D1117"/>
    <w:multiLevelType w:val="hybridMultilevel"/>
    <w:tmpl w:val="642A3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11A72C3"/>
    <w:multiLevelType w:val="hybridMultilevel"/>
    <w:tmpl w:val="E95CEF12"/>
    <w:lvl w:ilvl="0" w:tplc="C9765E52">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nsid w:val="32941DD9"/>
    <w:multiLevelType w:val="hybridMultilevel"/>
    <w:tmpl w:val="6A6070E2"/>
    <w:lvl w:ilvl="0" w:tplc="04140017">
      <w:start w:val="1"/>
      <w:numFmt w:val="lowerLetter"/>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0">
    <w:nsid w:val="3CA71D6E"/>
    <w:multiLevelType w:val="hybridMultilevel"/>
    <w:tmpl w:val="2A58FE2E"/>
    <w:lvl w:ilvl="0" w:tplc="63AC4CDC">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1">
    <w:nsid w:val="3CC336D4"/>
    <w:multiLevelType w:val="hybridMultilevel"/>
    <w:tmpl w:val="4D9EF676"/>
    <w:lvl w:ilvl="0" w:tplc="71647E92">
      <w:start w:val="1"/>
      <w:numFmt w:val="decimal"/>
      <w:lvlText w:val="%1"/>
      <w:lvlJc w:val="left"/>
      <w:pPr>
        <w:ind w:left="1080" w:hanging="720"/>
      </w:pPr>
      <w:rPr>
        <w:rFonts w:hint="default"/>
        <w:sz w:val="24"/>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E190E08"/>
    <w:multiLevelType w:val="hybridMultilevel"/>
    <w:tmpl w:val="1AD0F47E"/>
    <w:lvl w:ilvl="0" w:tplc="04140017">
      <w:start w:val="1"/>
      <w:numFmt w:val="lowerLetter"/>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3">
    <w:nsid w:val="3EE10DC4"/>
    <w:multiLevelType w:val="hybridMultilevel"/>
    <w:tmpl w:val="4D9EF676"/>
    <w:lvl w:ilvl="0" w:tplc="71647E92">
      <w:start w:val="1"/>
      <w:numFmt w:val="decimal"/>
      <w:lvlText w:val="%1"/>
      <w:lvlJc w:val="left"/>
      <w:pPr>
        <w:ind w:left="1080" w:hanging="720"/>
      </w:pPr>
      <w:rPr>
        <w:rFonts w:hint="default"/>
        <w:sz w:val="24"/>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56736AD"/>
    <w:multiLevelType w:val="hybridMultilevel"/>
    <w:tmpl w:val="93A81BC0"/>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nsid w:val="493D6506"/>
    <w:multiLevelType w:val="hybridMultilevel"/>
    <w:tmpl w:val="9162D3D6"/>
    <w:lvl w:ilvl="0" w:tplc="F1EED2AC">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nsid w:val="501F0790"/>
    <w:multiLevelType w:val="hybridMultilevel"/>
    <w:tmpl w:val="9A10BC3A"/>
    <w:lvl w:ilvl="0" w:tplc="16FC01FC">
      <w:start w:val="1"/>
      <w:numFmt w:val="bullet"/>
      <w:lvlText w:val=""/>
      <w:lvlJc w:val="left"/>
      <w:pPr>
        <w:ind w:left="1232" w:hanging="360"/>
      </w:pPr>
      <w:rPr>
        <w:rFonts w:ascii="Symbol" w:hAnsi="Symbol" w:hint="default"/>
      </w:rPr>
    </w:lvl>
    <w:lvl w:ilvl="1" w:tplc="16FC01FC">
      <w:start w:val="1"/>
      <w:numFmt w:val="bullet"/>
      <w:lvlText w:val=""/>
      <w:lvlJc w:val="left"/>
      <w:pPr>
        <w:ind w:left="1952" w:hanging="360"/>
      </w:pPr>
      <w:rPr>
        <w:rFonts w:ascii="Symbol" w:hAnsi="Symbol" w:hint="default"/>
      </w:rPr>
    </w:lvl>
    <w:lvl w:ilvl="2" w:tplc="0C090005" w:tentative="1">
      <w:start w:val="1"/>
      <w:numFmt w:val="bullet"/>
      <w:lvlText w:val=""/>
      <w:lvlJc w:val="left"/>
      <w:pPr>
        <w:ind w:left="2672" w:hanging="360"/>
      </w:pPr>
      <w:rPr>
        <w:rFonts w:ascii="Wingdings" w:hAnsi="Wingdings" w:hint="default"/>
      </w:rPr>
    </w:lvl>
    <w:lvl w:ilvl="3" w:tplc="0C090001" w:tentative="1">
      <w:start w:val="1"/>
      <w:numFmt w:val="bullet"/>
      <w:lvlText w:val=""/>
      <w:lvlJc w:val="left"/>
      <w:pPr>
        <w:ind w:left="3392" w:hanging="360"/>
      </w:pPr>
      <w:rPr>
        <w:rFonts w:ascii="Symbol" w:hAnsi="Symbol" w:hint="default"/>
      </w:rPr>
    </w:lvl>
    <w:lvl w:ilvl="4" w:tplc="0C090003" w:tentative="1">
      <w:start w:val="1"/>
      <w:numFmt w:val="bullet"/>
      <w:lvlText w:val="o"/>
      <w:lvlJc w:val="left"/>
      <w:pPr>
        <w:ind w:left="4112" w:hanging="360"/>
      </w:pPr>
      <w:rPr>
        <w:rFonts w:ascii="Courier New" w:hAnsi="Courier New" w:cs="Courier New" w:hint="default"/>
      </w:rPr>
    </w:lvl>
    <w:lvl w:ilvl="5" w:tplc="0C090005" w:tentative="1">
      <w:start w:val="1"/>
      <w:numFmt w:val="bullet"/>
      <w:lvlText w:val=""/>
      <w:lvlJc w:val="left"/>
      <w:pPr>
        <w:ind w:left="4832" w:hanging="360"/>
      </w:pPr>
      <w:rPr>
        <w:rFonts w:ascii="Wingdings" w:hAnsi="Wingdings" w:hint="default"/>
      </w:rPr>
    </w:lvl>
    <w:lvl w:ilvl="6" w:tplc="0C090001" w:tentative="1">
      <w:start w:val="1"/>
      <w:numFmt w:val="bullet"/>
      <w:lvlText w:val=""/>
      <w:lvlJc w:val="left"/>
      <w:pPr>
        <w:ind w:left="5552" w:hanging="360"/>
      </w:pPr>
      <w:rPr>
        <w:rFonts w:ascii="Symbol" w:hAnsi="Symbol" w:hint="default"/>
      </w:rPr>
    </w:lvl>
    <w:lvl w:ilvl="7" w:tplc="0C090003" w:tentative="1">
      <w:start w:val="1"/>
      <w:numFmt w:val="bullet"/>
      <w:lvlText w:val="o"/>
      <w:lvlJc w:val="left"/>
      <w:pPr>
        <w:ind w:left="6272" w:hanging="360"/>
      </w:pPr>
      <w:rPr>
        <w:rFonts w:ascii="Courier New" w:hAnsi="Courier New" w:cs="Courier New" w:hint="default"/>
      </w:rPr>
    </w:lvl>
    <w:lvl w:ilvl="8" w:tplc="0C090005" w:tentative="1">
      <w:start w:val="1"/>
      <w:numFmt w:val="bullet"/>
      <w:lvlText w:val=""/>
      <w:lvlJc w:val="left"/>
      <w:pPr>
        <w:ind w:left="6992" w:hanging="360"/>
      </w:pPr>
      <w:rPr>
        <w:rFonts w:ascii="Wingdings" w:hAnsi="Wingdings" w:hint="default"/>
      </w:rPr>
    </w:lvl>
  </w:abstractNum>
  <w:abstractNum w:abstractNumId="17">
    <w:nsid w:val="518939F5"/>
    <w:multiLevelType w:val="hybridMultilevel"/>
    <w:tmpl w:val="4D9EF676"/>
    <w:lvl w:ilvl="0" w:tplc="71647E92">
      <w:start w:val="1"/>
      <w:numFmt w:val="decimal"/>
      <w:lvlText w:val="%1"/>
      <w:lvlJc w:val="left"/>
      <w:pPr>
        <w:ind w:left="1080" w:hanging="720"/>
      </w:pPr>
      <w:rPr>
        <w:rFonts w:hint="default"/>
        <w:sz w:val="24"/>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4476D94"/>
    <w:multiLevelType w:val="hybridMultilevel"/>
    <w:tmpl w:val="14624670"/>
    <w:lvl w:ilvl="0" w:tplc="B43AB81A">
      <w:start w:val="1"/>
      <w:numFmt w:val="lowerLetter"/>
      <w:lvlText w:val="%1)"/>
      <w:lvlJc w:val="left"/>
      <w:pPr>
        <w:ind w:left="360" w:hanging="360"/>
      </w:pPr>
      <w:rPr>
        <w:rFonts w:asciiTheme="minorHAnsi" w:hAnsiTheme="minorHAnsi"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
    <w:nsid w:val="5D4E501E"/>
    <w:multiLevelType w:val="hybridMultilevel"/>
    <w:tmpl w:val="8B1C1B2A"/>
    <w:lvl w:ilvl="0" w:tplc="0C09000F">
      <w:start w:val="1"/>
      <w:numFmt w:val="decimal"/>
      <w:lvlText w:val="%1."/>
      <w:lvlJc w:val="left"/>
      <w:pPr>
        <w:ind w:left="539" w:hanging="360"/>
      </w:pPr>
    </w:lvl>
    <w:lvl w:ilvl="1" w:tplc="0C090019" w:tentative="1">
      <w:start w:val="1"/>
      <w:numFmt w:val="lowerLetter"/>
      <w:lvlText w:val="%2."/>
      <w:lvlJc w:val="left"/>
      <w:pPr>
        <w:ind w:left="1259" w:hanging="360"/>
      </w:pPr>
    </w:lvl>
    <w:lvl w:ilvl="2" w:tplc="0C09001B" w:tentative="1">
      <w:start w:val="1"/>
      <w:numFmt w:val="lowerRoman"/>
      <w:lvlText w:val="%3."/>
      <w:lvlJc w:val="right"/>
      <w:pPr>
        <w:ind w:left="1979" w:hanging="180"/>
      </w:pPr>
    </w:lvl>
    <w:lvl w:ilvl="3" w:tplc="0C09000F" w:tentative="1">
      <w:start w:val="1"/>
      <w:numFmt w:val="decimal"/>
      <w:lvlText w:val="%4."/>
      <w:lvlJc w:val="left"/>
      <w:pPr>
        <w:ind w:left="2699" w:hanging="360"/>
      </w:pPr>
    </w:lvl>
    <w:lvl w:ilvl="4" w:tplc="0C090019" w:tentative="1">
      <w:start w:val="1"/>
      <w:numFmt w:val="lowerLetter"/>
      <w:lvlText w:val="%5."/>
      <w:lvlJc w:val="left"/>
      <w:pPr>
        <w:ind w:left="3419" w:hanging="360"/>
      </w:pPr>
    </w:lvl>
    <w:lvl w:ilvl="5" w:tplc="0C09001B" w:tentative="1">
      <w:start w:val="1"/>
      <w:numFmt w:val="lowerRoman"/>
      <w:lvlText w:val="%6."/>
      <w:lvlJc w:val="right"/>
      <w:pPr>
        <w:ind w:left="4139" w:hanging="180"/>
      </w:pPr>
    </w:lvl>
    <w:lvl w:ilvl="6" w:tplc="0C09000F" w:tentative="1">
      <w:start w:val="1"/>
      <w:numFmt w:val="decimal"/>
      <w:lvlText w:val="%7."/>
      <w:lvlJc w:val="left"/>
      <w:pPr>
        <w:ind w:left="4859" w:hanging="360"/>
      </w:pPr>
    </w:lvl>
    <w:lvl w:ilvl="7" w:tplc="0C090019" w:tentative="1">
      <w:start w:val="1"/>
      <w:numFmt w:val="lowerLetter"/>
      <w:lvlText w:val="%8."/>
      <w:lvlJc w:val="left"/>
      <w:pPr>
        <w:ind w:left="5579" w:hanging="360"/>
      </w:pPr>
    </w:lvl>
    <w:lvl w:ilvl="8" w:tplc="0C09001B" w:tentative="1">
      <w:start w:val="1"/>
      <w:numFmt w:val="lowerRoman"/>
      <w:lvlText w:val="%9."/>
      <w:lvlJc w:val="right"/>
      <w:pPr>
        <w:ind w:left="6299" w:hanging="180"/>
      </w:pPr>
    </w:lvl>
  </w:abstractNum>
  <w:abstractNum w:abstractNumId="20">
    <w:nsid w:val="6AA21AA7"/>
    <w:multiLevelType w:val="hybridMultilevel"/>
    <w:tmpl w:val="3ACCF720"/>
    <w:lvl w:ilvl="0" w:tplc="22103CD8">
      <w:start w:val="1"/>
      <w:numFmt w:val="bullet"/>
      <w:lvlText w:val="•"/>
      <w:lvlJc w:val="left"/>
      <w:pPr>
        <w:tabs>
          <w:tab w:val="num" w:pos="720"/>
        </w:tabs>
        <w:ind w:left="720" w:hanging="360"/>
      </w:pPr>
      <w:rPr>
        <w:rFonts w:ascii="Times New Roman" w:hAnsi="Times New Roman" w:hint="default"/>
      </w:rPr>
    </w:lvl>
    <w:lvl w:ilvl="1" w:tplc="74487940" w:tentative="1">
      <w:start w:val="1"/>
      <w:numFmt w:val="bullet"/>
      <w:lvlText w:val="•"/>
      <w:lvlJc w:val="left"/>
      <w:pPr>
        <w:tabs>
          <w:tab w:val="num" w:pos="1440"/>
        </w:tabs>
        <w:ind w:left="1440" w:hanging="360"/>
      </w:pPr>
      <w:rPr>
        <w:rFonts w:ascii="Times New Roman" w:hAnsi="Times New Roman" w:hint="default"/>
      </w:rPr>
    </w:lvl>
    <w:lvl w:ilvl="2" w:tplc="069AC2CC" w:tentative="1">
      <w:start w:val="1"/>
      <w:numFmt w:val="bullet"/>
      <w:lvlText w:val="•"/>
      <w:lvlJc w:val="left"/>
      <w:pPr>
        <w:tabs>
          <w:tab w:val="num" w:pos="2160"/>
        </w:tabs>
        <w:ind w:left="2160" w:hanging="360"/>
      </w:pPr>
      <w:rPr>
        <w:rFonts w:ascii="Times New Roman" w:hAnsi="Times New Roman" w:hint="default"/>
      </w:rPr>
    </w:lvl>
    <w:lvl w:ilvl="3" w:tplc="A2F62FB0" w:tentative="1">
      <w:start w:val="1"/>
      <w:numFmt w:val="bullet"/>
      <w:lvlText w:val="•"/>
      <w:lvlJc w:val="left"/>
      <w:pPr>
        <w:tabs>
          <w:tab w:val="num" w:pos="2880"/>
        </w:tabs>
        <w:ind w:left="2880" w:hanging="360"/>
      </w:pPr>
      <w:rPr>
        <w:rFonts w:ascii="Times New Roman" w:hAnsi="Times New Roman" w:hint="default"/>
      </w:rPr>
    </w:lvl>
    <w:lvl w:ilvl="4" w:tplc="EB2A63D8" w:tentative="1">
      <w:start w:val="1"/>
      <w:numFmt w:val="bullet"/>
      <w:lvlText w:val="•"/>
      <w:lvlJc w:val="left"/>
      <w:pPr>
        <w:tabs>
          <w:tab w:val="num" w:pos="3600"/>
        </w:tabs>
        <w:ind w:left="3600" w:hanging="360"/>
      </w:pPr>
      <w:rPr>
        <w:rFonts w:ascii="Times New Roman" w:hAnsi="Times New Roman" w:hint="default"/>
      </w:rPr>
    </w:lvl>
    <w:lvl w:ilvl="5" w:tplc="DE782DC0" w:tentative="1">
      <w:start w:val="1"/>
      <w:numFmt w:val="bullet"/>
      <w:lvlText w:val="•"/>
      <w:lvlJc w:val="left"/>
      <w:pPr>
        <w:tabs>
          <w:tab w:val="num" w:pos="4320"/>
        </w:tabs>
        <w:ind w:left="4320" w:hanging="360"/>
      </w:pPr>
      <w:rPr>
        <w:rFonts w:ascii="Times New Roman" w:hAnsi="Times New Roman" w:hint="default"/>
      </w:rPr>
    </w:lvl>
    <w:lvl w:ilvl="6" w:tplc="AC5A9C94" w:tentative="1">
      <w:start w:val="1"/>
      <w:numFmt w:val="bullet"/>
      <w:lvlText w:val="•"/>
      <w:lvlJc w:val="left"/>
      <w:pPr>
        <w:tabs>
          <w:tab w:val="num" w:pos="5040"/>
        </w:tabs>
        <w:ind w:left="5040" w:hanging="360"/>
      </w:pPr>
      <w:rPr>
        <w:rFonts w:ascii="Times New Roman" w:hAnsi="Times New Roman" w:hint="default"/>
      </w:rPr>
    </w:lvl>
    <w:lvl w:ilvl="7" w:tplc="4912BB7C" w:tentative="1">
      <w:start w:val="1"/>
      <w:numFmt w:val="bullet"/>
      <w:lvlText w:val="•"/>
      <w:lvlJc w:val="left"/>
      <w:pPr>
        <w:tabs>
          <w:tab w:val="num" w:pos="5760"/>
        </w:tabs>
        <w:ind w:left="5760" w:hanging="360"/>
      </w:pPr>
      <w:rPr>
        <w:rFonts w:ascii="Times New Roman" w:hAnsi="Times New Roman" w:hint="default"/>
      </w:rPr>
    </w:lvl>
    <w:lvl w:ilvl="8" w:tplc="36BA0972" w:tentative="1">
      <w:start w:val="1"/>
      <w:numFmt w:val="bullet"/>
      <w:lvlText w:val="•"/>
      <w:lvlJc w:val="left"/>
      <w:pPr>
        <w:tabs>
          <w:tab w:val="num" w:pos="6480"/>
        </w:tabs>
        <w:ind w:left="6480" w:hanging="360"/>
      </w:pPr>
      <w:rPr>
        <w:rFonts w:ascii="Times New Roman" w:hAnsi="Times New Roman" w:hint="default"/>
      </w:rPr>
    </w:lvl>
  </w:abstractNum>
  <w:abstractNum w:abstractNumId="21">
    <w:nsid w:val="759D5CE9"/>
    <w:multiLevelType w:val="hybridMultilevel"/>
    <w:tmpl w:val="5EC2CB74"/>
    <w:lvl w:ilvl="0" w:tplc="6D8E54A2">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2">
    <w:nsid w:val="77CA3FA1"/>
    <w:multiLevelType w:val="hybridMultilevel"/>
    <w:tmpl w:val="7F847AD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3">
    <w:nsid w:val="7DDC2F7E"/>
    <w:multiLevelType w:val="hybridMultilevel"/>
    <w:tmpl w:val="6CD8FE86"/>
    <w:lvl w:ilvl="0" w:tplc="0C09000F">
      <w:start w:val="1"/>
      <w:numFmt w:val="decimal"/>
      <w:lvlText w:val="%1."/>
      <w:lvlJc w:val="left"/>
      <w:pPr>
        <w:ind w:left="1446" w:hanging="360"/>
      </w:pPr>
    </w:lvl>
    <w:lvl w:ilvl="1" w:tplc="0C090019" w:tentative="1">
      <w:start w:val="1"/>
      <w:numFmt w:val="lowerLetter"/>
      <w:lvlText w:val="%2."/>
      <w:lvlJc w:val="left"/>
      <w:pPr>
        <w:ind w:left="2166" w:hanging="360"/>
      </w:pPr>
    </w:lvl>
    <w:lvl w:ilvl="2" w:tplc="0C09001B" w:tentative="1">
      <w:start w:val="1"/>
      <w:numFmt w:val="lowerRoman"/>
      <w:lvlText w:val="%3."/>
      <w:lvlJc w:val="right"/>
      <w:pPr>
        <w:ind w:left="2886" w:hanging="180"/>
      </w:pPr>
    </w:lvl>
    <w:lvl w:ilvl="3" w:tplc="0C09000F" w:tentative="1">
      <w:start w:val="1"/>
      <w:numFmt w:val="decimal"/>
      <w:lvlText w:val="%4."/>
      <w:lvlJc w:val="left"/>
      <w:pPr>
        <w:ind w:left="3606" w:hanging="360"/>
      </w:pPr>
    </w:lvl>
    <w:lvl w:ilvl="4" w:tplc="0C090019" w:tentative="1">
      <w:start w:val="1"/>
      <w:numFmt w:val="lowerLetter"/>
      <w:lvlText w:val="%5."/>
      <w:lvlJc w:val="left"/>
      <w:pPr>
        <w:ind w:left="4326" w:hanging="360"/>
      </w:pPr>
    </w:lvl>
    <w:lvl w:ilvl="5" w:tplc="0C09001B" w:tentative="1">
      <w:start w:val="1"/>
      <w:numFmt w:val="lowerRoman"/>
      <w:lvlText w:val="%6."/>
      <w:lvlJc w:val="right"/>
      <w:pPr>
        <w:ind w:left="5046" w:hanging="180"/>
      </w:pPr>
    </w:lvl>
    <w:lvl w:ilvl="6" w:tplc="0C09000F" w:tentative="1">
      <w:start w:val="1"/>
      <w:numFmt w:val="decimal"/>
      <w:lvlText w:val="%7."/>
      <w:lvlJc w:val="left"/>
      <w:pPr>
        <w:ind w:left="5766" w:hanging="360"/>
      </w:pPr>
    </w:lvl>
    <w:lvl w:ilvl="7" w:tplc="0C090019" w:tentative="1">
      <w:start w:val="1"/>
      <w:numFmt w:val="lowerLetter"/>
      <w:lvlText w:val="%8."/>
      <w:lvlJc w:val="left"/>
      <w:pPr>
        <w:ind w:left="6486" w:hanging="360"/>
      </w:pPr>
    </w:lvl>
    <w:lvl w:ilvl="8" w:tplc="0C09001B" w:tentative="1">
      <w:start w:val="1"/>
      <w:numFmt w:val="lowerRoman"/>
      <w:lvlText w:val="%9."/>
      <w:lvlJc w:val="right"/>
      <w:pPr>
        <w:ind w:left="7206" w:hanging="180"/>
      </w:pPr>
    </w:lvl>
  </w:abstractNum>
  <w:num w:numId="1">
    <w:abstractNumId w:val="18"/>
  </w:num>
  <w:num w:numId="2">
    <w:abstractNumId w:val="8"/>
  </w:num>
  <w:num w:numId="3">
    <w:abstractNumId w:val="3"/>
  </w:num>
  <w:num w:numId="4">
    <w:abstractNumId w:val="21"/>
  </w:num>
  <w:num w:numId="5">
    <w:abstractNumId w:val="12"/>
  </w:num>
  <w:num w:numId="6">
    <w:abstractNumId w:val="10"/>
  </w:num>
  <w:num w:numId="7">
    <w:abstractNumId w:val="9"/>
  </w:num>
  <w:num w:numId="8">
    <w:abstractNumId w:val="15"/>
  </w:num>
  <w:num w:numId="9">
    <w:abstractNumId w:val="20"/>
  </w:num>
  <w:num w:numId="10">
    <w:abstractNumId w:val="4"/>
  </w:num>
  <w:num w:numId="11">
    <w:abstractNumId w:val="0"/>
  </w:num>
  <w:num w:numId="12">
    <w:abstractNumId w:val="1"/>
  </w:num>
  <w:num w:numId="13">
    <w:abstractNumId w:val="23"/>
  </w:num>
  <w:num w:numId="14">
    <w:abstractNumId w:val="11"/>
  </w:num>
  <w:num w:numId="15">
    <w:abstractNumId w:val="13"/>
  </w:num>
  <w:num w:numId="16">
    <w:abstractNumId w:val="17"/>
  </w:num>
  <w:num w:numId="17">
    <w:abstractNumId w:val="19"/>
  </w:num>
  <w:num w:numId="18">
    <w:abstractNumId w:val="2"/>
  </w:num>
  <w:num w:numId="19">
    <w:abstractNumId w:val="5"/>
  </w:num>
  <w:num w:numId="20">
    <w:abstractNumId w:val="6"/>
  </w:num>
  <w:num w:numId="21">
    <w:abstractNumId w:val="16"/>
  </w:num>
  <w:num w:numId="22">
    <w:abstractNumId w:val="7"/>
  </w:num>
  <w:num w:numId="23">
    <w:abstractNumId w:val="22"/>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378F9"/>
    <w:rsid w:val="0000036D"/>
    <w:rsid w:val="0000143C"/>
    <w:rsid w:val="00003E90"/>
    <w:rsid w:val="0000423A"/>
    <w:rsid w:val="00007088"/>
    <w:rsid w:val="0000744C"/>
    <w:rsid w:val="00011088"/>
    <w:rsid w:val="00016E55"/>
    <w:rsid w:val="00020A92"/>
    <w:rsid w:val="00025D8F"/>
    <w:rsid w:val="000313D3"/>
    <w:rsid w:val="00036C81"/>
    <w:rsid w:val="00040831"/>
    <w:rsid w:val="0004304D"/>
    <w:rsid w:val="00043823"/>
    <w:rsid w:val="00046A5A"/>
    <w:rsid w:val="0004727B"/>
    <w:rsid w:val="000576E9"/>
    <w:rsid w:val="000635A2"/>
    <w:rsid w:val="000706C9"/>
    <w:rsid w:val="0007161A"/>
    <w:rsid w:val="00074C3E"/>
    <w:rsid w:val="000802DE"/>
    <w:rsid w:val="0008061F"/>
    <w:rsid w:val="0008291C"/>
    <w:rsid w:val="00087E4E"/>
    <w:rsid w:val="00091506"/>
    <w:rsid w:val="00091985"/>
    <w:rsid w:val="00093D81"/>
    <w:rsid w:val="0009400E"/>
    <w:rsid w:val="000B1588"/>
    <w:rsid w:val="000B7AEB"/>
    <w:rsid w:val="000C4AFF"/>
    <w:rsid w:val="000C4BB8"/>
    <w:rsid w:val="000C5898"/>
    <w:rsid w:val="000D07F0"/>
    <w:rsid w:val="000D3C4A"/>
    <w:rsid w:val="000D3C95"/>
    <w:rsid w:val="000E22FA"/>
    <w:rsid w:val="000E252F"/>
    <w:rsid w:val="000E2810"/>
    <w:rsid w:val="000E3F46"/>
    <w:rsid w:val="000E6BEC"/>
    <w:rsid w:val="000F4736"/>
    <w:rsid w:val="000F5F9D"/>
    <w:rsid w:val="000F74C0"/>
    <w:rsid w:val="001004A6"/>
    <w:rsid w:val="001046D1"/>
    <w:rsid w:val="0010685C"/>
    <w:rsid w:val="001073FA"/>
    <w:rsid w:val="00113385"/>
    <w:rsid w:val="001265D9"/>
    <w:rsid w:val="00126F0A"/>
    <w:rsid w:val="001424E3"/>
    <w:rsid w:val="00145BA5"/>
    <w:rsid w:val="00156C07"/>
    <w:rsid w:val="00156E93"/>
    <w:rsid w:val="00157A74"/>
    <w:rsid w:val="00160F5C"/>
    <w:rsid w:val="001615DE"/>
    <w:rsid w:val="001623A0"/>
    <w:rsid w:val="001657F6"/>
    <w:rsid w:val="00175FAD"/>
    <w:rsid w:val="00182E91"/>
    <w:rsid w:val="00184764"/>
    <w:rsid w:val="00185907"/>
    <w:rsid w:val="00191349"/>
    <w:rsid w:val="00196F2F"/>
    <w:rsid w:val="00197267"/>
    <w:rsid w:val="001A34C7"/>
    <w:rsid w:val="001A60FA"/>
    <w:rsid w:val="001B07EE"/>
    <w:rsid w:val="001B230A"/>
    <w:rsid w:val="001C5B78"/>
    <w:rsid w:val="001D2C1C"/>
    <w:rsid w:val="001D2DF8"/>
    <w:rsid w:val="001D3423"/>
    <w:rsid w:val="001D63F2"/>
    <w:rsid w:val="001E0EE7"/>
    <w:rsid w:val="001E65A5"/>
    <w:rsid w:val="001F34DD"/>
    <w:rsid w:val="001F7E5D"/>
    <w:rsid w:val="00200D32"/>
    <w:rsid w:val="00203BA2"/>
    <w:rsid w:val="00204818"/>
    <w:rsid w:val="00206DF5"/>
    <w:rsid w:val="00207100"/>
    <w:rsid w:val="00214738"/>
    <w:rsid w:val="00214C02"/>
    <w:rsid w:val="00215F3A"/>
    <w:rsid w:val="00217C1F"/>
    <w:rsid w:val="00220A4C"/>
    <w:rsid w:val="002211BF"/>
    <w:rsid w:val="00221743"/>
    <w:rsid w:val="00226BE5"/>
    <w:rsid w:val="00231C16"/>
    <w:rsid w:val="00234807"/>
    <w:rsid w:val="0023598D"/>
    <w:rsid w:val="00236E15"/>
    <w:rsid w:val="002378EF"/>
    <w:rsid w:val="00240699"/>
    <w:rsid w:val="00245390"/>
    <w:rsid w:val="002459C0"/>
    <w:rsid w:val="00251D7A"/>
    <w:rsid w:val="00252997"/>
    <w:rsid w:val="0025314C"/>
    <w:rsid w:val="00260852"/>
    <w:rsid w:val="00264488"/>
    <w:rsid w:val="00264B6C"/>
    <w:rsid w:val="0027066B"/>
    <w:rsid w:val="002730DE"/>
    <w:rsid w:val="00277FDB"/>
    <w:rsid w:val="00283A6F"/>
    <w:rsid w:val="002866BB"/>
    <w:rsid w:val="002975D7"/>
    <w:rsid w:val="002977A1"/>
    <w:rsid w:val="002A1C67"/>
    <w:rsid w:val="002A23EA"/>
    <w:rsid w:val="002A5AF1"/>
    <w:rsid w:val="002B0FC6"/>
    <w:rsid w:val="002B34A8"/>
    <w:rsid w:val="002B5AB9"/>
    <w:rsid w:val="002B6491"/>
    <w:rsid w:val="002C0DFA"/>
    <w:rsid w:val="002C1790"/>
    <w:rsid w:val="002D28B3"/>
    <w:rsid w:val="002D632D"/>
    <w:rsid w:val="002E008E"/>
    <w:rsid w:val="002E02C2"/>
    <w:rsid w:val="002F6D7E"/>
    <w:rsid w:val="003044D1"/>
    <w:rsid w:val="003068D7"/>
    <w:rsid w:val="003073F7"/>
    <w:rsid w:val="00313FBD"/>
    <w:rsid w:val="00314712"/>
    <w:rsid w:val="003161E0"/>
    <w:rsid w:val="00317839"/>
    <w:rsid w:val="00325970"/>
    <w:rsid w:val="0034650A"/>
    <w:rsid w:val="00351C6A"/>
    <w:rsid w:val="003605F9"/>
    <w:rsid w:val="00363FFD"/>
    <w:rsid w:val="00364199"/>
    <w:rsid w:val="00365DA2"/>
    <w:rsid w:val="003743C5"/>
    <w:rsid w:val="0037576C"/>
    <w:rsid w:val="003760E9"/>
    <w:rsid w:val="00382883"/>
    <w:rsid w:val="0038370D"/>
    <w:rsid w:val="0038455F"/>
    <w:rsid w:val="003855AC"/>
    <w:rsid w:val="00385AE2"/>
    <w:rsid w:val="0038602B"/>
    <w:rsid w:val="00396562"/>
    <w:rsid w:val="003A0C61"/>
    <w:rsid w:val="003B3E7D"/>
    <w:rsid w:val="003C2A8C"/>
    <w:rsid w:val="003C6A3F"/>
    <w:rsid w:val="003C7864"/>
    <w:rsid w:val="003D6774"/>
    <w:rsid w:val="003D7829"/>
    <w:rsid w:val="003E1DAF"/>
    <w:rsid w:val="003E70E5"/>
    <w:rsid w:val="003F0071"/>
    <w:rsid w:val="003F3632"/>
    <w:rsid w:val="003F6316"/>
    <w:rsid w:val="003F6966"/>
    <w:rsid w:val="00402271"/>
    <w:rsid w:val="00405E0F"/>
    <w:rsid w:val="00410025"/>
    <w:rsid w:val="0041099B"/>
    <w:rsid w:val="0041186D"/>
    <w:rsid w:val="00411933"/>
    <w:rsid w:val="00411F62"/>
    <w:rsid w:val="004147B6"/>
    <w:rsid w:val="0042234D"/>
    <w:rsid w:val="00426CCC"/>
    <w:rsid w:val="00431FB1"/>
    <w:rsid w:val="00435ED5"/>
    <w:rsid w:val="00440E77"/>
    <w:rsid w:val="0044362D"/>
    <w:rsid w:val="0044556C"/>
    <w:rsid w:val="0045731E"/>
    <w:rsid w:val="004577E9"/>
    <w:rsid w:val="004617B9"/>
    <w:rsid w:val="0047130D"/>
    <w:rsid w:val="0047239B"/>
    <w:rsid w:val="0047719E"/>
    <w:rsid w:val="00480672"/>
    <w:rsid w:val="00480E20"/>
    <w:rsid w:val="004823B5"/>
    <w:rsid w:val="00482586"/>
    <w:rsid w:val="004858DD"/>
    <w:rsid w:val="00495C2F"/>
    <w:rsid w:val="0049611E"/>
    <w:rsid w:val="004A10CD"/>
    <w:rsid w:val="004A3375"/>
    <w:rsid w:val="004A6A6B"/>
    <w:rsid w:val="004B48F4"/>
    <w:rsid w:val="004B5AA5"/>
    <w:rsid w:val="004B5E8C"/>
    <w:rsid w:val="004B6320"/>
    <w:rsid w:val="004B7E01"/>
    <w:rsid w:val="004C1987"/>
    <w:rsid w:val="004C239C"/>
    <w:rsid w:val="004C3202"/>
    <w:rsid w:val="004C5676"/>
    <w:rsid w:val="004C6E72"/>
    <w:rsid w:val="004D0579"/>
    <w:rsid w:val="004D24F6"/>
    <w:rsid w:val="004E0B18"/>
    <w:rsid w:val="004E2B95"/>
    <w:rsid w:val="004E3716"/>
    <w:rsid w:val="004E4181"/>
    <w:rsid w:val="004F0DDC"/>
    <w:rsid w:val="004F35FD"/>
    <w:rsid w:val="00500810"/>
    <w:rsid w:val="00507110"/>
    <w:rsid w:val="005111CE"/>
    <w:rsid w:val="00515934"/>
    <w:rsid w:val="00515F11"/>
    <w:rsid w:val="00516A12"/>
    <w:rsid w:val="005236CA"/>
    <w:rsid w:val="0052571B"/>
    <w:rsid w:val="005301F5"/>
    <w:rsid w:val="00534C93"/>
    <w:rsid w:val="00535691"/>
    <w:rsid w:val="00544C66"/>
    <w:rsid w:val="005453D6"/>
    <w:rsid w:val="00547682"/>
    <w:rsid w:val="00550A12"/>
    <w:rsid w:val="00551579"/>
    <w:rsid w:val="00551D71"/>
    <w:rsid w:val="00552D57"/>
    <w:rsid w:val="005555A0"/>
    <w:rsid w:val="0055761D"/>
    <w:rsid w:val="0056351F"/>
    <w:rsid w:val="005653DA"/>
    <w:rsid w:val="005706A1"/>
    <w:rsid w:val="005749DD"/>
    <w:rsid w:val="00580381"/>
    <w:rsid w:val="00585B49"/>
    <w:rsid w:val="00590374"/>
    <w:rsid w:val="00596BE1"/>
    <w:rsid w:val="00597C4A"/>
    <w:rsid w:val="005A06D6"/>
    <w:rsid w:val="005A732D"/>
    <w:rsid w:val="005B0DBD"/>
    <w:rsid w:val="005B2471"/>
    <w:rsid w:val="005B24C2"/>
    <w:rsid w:val="005B2B62"/>
    <w:rsid w:val="005C1EC0"/>
    <w:rsid w:val="005C79E4"/>
    <w:rsid w:val="005D0479"/>
    <w:rsid w:val="005D18CA"/>
    <w:rsid w:val="005D29CE"/>
    <w:rsid w:val="005D452B"/>
    <w:rsid w:val="005D7579"/>
    <w:rsid w:val="005E3F1E"/>
    <w:rsid w:val="005E46D0"/>
    <w:rsid w:val="005E4DB8"/>
    <w:rsid w:val="005E4EE8"/>
    <w:rsid w:val="005E5A9E"/>
    <w:rsid w:val="005F732E"/>
    <w:rsid w:val="005F77F0"/>
    <w:rsid w:val="006014EE"/>
    <w:rsid w:val="006059FE"/>
    <w:rsid w:val="00606337"/>
    <w:rsid w:val="00615787"/>
    <w:rsid w:val="00617B0C"/>
    <w:rsid w:val="00622471"/>
    <w:rsid w:val="00631DCF"/>
    <w:rsid w:val="006426CE"/>
    <w:rsid w:val="006455EA"/>
    <w:rsid w:val="00645AF2"/>
    <w:rsid w:val="00647565"/>
    <w:rsid w:val="00651CB2"/>
    <w:rsid w:val="00654BDF"/>
    <w:rsid w:val="00655F68"/>
    <w:rsid w:val="00656D4B"/>
    <w:rsid w:val="00661B49"/>
    <w:rsid w:val="006661AB"/>
    <w:rsid w:val="00666480"/>
    <w:rsid w:val="00671FE9"/>
    <w:rsid w:val="00676AF0"/>
    <w:rsid w:val="0069053A"/>
    <w:rsid w:val="006937BD"/>
    <w:rsid w:val="006955E6"/>
    <w:rsid w:val="006A460E"/>
    <w:rsid w:val="006A7AEE"/>
    <w:rsid w:val="006B0F52"/>
    <w:rsid w:val="006B1270"/>
    <w:rsid w:val="006B215E"/>
    <w:rsid w:val="006B4E50"/>
    <w:rsid w:val="006B5735"/>
    <w:rsid w:val="006C06D0"/>
    <w:rsid w:val="006C1A09"/>
    <w:rsid w:val="006C496C"/>
    <w:rsid w:val="006C5766"/>
    <w:rsid w:val="006C6695"/>
    <w:rsid w:val="006D0E5C"/>
    <w:rsid w:val="006D5FC3"/>
    <w:rsid w:val="006E4AFD"/>
    <w:rsid w:val="006E4DEB"/>
    <w:rsid w:val="006F3386"/>
    <w:rsid w:val="006F5C73"/>
    <w:rsid w:val="006F7794"/>
    <w:rsid w:val="00705DFB"/>
    <w:rsid w:val="00715A24"/>
    <w:rsid w:val="00715EE6"/>
    <w:rsid w:val="00717ED0"/>
    <w:rsid w:val="00720B10"/>
    <w:rsid w:val="007238E1"/>
    <w:rsid w:val="00725CD3"/>
    <w:rsid w:val="00730F33"/>
    <w:rsid w:val="007314F8"/>
    <w:rsid w:val="00732749"/>
    <w:rsid w:val="00733D83"/>
    <w:rsid w:val="007415A1"/>
    <w:rsid w:val="00744593"/>
    <w:rsid w:val="0075479A"/>
    <w:rsid w:val="00755611"/>
    <w:rsid w:val="00757AC6"/>
    <w:rsid w:val="00764826"/>
    <w:rsid w:val="00770F00"/>
    <w:rsid w:val="00776BEF"/>
    <w:rsid w:val="007A1731"/>
    <w:rsid w:val="007A6115"/>
    <w:rsid w:val="007B0E1E"/>
    <w:rsid w:val="007B1935"/>
    <w:rsid w:val="007B1C15"/>
    <w:rsid w:val="007B526A"/>
    <w:rsid w:val="007B5EFB"/>
    <w:rsid w:val="007B7B77"/>
    <w:rsid w:val="007C03D9"/>
    <w:rsid w:val="007C0F12"/>
    <w:rsid w:val="007D2907"/>
    <w:rsid w:val="007D334C"/>
    <w:rsid w:val="007D44DD"/>
    <w:rsid w:val="007D4DB7"/>
    <w:rsid w:val="007D5C9B"/>
    <w:rsid w:val="007D673C"/>
    <w:rsid w:val="007E17D2"/>
    <w:rsid w:val="007E3266"/>
    <w:rsid w:val="007E4260"/>
    <w:rsid w:val="007E737E"/>
    <w:rsid w:val="007F0314"/>
    <w:rsid w:val="007F2DA1"/>
    <w:rsid w:val="007F699F"/>
    <w:rsid w:val="007F7E7C"/>
    <w:rsid w:val="0080379A"/>
    <w:rsid w:val="0080450D"/>
    <w:rsid w:val="00804ECE"/>
    <w:rsid w:val="00804F54"/>
    <w:rsid w:val="0080519C"/>
    <w:rsid w:val="00806E54"/>
    <w:rsid w:val="008123EC"/>
    <w:rsid w:val="00813D3D"/>
    <w:rsid w:val="008378F9"/>
    <w:rsid w:val="00837CE4"/>
    <w:rsid w:val="008414A2"/>
    <w:rsid w:val="00844EA4"/>
    <w:rsid w:val="00845424"/>
    <w:rsid w:val="008457C2"/>
    <w:rsid w:val="0084696E"/>
    <w:rsid w:val="0085256E"/>
    <w:rsid w:val="008547C4"/>
    <w:rsid w:val="00861A21"/>
    <w:rsid w:val="00861D35"/>
    <w:rsid w:val="00871B17"/>
    <w:rsid w:val="00873DED"/>
    <w:rsid w:val="008757BF"/>
    <w:rsid w:val="00876783"/>
    <w:rsid w:val="00876E5E"/>
    <w:rsid w:val="00885D08"/>
    <w:rsid w:val="00890DC4"/>
    <w:rsid w:val="00891482"/>
    <w:rsid w:val="008A60B3"/>
    <w:rsid w:val="008A6B17"/>
    <w:rsid w:val="008B0F2E"/>
    <w:rsid w:val="008B3173"/>
    <w:rsid w:val="008B3180"/>
    <w:rsid w:val="008B5284"/>
    <w:rsid w:val="008C1CFF"/>
    <w:rsid w:val="008C3619"/>
    <w:rsid w:val="008C37B4"/>
    <w:rsid w:val="008C57C5"/>
    <w:rsid w:val="008D063C"/>
    <w:rsid w:val="008D1CAC"/>
    <w:rsid w:val="008D2596"/>
    <w:rsid w:val="008D2E7F"/>
    <w:rsid w:val="008D382C"/>
    <w:rsid w:val="008D4276"/>
    <w:rsid w:val="008D427A"/>
    <w:rsid w:val="008D6311"/>
    <w:rsid w:val="008D6BA0"/>
    <w:rsid w:val="008E3826"/>
    <w:rsid w:val="008E6691"/>
    <w:rsid w:val="0090046C"/>
    <w:rsid w:val="00901C50"/>
    <w:rsid w:val="00903806"/>
    <w:rsid w:val="00915AB7"/>
    <w:rsid w:val="00916ABC"/>
    <w:rsid w:val="00916F37"/>
    <w:rsid w:val="00925446"/>
    <w:rsid w:val="0092638D"/>
    <w:rsid w:val="009278F8"/>
    <w:rsid w:val="00927EFF"/>
    <w:rsid w:val="00933EC9"/>
    <w:rsid w:val="00937A19"/>
    <w:rsid w:val="009409FD"/>
    <w:rsid w:val="009534F8"/>
    <w:rsid w:val="00953531"/>
    <w:rsid w:val="00953F4F"/>
    <w:rsid w:val="009547F0"/>
    <w:rsid w:val="00967FFE"/>
    <w:rsid w:val="00970CEA"/>
    <w:rsid w:val="00973F89"/>
    <w:rsid w:val="00974051"/>
    <w:rsid w:val="00975379"/>
    <w:rsid w:val="00976F5F"/>
    <w:rsid w:val="009834B4"/>
    <w:rsid w:val="0099136F"/>
    <w:rsid w:val="00992B20"/>
    <w:rsid w:val="0099513F"/>
    <w:rsid w:val="00996889"/>
    <w:rsid w:val="009A23BA"/>
    <w:rsid w:val="009B0993"/>
    <w:rsid w:val="009B3C43"/>
    <w:rsid w:val="009B40D4"/>
    <w:rsid w:val="009B628D"/>
    <w:rsid w:val="009B69B6"/>
    <w:rsid w:val="009C7C21"/>
    <w:rsid w:val="009D6CC3"/>
    <w:rsid w:val="009E1C5B"/>
    <w:rsid w:val="009E534F"/>
    <w:rsid w:val="009E5664"/>
    <w:rsid w:val="009E7417"/>
    <w:rsid w:val="009F30B0"/>
    <w:rsid w:val="009F3478"/>
    <w:rsid w:val="009F4860"/>
    <w:rsid w:val="009F5D2E"/>
    <w:rsid w:val="009F6CC3"/>
    <w:rsid w:val="00A11307"/>
    <w:rsid w:val="00A12CF3"/>
    <w:rsid w:val="00A14014"/>
    <w:rsid w:val="00A149D3"/>
    <w:rsid w:val="00A22525"/>
    <w:rsid w:val="00A227A1"/>
    <w:rsid w:val="00A23FB6"/>
    <w:rsid w:val="00A2791D"/>
    <w:rsid w:val="00A32DAF"/>
    <w:rsid w:val="00A32E51"/>
    <w:rsid w:val="00A3715C"/>
    <w:rsid w:val="00A42894"/>
    <w:rsid w:val="00A44B3A"/>
    <w:rsid w:val="00A45339"/>
    <w:rsid w:val="00A45C53"/>
    <w:rsid w:val="00A47063"/>
    <w:rsid w:val="00A52948"/>
    <w:rsid w:val="00A5721A"/>
    <w:rsid w:val="00A604B5"/>
    <w:rsid w:val="00A64CB0"/>
    <w:rsid w:val="00A65CB0"/>
    <w:rsid w:val="00A70B74"/>
    <w:rsid w:val="00A735AA"/>
    <w:rsid w:val="00A74144"/>
    <w:rsid w:val="00A7586C"/>
    <w:rsid w:val="00A768A2"/>
    <w:rsid w:val="00A80235"/>
    <w:rsid w:val="00A80FD1"/>
    <w:rsid w:val="00A820C4"/>
    <w:rsid w:val="00A86717"/>
    <w:rsid w:val="00A9474B"/>
    <w:rsid w:val="00A95293"/>
    <w:rsid w:val="00A95A0B"/>
    <w:rsid w:val="00AA069B"/>
    <w:rsid w:val="00AA5A18"/>
    <w:rsid w:val="00AC16C8"/>
    <w:rsid w:val="00AC49C7"/>
    <w:rsid w:val="00AC67C2"/>
    <w:rsid w:val="00AC71B5"/>
    <w:rsid w:val="00AD4F0E"/>
    <w:rsid w:val="00AD55CA"/>
    <w:rsid w:val="00AE1DAA"/>
    <w:rsid w:val="00AE68B3"/>
    <w:rsid w:val="00AE7DC5"/>
    <w:rsid w:val="00AF0F1B"/>
    <w:rsid w:val="00AF3B29"/>
    <w:rsid w:val="00AF48D9"/>
    <w:rsid w:val="00B00F1B"/>
    <w:rsid w:val="00B012F4"/>
    <w:rsid w:val="00B03035"/>
    <w:rsid w:val="00B037B9"/>
    <w:rsid w:val="00B13A5F"/>
    <w:rsid w:val="00B15174"/>
    <w:rsid w:val="00B172AB"/>
    <w:rsid w:val="00B21781"/>
    <w:rsid w:val="00B237EB"/>
    <w:rsid w:val="00B23C60"/>
    <w:rsid w:val="00B30590"/>
    <w:rsid w:val="00B34B9F"/>
    <w:rsid w:val="00B37300"/>
    <w:rsid w:val="00B46AC9"/>
    <w:rsid w:val="00B5102F"/>
    <w:rsid w:val="00B57EF7"/>
    <w:rsid w:val="00B600F5"/>
    <w:rsid w:val="00B62301"/>
    <w:rsid w:val="00B662DA"/>
    <w:rsid w:val="00B66BF7"/>
    <w:rsid w:val="00B670F4"/>
    <w:rsid w:val="00B707D6"/>
    <w:rsid w:val="00B71036"/>
    <w:rsid w:val="00B732DC"/>
    <w:rsid w:val="00B7735A"/>
    <w:rsid w:val="00B82BD3"/>
    <w:rsid w:val="00B8692B"/>
    <w:rsid w:val="00BA42E8"/>
    <w:rsid w:val="00BA6058"/>
    <w:rsid w:val="00BA731B"/>
    <w:rsid w:val="00BB3474"/>
    <w:rsid w:val="00BB36A6"/>
    <w:rsid w:val="00BB3FFA"/>
    <w:rsid w:val="00BC3D7E"/>
    <w:rsid w:val="00BC7D5C"/>
    <w:rsid w:val="00BD1CFA"/>
    <w:rsid w:val="00BD65FD"/>
    <w:rsid w:val="00BE46BE"/>
    <w:rsid w:val="00BE5765"/>
    <w:rsid w:val="00BE67D0"/>
    <w:rsid w:val="00BE6EAF"/>
    <w:rsid w:val="00BF6836"/>
    <w:rsid w:val="00BF74B0"/>
    <w:rsid w:val="00BF7E3C"/>
    <w:rsid w:val="00C00D43"/>
    <w:rsid w:val="00C02D9A"/>
    <w:rsid w:val="00C05014"/>
    <w:rsid w:val="00C05268"/>
    <w:rsid w:val="00C058DA"/>
    <w:rsid w:val="00C10AFD"/>
    <w:rsid w:val="00C10E86"/>
    <w:rsid w:val="00C126D8"/>
    <w:rsid w:val="00C14C0C"/>
    <w:rsid w:val="00C150C8"/>
    <w:rsid w:val="00C158A9"/>
    <w:rsid w:val="00C17C6C"/>
    <w:rsid w:val="00C208D5"/>
    <w:rsid w:val="00C22B67"/>
    <w:rsid w:val="00C23F04"/>
    <w:rsid w:val="00C24F86"/>
    <w:rsid w:val="00C252D0"/>
    <w:rsid w:val="00C32C76"/>
    <w:rsid w:val="00C3317B"/>
    <w:rsid w:val="00C3401B"/>
    <w:rsid w:val="00C370DF"/>
    <w:rsid w:val="00C3711E"/>
    <w:rsid w:val="00C41CD6"/>
    <w:rsid w:val="00C42398"/>
    <w:rsid w:val="00C44699"/>
    <w:rsid w:val="00C45ED8"/>
    <w:rsid w:val="00C50B65"/>
    <w:rsid w:val="00C62BA4"/>
    <w:rsid w:val="00C748BC"/>
    <w:rsid w:val="00C75B8C"/>
    <w:rsid w:val="00C75F96"/>
    <w:rsid w:val="00C8001E"/>
    <w:rsid w:val="00C8034F"/>
    <w:rsid w:val="00C82822"/>
    <w:rsid w:val="00C866AD"/>
    <w:rsid w:val="00C87BB8"/>
    <w:rsid w:val="00C97BB8"/>
    <w:rsid w:val="00CA15E1"/>
    <w:rsid w:val="00CA74CF"/>
    <w:rsid w:val="00CB6817"/>
    <w:rsid w:val="00CC2952"/>
    <w:rsid w:val="00CC2FB1"/>
    <w:rsid w:val="00CC5A28"/>
    <w:rsid w:val="00CC5D64"/>
    <w:rsid w:val="00CD71DC"/>
    <w:rsid w:val="00CE3298"/>
    <w:rsid w:val="00CE4593"/>
    <w:rsid w:val="00CE4765"/>
    <w:rsid w:val="00CF03B0"/>
    <w:rsid w:val="00CF1054"/>
    <w:rsid w:val="00CF312C"/>
    <w:rsid w:val="00CF6C8D"/>
    <w:rsid w:val="00D03143"/>
    <w:rsid w:val="00D03FA9"/>
    <w:rsid w:val="00D059E4"/>
    <w:rsid w:val="00D1115D"/>
    <w:rsid w:val="00D16368"/>
    <w:rsid w:val="00D1749E"/>
    <w:rsid w:val="00D17FC0"/>
    <w:rsid w:val="00D20EF3"/>
    <w:rsid w:val="00D225A8"/>
    <w:rsid w:val="00D32838"/>
    <w:rsid w:val="00D32F3F"/>
    <w:rsid w:val="00D34680"/>
    <w:rsid w:val="00D3644C"/>
    <w:rsid w:val="00D441D9"/>
    <w:rsid w:val="00D47CAF"/>
    <w:rsid w:val="00D521DF"/>
    <w:rsid w:val="00D53181"/>
    <w:rsid w:val="00D5370C"/>
    <w:rsid w:val="00D565CB"/>
    <w:rsid w:val="00D56F60"/>
    <w:rsid w:val="00D60C56"/>
    <w:rsid w:val="00D60F6A"/>
    <w:rsid w:val="00D61E4C"/>
    <w:rsid w:val="00D63C26"/>
    <w:rsid w:val="00D65E99"/>
    <w:rsid w:val="00D67FBA"/>
    <w:rsid w:val="00D70474"/>
    <w:rsid w:val="00D72F84"/>
    <w:rsid w:val="00D73ADE"/>
    <w:rsid w:val="00D749C2"/>
    <w:rsid w:val="00D80084"/>
    <w:rsid w:val="00D83022"/>
    <w:rsid w:val="00D83346"/>
    <w:rsid w:val="00D85060"/>
    <w:rsid w:val="00DA3177"/>
    <w:rsid w:val="00DA36E4"/>
    <w:rsid w:val="00DA3CBD"/>
    <w:rsid w:val="00DA6C3F"/>
    <w:rsid w:val="00DB042D"/>
    <w:rsid w:val="00DC1999"/>
    <w:rsid w:val="00DC75FF"/>
    <w:rsid w:val="00DD030E"/>
    <w:rsid w:val="00DD5B99"/>
    <w:rsid w:val="00DE1339"/>
    <w:rsid w:val="00DE7D48"/>
    <w:rsid w:val="00DF1A82"/>
    <w:rsid w:val="00DF2B8F"/>
    <w:rsid w:val="00DF498C"/>
    <w:rsid w:val="00DF4CA7"/>
    <w:rsid w:val="00DF56D2"/>
    <w:rsid w:val="00DF78A2"/>
    <w:rsid w:val="00E02368"/>
    <w:rsid w:val="00E02572"/>
    <w:rsid w:val="00E107A8"/>
    <w:rsid w:val="00E128A1"/>
    <w:rsid w:val="00E15836"/>
    <w:rsid w:val="00E1613C"/>
    <w:rsid w:val="00E26DEE"/>
    <w:rsid w:val="00E274EA"/>
    <w:rsid w:val="00E36A04"/>
    <w:rsid w:val="00E40142"/>
    <w:rsid w:val="00E40288"/>
    <w:rsid w:val="00E41746"/>
    <w:rsid w:val="00E45F58"/>
    <w:rsid w:val="00E467FB"/>
    <w:rsid w:val="00E46DF6"/>
    <w:rsid w:val="00E50767"/>
    <w:rsid w:val="00E52DDF"/>
    <w:rsid w:val="00E60A3E"/>
    <w:rsid w:val="00E7366A"/>
    <w:rsid w:val="00E77D9A"/>
    <w:rsid w:val="00E90822"/>
    <w:rsid w:val="00E91304"/>
    <w:rsid w:val="00E97A74"/>
    <w:rsid w:val="00EA52D3"/>
    <w:rsid w:val="00EA53AA"/>
    <w:rsid w:val="00EA72B8"/>
    <w:rsid w:val="00EB0453"/>
    <w:rsid w:val="00EB6F49"/>
    <w:rsid w:val="00EB76CD"/>
    <w:rsid w:val="00EB7F38"/>
    <w:rsid w:val="00EC023C"/>
    <w:rsid w:val="00EC0798"/>
    <w:rsid w:val="00EC100B"/>
    <w:rsid w:val="00EC3888"/>
    <w:rsid w:val="00EC4CF3"/>
    <w:rsid w:val="00EC6A86"/>
    <w:rsid w:val="00EC6FAD"/>
    <w:rsid w:val="00ED54C2"/>
    <w:rsid w:val="00ED6E27"/>
    <w:rsid w:val="00EE178F"/>
    <w:rsid w:val="00EE4E7F"/>
    <w:rsid w:val="00EE6412"/>
    <w:rsid w:val="00EE6EC6"/>
    <w:rsid w:val="00EF2A23"/>
    <w:rsid w:val="00F0278D"/>
    <w:rsid w:val="00F03A7A"/>
    <w:rsid w:val="00F11478"/>
    <w:rsid w:val="00F11852"/>
    <w:rsid w:val="00F13ADB"/>
    <w:rsid w:val="00F13D44"/>
    <w:rsid w:val="00F27AA8"/>
    <w:rsid w:val="00F31F09"/>
    <w:rsid w:val="00F32C20"/>
    <w:rsid w:val="00F43059"/>
    <w:rsid w:val="00F43B06"/>
    <w:rsid w:val="00F509F7"/>
    <w:rsid w:val="00F54935"/>
    <w:rsid w:val="00F726FA"/>
    <w:rsid w:val="00F7471E"/>
    <w:rsid w:val="00F74E1D"/>
    <w:rsid w:val="00F77341"/>
    <w:rsid w:val="00F862B8"/>
    <w:rsid w:val="00F90B94"/>
    <w:rsid w:val="00FA22EB"/>
    <w:rsid w:val="00FA2523"/>
    <w:rsid w:val="00FA6F12"/>
    <w:rsid w:val="00FB1F91"/>
    <w:rsid w:val="00FB4264"/>
    <w:rsid w:val="00FB4FE2"/>
    <w:rsid w:val="00FC1B50"/>
    <w:rsid w:val="00FC561A"/>
    <w:rsid w:val="00FC7AEB"/>
    <w:rsid w:val="00FD42E6"/>
    <w:rsid w:val="00FD7611"/>
    <w:rsid w:val="00FE1746"/>
    <w:rsid w:val="00FE39F6"/>
    <w:rsid w:val="00FE7420"/>
    <w:rsid w:val="00FE7B5B"/>
    <w:rsid w:val="00FF1623"/>
    <w:rsid w:val="00FF32D1"/>
    <w:rsid w:val="00FF371A"/>
    <w:rsid w:val="00FF79D6"/>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5FF"/>
    <w:pPr>
      <w:spacing w:after="0" w:line="240" w:lineRule="auto"/>
    </w:pPr>
    <w:rPr>
      <w:rFonts w:ascii="Arial" w:hAnsi="Arial"/>
    </w:rPr>
  </w:style>
  <w:style w:type="paragraph" w:styleId="Heading1">
    <w:name w:val="heading 1"/>
    <w:basedOn w:val="Normal"/>
    <w:next w:val="Normal"/>
    <w:link w:val="Heading1Char"/>
    <w:uiPriority w:val="9"/>
    <w:qFormat/>
    <w:rsid w:val="00871B1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1593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1B17"/>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871B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B230A"/>
    <w:pPr>
      <w:ind w:left="720"/>
      <w:contextualSpacing/>
    </w:pPr>
  </w:style>
  <w:style w:type="character" w:customStyle="1" w:styleId="Heading2Char">
    <w:name w:val="Heading 2 Char"/>
    <w:basedOn w:val="DefaultParagraphFont"/>
    <w:link w:val="Heading2"/>
    <w:uiPriority w:val="9"/>
    <w:rsid w:val="00515934"/>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6C1A09"/>
    <w:rPr>
      <w:sz w:val="20"/>
      <w:szCs w:val="20"/>
    </w:rPr>
  </w:style>
  <w:style w:type="character" w:customStyle="1" w:styleId="FootnoteTextChar">
    <w:name w:val="Footnote Text Char"/>
    <w:basedOn w:val="DefaultParagraphFont"/>
    <w:link w:val="FootnoteText"/>
    <w:uiPriority w:val="99"/>
    <w:semiHidden/>
    <w:rsid w:val="006C1A09"/>
    <w:rPr>
      <w:rFonts w:ascii="Arial" w:hAnsi="Arial"/>
      <w:sz w:val="20"/>
      <w:szCs w:val="20"/>
    </w:rPr>
  </w:style>
  <w:style w:type="character" w:styleId="FootnoteReference">
    <w:name w:val="footnote reference"/>
    <w:basedOn w:val="DefaultParagraphFont"/>
    <w:uiPriority w:val="99"/>
    <w:semiHidden/>
    <w:unhideWhenUsed/>
    <w:rsid w:val="006C1A09"/>
    <w:rPr>
      <w:vertAlign w:val="superscript"/>
    </w:rPr>
  </w:style>
  <w:style w:type="paragraph" w:styleId="EndnoteText">
    <w:name w:val="endnote text"/>
    <w:basedOn w:val="Normal"/>
    <w:link w:val="EndnoteTextChar"/>
    <w:uiPriority w:val="99"/>
    <w:semiHidden/>
    <w:unhideWhenUsed/>
    <w:rsid w:val="00D65E99"/>
    <w:rPr>
      <w:sz w:val="20"/>
      <w:szCs w:val="20"/>
    </w:rPr>
  </w:style>
  <w:style w:type="character" w:customStyle="1" w:styleId="EndnoteTextChar">
    <w:name w:val="Endnote Text Char"/>
    <w:basedOn w:val="DefaultParagraphFont"/>
    <w:link w:val="EndnoteText"/>
    <w:uiPriority w:val="99"/>
    <w:semiHidden/>
    <w:rsid w:val="00D65E99"/>
    <w:rPr>
      <w:rFonts w:ascii="Arial" w:hAnsi="Arial"/>
      <w:sz w:val="20"/>
      <w:szCs w:val="20"/>
    </w:rPr>
  </w:style>
  <w:style w:type="character" w:styleId="EndnoteReference">
    <w:name w:val="endnote reference"/>
    <w:basedOn w:val="DefaultParagraphFont"/>
    <w:uiPriority w:val="99"/>
    <w:semiHidden/>
    <w:unhideWhenUsed/>
    <w:rsid w:val="00D65E99"/>
    <w:rPr>
      <w:vertAlign w:val="superscript"/>
    </w:rPr>
  </w:style>
  <w:style w:type="paragraph" w:customStyle="1" w:styleId="Default">
    <w:name w:val="Default"/>
    <w:rsid w:val="000706C9"/>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08061F"/>
    <w:rPr>
      <w:rFonts w:ascii="Tahoma" w:hAnsi="Tahoma" w:cs="Tahoma"/>
      <w:sz w:val="16"/>
      <w:szCs w:val="16"/>
    </w:rPr>
  </w:style>
  <w:style w:type="character" w:customStyle="1" w:styleId="BalloonTextChar">
    <w:name w:val="Balloon Text Char"/>
    <w:basedOn w:val="DefaultParagraphFont"/>
    <w:link w:val="BalloonText"/>
    <w:uiPriority w:val="99"/>
    <w:semiHidden/>
    <w:rsid w:val="0008061F"/>
    <w:rPr>
      <w:rFonts w:ascii="Tahoma" w:hAnsi="Tahoma" w:cs="Tahoma"/>
      <w:sz w:val="16"/>
      <w:szCs w:val="16"/>
    </w:rPr>
  </w:style>
  <w:style w:type="paragraph" w:styleId="Header">
    <w:name w:val="header"/>
    <w:basedOn w:val="Normal"/>
    <w:link w:val="HeaderChar"/>
    <w:uiPriority w:val="99"/>
    <w:unhideWhenUsed/>
    <w:rsid w:val="00175FAD"/>
    <w:pPr>
      <w:tabs>
        <w:tab w:val="center" w:pos="4513"/>
        <w:tab w:val="right" w:pos="9026"/>
      </w:tabs>
    </w:pPr>
  </w:style>
  <w:style w:type="character" w:customStyle="1" w:styleId="HeaderChar">
    <w:name w:val="Header Char"/>
    <w:basedOn w:val="DefaultParagraphFont"/>
    <w:link w:val="Header"/>
    <w:uiPriority w:val="99"/>
    <w:rsid w:val="00175FAD"/>
    <w:rPr>
      <w:rFonts w:ascii="Arial" w:hAnsi="Arial"/>
    </w:rPr>
  </w:style>
  <w:style w:type="paragraph" w:styleId="Footer">
    <w:name w:val="footer"/>
    <w:basedOn w:val="Normal"/>
    <w:link w:val="FooterChar"/>
    <w:uiPriority w:val="99"/>
    <w:unhideWhenUsed/>
    <w:rsid w:val="00175FAD"/>
    <w:pPr>
      <w:tabs>
        <w:tab w:val="center" w:pos="4513"/>
        <w:tab w:val="right" w:pos="9026"/>
      </w:tabs>
    </w:pPr>
  </w:style>
  <w:style w:type="character" w:customStyle="1" w:styleId="FooterChar">
    <w:name w:val="Footer Char"/>
    <w:basedOn w:val="DefaultParagraphFont"/>
    <w:link w:val="Footer"/>
    <w:uiPriority w:val="99"/>
    <w:rsid w:val="00175FAD"/>
    <w:rPr>
      <w:rFonts w:ascii="Arial" w:hAnsi="Arial"/>
    </w:rPr>
  </w:style>
  <w:style w:type="character" w:styleId="CommentReference">
    <w:name w:val="annotation reference"/>
    <w:basedOn w:val="DefaultParagraphFont"/>
    <w:uiPriority w:val="99"/>
    <w:semiHidden/>
    <w:unhideWhenUsed/>
    <w:rsid w:val="009D6CC3"/>
    <w:rPr>
      <w:sz w:val="16"/>
      <w:szCs w:val="16"/>
    </w:rPr>
  </w:style>
  <w:style w:type="paragraph" w:styleId="CommentText">
    <w:name w:val="annotation text"/>
    <w:basedOn w:val="Normal"/>
    <w:link w:val="CommentTextChar"/>
    <w:uiPriority w:val="99"/>
    <w:semiHidden/>
    <w:unhideWhenUsed/>
    <w:rsid w:val="009D6CC3"/>
    <w:rPr>
      <w:sz w:val="20"/>
      <w:szCs w:val="20"/>
    </w:rPr>
  </w:style>
  <w:style w:type="character" w:customStyle="1" w:styleId="CommentTextChar">
    <w:name w:val="Comment Text Char"/>
    <w:basedOn w:val="DefaultParagraphFont"/>
    <w:link w:val="CommentText"/>
    <w:uiPriority w:val="99"/>
    <w:semiHidden/>
    <w:rsid w:val="009D6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9D6CC3"/>
    <w:rPr>
      <w:b/>
      <w:bCs/>
    </w:rPr>
  </w:style>
  <w:style w:type="character" w:customStyle="1" w:styleId="CommentSubjectChar">
    <w:name w:val="Comment Subject Char"/>
    <w:basedOn w:val="CommentTextChar"/>
    <w:link w:val="CommentSubject"/>
    <w:uiPriority w:val="99"/>
    <w:semiHidden/>
    <w:rsid w:val="009D6CC3"/>
    <w:rPr>
      <w:rFonts w:ascii="Arial" w:hAnsi="Arial"/>
      <w:b/>
      <w:bCs/>
      <w:sz w:val="20"/>
      <w:szCs w:val="20"/>
    </w:rPr>
  </w:style>
  <w:style w:type="paragraph" w:styleId="Revision">
    <w:name w:val="Revision"/>
    <w:hidden/>
    <w:uiPriority w:val="99"/>
    <w:semiHidden/>
    <w:rsid w:val="008123EC"/>
    <w:pPr>
      <w:spacing w:after="0" w:line="240" w:lineRule="auto"/>
    </w:pPr>
    <w:rPr>
      <w:rFonts w:ascii="Arial" w:hAnsi="Arial"/>
    </w:rPr>
  </w:style>
  <w:style w:type="character" w:styleId="PageNumber">
    <w:name w:val="page number"/>
    <w:basedOn w:val="DefaultParagraphFont"/>
    <w:rsid w:val="0000143C"/>
  </w:style>
  <w:style w:type="paragraph" w:styleId="PlainText">
    <w:name w:val="Plain Text"/>
    <w:basedOn w:val="Normal"/>
    <w:link w:val="PlainTextChar"/>
    <w:uiPriority w:val="99"/>
    <w:unhideWhenUsed/>
    <w:rsid w:val="00ED54C2"/>
    <w:rPr>
      <w:rFonts w:ascii="Calibri" w:hAnsi="Calibri"/>
      <w:szCs w:val="21"/>
    </w:rPr>
  </w:style>
  <w:style w:type="character" w:customStyle="1" w:styleId="PlainTextChar">
    <w:name w:val="Plain Text Char"/>
    <w:basedOn w:val="DefaultParagraphFont"/>
    <w:link w:val="PlainText"/>
    <w:uiPriority w:val="99"/>
    <w:rsid w:val="00ED54C2"/>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5FF"/>
    <w:pPr>
      <w:spacing w:after="0" w:line="240" w:lineRule="auto"/>
    </w:pPr>
    <w:rPr>
      <w:rFonts w:ascii="Arial" w:hAnsi="Arial"/>
    </w:rPr>
  </w:style>
  <w:style w:type="paragraph" w:styleId="Heading1">
    <w:name w:val="heading 1"/>
    <w:basedOn w:val="Normal"/>
    <w:next w:val="Normal"/>
    <w:link w:val="Heading1Char"/>
    <w:uiPriority w:val="9"/>
    <w:qFormat/>
    <w:rsid w:val="00871B1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1593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Overskrift 1 Tegn"/>
    <w:basedOn w:val="DefaultParagraphFont"/>
    <w:link w:val="Heading1"/>
    <w:uiPriority w:val="9"/>
    <w:rsid w:val="00871B17"/>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871B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B230A"/>
    <w:pPr>
      <w:ind w:left="720"/>
      <w:contextualSpacing/>
    </w:pPr>
  </w:style>
  <w:style w:type="character" w:customStyle="1" w:styleId="Heading2Char">
    <w:name w:val="Overskrift 2 Tegn"/>
    <w:basedOn w:val="DefaultParagraphFont"/>
    <w:link w:val="Heading2"/>
    <w:uiPriority w:val="9"/>
    <w:rsid w:val="00515934"/>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6C1A09"/>
    <w:rPr>
      <w:sz w:val="20"/>
      <w:szCs w:val="20"/>
    </w:rPr>
  </w:style>
  <w:style w:type="character" w:customStyle="1" w:styleId="FootnoteTextChar">
    <w:name w:val="Fotnotetekst Tegn"/>
    <w:basedOn w:val="DefaultParagraphFont"/>
    <w:link w:val="FootnoteText"/>
    <w:uiPriority w:val="99"/>
    <w:semiHidden/>
    <w:rsid w:val="006C1A09"/>
    <w:rPr>
      <w:rFonts w:ascii="Arial" w:hAnsi="Arial"/>
      <w:sz w:val="20"/>
      <w:szCs w:val="20"/>
    </w:rPr>
  </w:style>
  <w:style w:type="character" w:styleId="FootnoteReference">
    <w:name w:val="footnote reference"/>
    <w:basedOn w:val="DefaultParagraphFont"/>
    <w:uiPriority w:val="99"/>
    <w:semiHidden/>
    <w:unhideWhenUsed/>
    <w:rsid w:val="006C1A09"/>
    <w:rPr>
      <w:vertAlign w:val="superscript"/>
    </w:rPr>
  </w:style>
  <w:style w:type="paragraph" w:styleId="EndnoteText">
    <w:name w:val="endnote text"/>
    <w:basedOn w:val="Normal"/>
    <w:link w:val="EndnoteTextChar"/>
    <w:uiPriority w:val="99"/>
    <w:semiHidden/>
    <w:unhideWhenUsed/>
    <w:rsid w:val="00D65E99"/>
    <w:rPr>
      <w:sz w:val="20"/>
      <w:szCs w:val="20"/>
    </w:rPr>
  </w:style>
  <w:style w:type="character" w:customStyle="1" w:styleId="EndnoteTextChar">
    <w:name w:val="Sluttnotetekst Tegn"/>
    <w:basedOn w:val="DefaultParagraphFont"/>
    <w:link w:val="EndnoteText"/>
    <w:uiPriority w:val="99"/>
    <w:semiHidden/>
    <w:rsid w:val="00D65E99"/>
    <w:rPr>
      <w:rFonts w:ascii="Arial" w:hAnsi="Arial"/>
      <w:sz w:val="20"/>
      <w:szCs w:val="20"/>
    </w:rPr>
  </w:style>
  <w:style w:type="character" w:styleId="EndnoteReference">
    <w:name w:val="endnote reference"/>
    <w:basedOn w:val="DefaultParagraphFont"/>
    <w:uiPriority w:val="99"/>
    <w:semiHidden/>
    <w:unhideWhenUsed/>
    <w:rsid w:val="00D65E99"/>
    <w:rPr>
      <w:vertAlign w:val="superscript"/>
    </w:rPr>
  </w:style>
  <w:style w:type="paragraph" w:customStyle="1" w:styleId="Default">
    <w:name w:val="Default"/>
    <w:rsid w:val="000706C9"/>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08061F"/>
    <w:rPr>
      <w:rFonts w:ascii="Tahoma" w:hAnsi="Tahoma" w:cs="Tahoma"/>
      <w:sz w:val="16"/>
      <w:szCs w:val="16"/>
    </w:rPr>
  </w:style>
  <w:style w:type="character" w:customStyle="1" w:styleId="BalloonTextChar">
    <w:name w:val="Bobletekst Tegn"/>
    <w:basedOn w:val="DefaultParagraphFont"/>
    <w:link w:val="BalloonText"/>
    <w:uiPriority w:val="99"/>
    <w:semiHidden/>
    <w:rsid w:val="0008061F"/>
    <w:rPr>
      <w:rFonts w:ascii="Tahoma" w:hAnsi="Tahoma" w:cs="Tahoma"/>
      <w:sz w:val="16"/>
      <w:szCs w:val="16"/>
    </w:rPr>
  </w:style>
  <w:style w:type="paragraph" w:styleId="Header">
    <w:name w:val="header"/>
    <w:basedOn w:val="Normal"/>
    <w:link w:val="HeaderChar"/>
    <w:uiPriority w:val="99"/>
    <w:unhideWhenUsed/>
    <w:rsid w:val="00175FAD"/>
    <w:pPr>
      <w:tabs>
        <w:tab w:val="center" w:pos="4513"/>
        <w:tab w:val="right" w:pos="9026"/>
      </w:tabs>
    </w:pPr>
  </w:style>
  <w:style w:type="character" w:customStyle="1" w:styleId="HeaderChar">
    <w:name w:val="Topptekst Tegn"/>
    <w:basedOn w:val="DefaultParagraphFont"/>
    <w:link w:val="Header"/>
    <w:uiPriority w:val="99"/>
    <w:rsid w:val="00175FAD"/>
    <w:rPr>
      <w:rFonts w:ascii="Arial" w:hAnsi="Arial"/>
    </w:rPr>
  </w:style>
  <w:style w:type="paragraph" w:styleId="Footer">
    <w:name w:val="footer"/>
    <w:basedOn w:val="Normal"/>
    <w:link w:val="FooterChar"/>
    <w:uiPriority w:val="99"/>
    <w:unhideWhenUsed/>
    <w:rsid w:val="00175FAD"/>
    <w:pPr>
      <w:tabs>
        <w:tab w:val="center" w:pos="4513"/>
        <w:tab w:val="right" w:pos="9026"/>
      </w:tabs>
    </w:pPr>
  </w:style>
  <w:style w:type="character" w:customStyle="1" w:styleId="FooterChar">
    <w:name w:val="Bunntekst Tegn"/>
    <w:basedOn w:val="DefaultParagraphFont"/>
    <w:link w:val="Footer"/>
    <w:uiPriority w:val="99"/>
    <w:rsid w:val="00175FAD"/>
    <w:rPr>
      <w:rFonts w:ascii="Arial" w:hAnsi="Arial"/>
    </w:rPr>
  </w:style>
  <w:style w:type="character" w:styleId="CommentReference">
    <w:name w:val="annotation reference"/>
    <w:basedOn w:val="DefaultParagraphFont"/>
    <w:uiPriority w:val="99"/>
    <w:semiHidden/>
    <w:unhideWhenUsed/>
    <w:rsid w:val="009D6CC3"/>
    <w:rPr>
      <w:sz w:val="16"/>
      <w:szCs w:val="16"/>
    </w:rPr>
  </w:style>
  <w:style w:type="paragraph" w:styleId="CommentText">
    <w:name w:val="annotation text"/>
    <w:basedOn w:val="Normal"/>
    <w:link w:val="CommentTextChar"/>
    <w:uiPriority w:val="99"/>
    <w:semiHidden/>
    <w:unhideWhenUsed/>
    <w:rsid w:val="009D6CC3"/>
    <w:rPr>
      <w:sz w:val="20"/>
      <w:szCs w:val="20"/>
    </w:rPr>
  </w:style>
  <w:style w:type="character" w:customStyle="1" w:styleId="CommentTextChar">
    <w:name w:val="Merknadstekst Tegn"/>
    <w:basedOn w:val="DefaultParagraphFont"/>
    <w:link w:val="CommentText"/>
    <w:uiPriority w:val="99"/>
    <w:semiHidden/>
    <w:rsid w:val="009D6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9D6CC3"/>
    <w:rPr>
      <w:b/>
      <w:bCs/>
    </w:rPr>
  </w:style>
  <w:style w:type="character" w:customStyle="1" w:styleId="CommentSubjectChar">
    <w:name w:val="Kommentaremne Tegn"/>
    <w:basedOn w:val="CommentTextChar"/>
    <w:link w:val="CommentSubject"/>
    <w:uiPriority w:val="99"/>
    <w:semiHidden/>
    <w:rsid w:val="009D6CC3"/>
    <w:rPr>
      <w:rFonts w:ascii="Arial" w:hAnsi="Arial"/>
      <w:b/>
      <w:bCs/>
      <w:sz w:val="20"/>
      <w:szCs w:val="20"/>
    </w:rPr>
  </w:style>
  <w:style w:type="paragraph" w:styleId="Revision">
    <w:name w:val="Revision"/>
    <w:hidden/>
    <w:uiPriority w:val="99"/>
    <w:semiHidden/>
    <w:rsid w:val="008123EC"/>
    <w:pPr>
      <w:spacing w:after="0" w:line="240" w:lineRule="auto"/>
    </w:pPr>
    <w:rPr>
      <w:rFonts w:ascii="Arial" w:hAnsi="Arial"/>
    </w:rPr>
  </w:style>
  <w:style w:type="character" w:styleId="PageNumber">
    <w:name w:val="page number"/>
    <w:basedOn w:val="DefaultParagraphFont"/>
    <w:rsid w:val="0000143C"/>
  </w:style>
  <w:style w:type="paragraph" w:styleId="PlainText">
    <w:name w:val="Plain Text"/>
    <w:basedOn w:val="Normal"/>
    <w:link w:val="PlainTextChar"/>
    <w:uiPriority w:val="99"/>
    <w:unhideWhenUsed/>
    <w:rsid w:val="00ED54C2"/>
    <w:rPr>
      <w:rFonts w:ascii="Calibri" w:hAnsi="Calibri"/>
      <w:szCs w:val="21"/>
    </w:rPr>
  </w:style>
  <w:style w:type="character" w:customStyle="1" w:styleId="PlainTextChar">
    <w:name w:val="Ren tekst Tegn"/>
    <w:basedOn w:val="DefaultParagraphFont"/>
    <w:link w:val="PlainText"/>
    <w:uiPriority w:val="99"/>
    <w:rsid w:val="00ED54C2"/>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11229">
      <w:bodyDiv w:val="1"/>
      <w:marLeft w:val="0"/>
      <w:marRight w:val="0"/>
      <w:marTop w:val="0"/>
      <w:marBottom w:val="0"/>
      <w:divBdr>
        <w:top w:val="none" w:sz="0" w:space="0" w:color="auto"/>
        <w:left w:val="none" w:sz="0" w:space="0" w:color="auto"/>
        <w:bottom w:val="none" w:sz="0" w:space="0" w:color="auto"/>
        <w:right w:val="none" w:sz="0" w:space="0" w:color="auto"/>
      </w:divBdr>
    </w:div>
    <w:div w:id="141310664">
      <w:bodyDiv w:val="1"/>
      <w:marLeft w:val="0"/>
      <w:marRight w:val="0"/>
      <w:marTop w:val="0"/>
      <w:marBottom w:val="0"/>
      <w:divBdr>
        <w:top w:val="none" w:sz="0" w:space="0" w:color="auto"/>
        <w:left w:val="none" w:sz="0" w:space="0" w:color="auto"/>
        <w:bottom w:val="none" w:sz="0" w:space="0" w:color="auto"/>
        <w:right w:val="none" w:sz="0" w:space="0" w:color="auto"/>
      </w:divBdr>
    </w:div>
    <w:div w:id="369503056">
      <w:bodyDiv w:val="1"/>
      <w:marLeft w:val="0"/>
      <w:marRight w:val="0"/>
      <w:marTop w:val="0"/>
      <w:marBottom w:val="0"/>
      <w:divBdr>
        <w:top w:val="none" w:sz="0" w:space="0" w:color="auto"/>
        <w:left w:val="none" w:sz="0" w:space="0" w:color="auto"/>
        <w:bottom w:val="none" w:sz="0" w:space="0" w:color="auto"/>
        <w:right w:val="none" w:sz="0" w:space="0" w:color="auto"/>
      </w:divBdr>
    </w:div>
    <w:div w:id="443379246">
      <w:bodyDiv w:val="1"/>
      <w:marLeft w:val="0"/>
      <w:marRight w:val="0"/>
      <w:marTop w:val="0"/>
      <w:marBottom w:val="0"/>
      <w:divBdr>
        <w:top w:val="none" w:sz="0" w:space="0" w:color="auto"/>
        <w:left w:val="none" w:sz="0" w:space="0" w:color="auto"/>
        <w:bottom w:val="none" w:sz="0" w:space="0" w:color="auto"/>
        <w:right w:val="none" w:sz="0" w:space="0" w:color="auto"/>
      </w:divBdr>
    </w:div>
    <w:div w:id="520627166">
      <w:bodyDiv w:val="1"/>
      <w:marLeft w:val="0"/>
      <w:marRight w:val="0"/>
      <w:marTop w:val="0"/>
      <w:marBottom w:val="0"/>
      <w:divBdr>
        <w:top w:val="none" w:sz="0" w:space="0" w:color="auto"/>
        <w:left w:val="none" w:sz="0" w:space="0" w:color="auto"/>
        <w:bottom w:val="none" w:sz="0" w:space="0" w:color="auto"/>
        <w:right w:val="none" w:sz="0" w:space="0" w:color="auto"/>
      </w:divBdr>
    </w:div>
    <w:div w:id="561405302">
      <w:bodyDiv w:val="1"/>
      <w:marLeft w:val="0"/>
      <w:marRight w:val="0"/>
      <w:marTop w:val="0"/>
      <w:marBottom w:val="0"/>
      <w:divBdr>
        <w:top w:val="none" w:sz="0" w:space="0" w:color="auto"/>
        <w:left w:val="none" w:sz="0" w:space="0" w:color="auto"/>
        <w:bottom w:val="none" w:sz="0" w:space="0" w:color="auto"/>
        <w:right w:val="none" w:sz="0" w:space="0" w:color="auto"/>
      </w:divBdr>
      <w:divsChild>
        <w:div w:id="829098733">
          <w:marLeft w:val="547"/>
          <w:marRight w:val="0"/>
          <w:marTop w:val="134"/>
          <w:marBottom w:val="0"/>
          <w:divBdr>
            <w:top w:val="none" w:sz="0" w:space="0" w:color="auto"/>
            <w:left w:val="none" w:sz="0" w:space="0" w:color="auto"/>
            <w:bottom w:val="none" w:sz="0" w:space="0" w:color="auto"/>
            <w:right w:val="none" w:sz="0" w:space="0" w:color="auto"/>
          </w:divBdr>
        </w:div>
      </w:divsChild>
    </w:div>
    <w:div w:id="671102996">
      <w:bodyDiv w:val="1"/>
      <w:marLeft w:val="0"/>
      <w:marRight w:val="0"/>
      <w:marTop w:val="0"/>
      <w:marBottom w:val="0"/>
      <w:divBdr>
        <w:top w:val="none" w:sz="0" w:space="0" w:color="auto"/>
        <w:left w:val="none" w:sz="0" w:space="0" w:color="auto"/>
        <w:bottom w:val="none" w:sz="0" w:space="0" w:color="auto"/>
        <w:right w:val="none" w:sz="0" w:space="0" w:color="auto"/>
      </w:divBdr>
    </w:div>
    <w:div w:id="705835118">
      <w:bodyDiv w:val="1"/>
      <w:marLeft w:val="0"/>
      <w:marRight w:val="0"/>
      <w:marTop w:val="0"/>
      <w:marBottom w:val="0"/>
      <w:divBdr>
        <w:top w:val="none" w:sz="0" w:space="0" w:color="auto"/>
        <w:left w:val="none" w:sz="0" w:space="0" w:color="auto"/>
        <w:bottom w:val="none" w:sz="0" w:space="0" w:color="auto"/>
        <w:right w:val="none" w:sz="0" w:space="0" w:color="auto"/>
      </w:divBdr>
    </w:div>
    <w:div w:id="964695480">
      <w:bodyDiv w:val="1"/>
      <w:marLeft w:val="0"/>
      <w:marRight w:val="0"/>
      <w:marTop w:val="0"/>
      <w:marBottom w:val="0"/>
      <w:divBdr>
        <w:top w:val="none" w:sz="0" w:space="0" w:color="auto"/>
        <w:left w:val="none" w:sz="0" w:space="0" w:color="auto"/>
        <w:bottom w:val="none" w:sz="0" w:space="0" w:color="auto"/>
        <w:right w:val="none" w:sz="0" w:space="0" w:color="auto"/>
      </w:divBdr>
    </w:div>
    <w:div w:id="1030186279">
      <w:bodyDiv w:val="1"/>
      <w:marLeft w:val="0"/>
      <w:marRight w:val="0"/>
      <w:marTop w:val="0"/>
      <w:marBottom w:val="0"/>
      <w:divBdr>
        <w:top w:val="none" w:sz="0" w:space="0" w:color="auto"/>
        <w:left w:val="none" w:sz="0" w:space="0" w:color="auto"/>
        <w:bottom w:val="none" w:sz="0" w:space="0" w:color="auto"/>
        <w:right w:val="none" w:sz="0" w:space="0" w:color="auto"/>
      </w:divBdr>
    </w:div>
    <w:div w:id="1075975762">
      <w:bodyDiv w:val="1"/>
      <w:marLeft w:val="0"/>
      <w:marRight w:val="0"/>
      <w:marTop w:val="0"/>
      <w:marBottom w:val="0"/>
      <w:divBdr>
        <w:top w:val="none" w:sz="0" w:space="0" w:color="auto"/>
        <w:left w:val="none" w:sz="0" w:space="0" w:color="auto"/>
        <w:bottom w:val="none" w:sz="0" w:space="0" w:color="auto"/>
        <w:right w:val="none" w:sz="0" w:space="0" w:color="auto"/>
      </w:divBdr>
    </w:div>
    <w:div w:id="1109079965">
      <w:bodyDiv w:val="1"/>
      <w:marLeft w:val="0"/>
      <w:marRight w:val="0"/>
      <w:marTop w:val="0"/>
      <w:marBottom w:val="0"/>
      <w:divBdr>
        <w:top w:val="none" w:sz="0" w:space="0" w:color="auto"/>
        <w:left w:val="none" w:sz="0" w:space="0" w:color="auto"/>
        <w:bottom w:val="none" w:sz="0" w:space="0" w:color="auto"/>
        <w:right w:val="none" w:sz="0" w:space="0" w:color="auto"/>
      </w:divBdr>
    </w:div>
    <w:div w:id="1125657116">
      <w:bodyDiv w:val="1"/>
      <w:marLeft w:val="0"/>
      <w:marRight w:val="0"/>
      <w:marTop w:val="0"/>
      <w:marBottom w:val="0"/>
      <w:divBdr>
        <w:top w:val="none" w:sz="0" w:space="0" w:color="auto"/>
        <w:left w:val="none" w:sz="0" w:space="0" w:color="auto"/>
        <w:bottom w:val="none" w:sz="0" w:space="0" w:color="auto"/>
        <w:right w:val="none" w:sz="0" w:space="0" w:color="auto"/>
      </w:divBdr>
    </w:div>
    <w:div w:id="1387796830">
      <w:bodyDiv w:val="1"/>
      <w:marLeft w:val="0"/>
      <w:marRight w:val="0"/>
      <w:marTop w:val="0"/>
      <w:marBottom w:val="0"/>
      <w:divBdr>
        <w:top w:val="none" w:sz="0" w:space="0" w:color="auto"/>
        <w:left w:val="none" w:sz="0" w:space="0" w:color="auto"/>
        <w:bottom w:val="none" w:sz="0" w:space="0" w:color="auto"/>
        <w:right w:val="none" w:sz="0" w:space="0" w:color="auto"/>
      </w:divBdr>
      <w:divsChild>
        <w:div w:id="808664674">
          <w:marLeft w:val="547"/>
          <w:marRight w:val="0"/>
          <w:marTop w:val="134"/>
          <w:marBottom w:val="0"/>
          <w:divBdr>
            <w:top w:val="none" w:sz="0" w:space="0" w:color="auto"/>
            <w:left w:val="none" w:sz="0" w:space="0" w:color="auto"/>
            <w:bottom w:val="none" w:sz="0" w:space="0" w:color="auto"/>
            <w:right w:val="none" w:sz="0" w:space="0" w:color="auto"/>
          </w:divBdr>
        </w:div>
      </w:divsChild>
    </w:div>
    <w:div w:id="1460874767">
      <w:bodyDiv w:val="1"/>
      <w:marLeft w:val="0"/>
      <w:marRight w:val="0"/>
      <w:marTop w:val="0"/>
      <w:marBottom w:val="0"/>
      <w:divBdr>
        <w:top w:val="none" w:sz="0" w:space="0" w:color="auto"/>
        <w:left w:val="none" w:sz="0" w:space="0" w:color="auto"/>
        <w:bottom w:val="none" w:sz="0" w:space="0" w:color="auto"/>
        <w:right w:val="none" w:sz="0" w:space="0" w:color="auto"/>
      </w:divBdr>
    </w:div>
    <w:div w:id="1465732386">
      <w:bodyDiv w:val="1"/>
      <w:marLeft w:val="0"/>
      <w:marRight w:val="0"/>
      <w:marTop w:val="0"/>
      <w:marBottom w:val="0"/>
      <w:divBdr>
        <w:top w:val="none" w:sz="0" w:space="0" w:color="auto"/>
        <w:left w:val="none" w:sz="0" w:space="0" w:color="auto"/>
        <w:bottom w:val="none" w:sz="0" w:space="0" w:color="auto"/>
        <w:right w:val="none" w:sz="0" w:space="0" w:color="auto"/>
      </w:divBdr>
    </w:div>
    <w:div w:id="1484077776">
      <w:bodyDiv w:val="1"/>
      <w:marLeft w:val="0"/>
      <w:marRight w:val="0"/>
      <w:marTop w:val="0"/>
      <w:marBottom w:val="0"/>
      <w:divBdr>
        <w:top w:val="none" w:sz="0" w:space="0" w:color="auto"/>
        <w:left w:val="none" w:sz="0" w:space="0" w:color="auto"/>
        <w:bottom w:val="none" w:sz="0" w:space="0" w:color="auto"/>
        <w:right w:val="none" w:sz="0" w:space="0" w:color="auto"/>
      </w:divBdr>
    </w:div>
    <w:div w:id="1493986033">
      <w:bodyDiv w:val="1"/>
      <w:marLeft w:val="0"/>
      <w:marRight w:val="0"/>
      <w:marTop w:val="0"/>
      <w:marBottom w:val="0"/>
      <w:divBdr>
        <w:top w:val="none" w:sz="0" w:space="0" w:color="auto"/>
        <w:left w:val="none" w:sz="0" w:space="0" w:color="auto"/>
        <w:bottom w:val="none" w:sz="0" w:space="0" w:color="auto"/>
        <w:right w:val="none" w:sz="0" w:space="0" w:color="auto"/>
      </w:divBdr>
    </w:div>
    <w:div w:id="1547526366">
      <w:bodyDiv w:val="1"/>
      <w:marLeft w:val="0"/>
      <w:marRight w:val="0"/>
      <w:marTop w:val="0"/>
      <w:marBottom w:val="0"/>
      <w:divBdr>
        <w:top w:val="none" w:sz="0" w:space="0" w:color="auto"/>
        <w:left w:val="none" w:sz="0" w:space="0" w:color="auto"/>
        <w:bottom w:val="none" w:sz="0" w:space="0" w:color="auto"/>
        <w:right w:val="none" w:sz="0" w:space="0" w:color="auto"/>
      </w:divBdr>
    </w:div>
    <w:div w:id="1581987259">
      <w:bodyDiv w:val="1"/>
      <w:marLeft w:val="0"/>
      <w:marRight w:val="0"/>
      <w:marTop w:val="0"/>
      <w:marBottom w:val="0"/>
      <w:divBdr>
        <w:top w:val="none" w:sz="0" w:space="0" w:color="auto"/>
        <w:left w:val="none" w:sz="0" w:space="0" w:color="auto"/>
        <w:bottom w:val="none" w:sz="0" w:space="0" w:color="auto"/>
        <w:right w:val="none" w:sz="0" w:space="0" w:color="auto"/>
      </w:divBdr>
    </w:div>
    <w:div w:id="1586646110">
      <w:bodyDiv w:val="1"/>
      <w:marLeft w:val="0"/>
      <w:marRight w:val="0"/>
      <w:marTop w:val="0"/>
      <w:marBottom w:val="0"/>
      <w:divBdr>
        <w:top w:val="none" w:sz="0" w:space="0" w:color="auto"/>
        <w:left w:val="none" w:sz="0" w:space="0" w:color="auto"/>
        <w:bottom w:val="none" w:sz="0" w:space="0" w:color="auto"/>
        <w:right w:val="none" w:sz="0" w:space="0" w:color="auto"/>
      </w:divBdr>
    </w:div>
    <w:div w:id="1613899546">
      <w:bodyDiv w:val="1"/>
      <w:marLeft w:val="0"/>
      <w:marRight w:val="0"/>
      <w:marTop w:val="0"/>
      <w:marBottom w:val="0"/>
      <w:divBdr>
        <w:top w:val="none" w:sz="0" w:space="0" w:color="auto"/>
        <w:left w:val="none" w:sz="0" w:space="0" w:color="auto"/>
        <w:bottom w:val="none" w:sz="0" w:space="0" w:color="auto"/>
        <w:right w:val="none" w:sz="0" w:space="0" w:color="auto"/>
      </w:divBdr>
    </w:div>
    <w:div w:id="1647469549">
      <w:bodyDiv w:val="1"/>
      <w:marLeft w:val="0"/>
      <w:marRight w:val="0"/>
      <w:marTop w:val="0"/>
      <w:marBottom w:val="0"/>
      <w:divBdr>
        <w:top w:val="none" w:sz="0" w:space="0" w:color="auto"/>
        <w:left w:val="none" w:sz="0" w:space="0" w:color="auto"/>
        <w:bottom w:val="none" w:sz="0" w:space="0" w:color="auto"/>
        <w:right w:val="none" w:sz="0" w:space="0" w:color="auto"/>
      </w:divBdr>
    </w:div>
    <w:div w:id="1675837356">
      <w:bodyDiv w:val="1"/>
      <w:marLeft w:val="0"/>
      <w:marRight w:val="0"/>
      <w:marTop w:val="0"/>
      <w:marBottom w:val="0"/>
      <w:divBdr>
        <w:top w:val="none" w:sz="0" w:space="0" w:color="auto"/>
        <w:left w:val="none" w:sz="0" w:space="0" w:color="auto"/>
        <w:bottom w:val="none" w:sz="0" w:space="0" w:color="auto"/>
        <w:right w:val="none" w:sz="0" w:space="0" w:color="auto"/>
      </w:divBdr>
    </w:div>
    <w:div w:id="1915386443">
      <w:bodyDiv w:val="1"/>
      <w:marLeft w:val="0"/>
      <w:marRight w:val="0"/>
      <w:marTop w:val="0"/>
      <w:marBottom w:val="0"/>
      <w:divBdr>
        <w:top w:val="none" w:sz="0" w:space="0" w:color="auto"/>
        <w:left w:val="none" w:sz="0" w:space="0" w:color="auto"/>
        <w:bottom w:val="none" w:sz="0" w:space="0" w:color="auto"/>
        <w:right w:val="none" w:sz="0" w:space="0" w:color="auto"/>
      </w:divBdr>
    </w:div>
    <w:div w:id="1954362604">
      <w:bodyDiv w:val="1"/>
      <w:marLeft w:val="0"/>
      <w:marRight w:val="0"/>
      <w:marTop w:val="0"/>
      <w:marBottom w:val="0"/>
      <w:divBdr>
        <w:top w:val="none" w:sz="0" w:space="0" w:color="auto"/>
        <w:left w:val="none" w:sz="0" w:space="0" w:color="auto"/>
        <w:bottom w:val="none" w:sz="0" w:space="0" w:color="auto"/>
        <w:right w:val="none" w:sz="0" w:space="0" w:color="auto"/>
      </w:divBdr>
    </w:div>
    <w:div w:id="1985893123">
      <w:bodyDiv w:val="1"/>
      <w:marLeft w:val="0"/>
      <w:marRight w:val="0"/>
      <w:marTop w:val="0"/>
      <w:marBottom w:val="0"/>
      <w:divBdr>
        <w:top w:val="none" w:sz="0" w:space="0" w:color="auto"/>
        <w:left w:val="none" w:sz="0" w:space="0" w:color="auto"/>
        <w:bottom w:val="none" w:sz="0" w:space="0" w:color="auto"/>
        <w:right w:val="none" w:sz="0" w:space="0" w:color="auto"/>
      </w:divBdr>
    </w:div>
    <w:div w:id="2003314358">
      <w:bodyDiv w:val="1"/>
      <w:marLeft w:val="0"/>
      <w:marRight w:val="0"/>
      <w:marTop w:val="0"/>
      <w:marBottom w:val="0"/>
      <w:divBdr>
        <w:top w:val="none" w:sz="0" w:space="0" w:color="auto"/>
        <w:left w:val="none" w:sz="0" w:space="0" w:color="auto"/>
        <w:bottom w:val="none" w:sz="0" w:space="0" w:color="auto"/>
        <w:right w:val="none" w:sz="0" w:space="0" w:color="auto"/>
      </w:divBdr>
    </w:div>
    <w:div w:id="2055156307">
      <w:bodyDiv w:val="1"/>
      <w:marLeft w:val="0"/>
      <w:marRight w:val="0"/>
      <w:marTop w:val="0"/>
      <w:marBottom w:val="0"/>
      <w:divBdr>
        <w:top w:val="none" w:sz="0" w:space="0" w:color="auto"/>
        <w:left w:val="none" w:sz="0" w:space="0" w:color="auto"/>
        <w:bottom w:val="none" w:sz="0" w:space="0" w:color="auto"/>
        <w:right w:val="none" w:sz="0" w:space="0" w:color="auto"/>
      </w:divBdr>
    </w:div>
    <w:div w:id="2103262184">
      <w:bodyDiv w:val="1"/>
      <w:marLeft w:val="0"/>
      <w:marRight w:val="0"/>
      <w:marTop w:val="0"/>
      <w:marBottom w:val="0"/>
      <w:divBdr>
        <w:top w:val="none" w:sz="0" w:space="0" w:color="auto"/>
        <w:left w:val="none" w:sz="0" w:space="0" w:color="auto"/>
        <w:bottom w:val="none" w:sz="0" w:space="0" w:color="auto"/>
        <w:right w:val="none" w:sz="0" w:space="0" w:color="auto"/>
      </w:divBdr>
    </w:div>
    <w:div w:id="2110851506">
      <w:bodyDiv w:val="1"/>
      <w:marLeft w:val="0"/>
      <w:marRight w:val="0"/>
      <w:marTop w:val="0"/>
      <w:marBottom w:val="0"/>
      <w:divBdr>
        <w:top w:val="none" w:sz="0" w:space="0" w:color="auto"/>
        <w:left w:val="none" w:sz="0" w:space="0" w:color="auto"/>
        <w:bottom w:val="none" w:sz="0" w:space="0" w:color="auto"/>
        <w:right w:val="none" w:sz="0" w:space="0" w:color="auto"/>
      </w:divBdr>
    </w:div>
    <w:div w:id="213320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20233-29DF-44D9-8798-33B69A7C8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29</Pages>
  <Words>9336</Words>
  <Characters>51350</Characters>
  <Application>Microsoft Office Word</Application>
  <DocSecurity>0</DocSecurity>
  <Lines>427</Lines>
  <Paragraphs>121</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CIRM</Company>
  <LinksUpToDate>false</LinksUpToDate>
  <CharactersWithSpaces>60565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Wim</cp:lastModifiedBy>
  <cp:revision>9</cp:revision>
  <dcterms:created xsi:type="dcterms:W3CDTF">2015-03-03T15:38:00Z</dcterms:created>
  <dcterms:modified xsi:type="dcterms:W3CDTF">2015-03-12T13:16:00Z</dcterms:modified>
</cp:coreProperties>
</file>